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4500" w14:textId="14606409" w:rsidR="00A7003A" w:rsidRPr="00765E35" w:rsidRDefault="00A7003A" w:rsidP="00A23A75">
      <w:pPr>
        <w:spacing w:before="0" w:line="276" w:lineRule="auto"/>
        <w:jc w:val="center"/>
        <w:rPr>
          <w:rFonts w:asciiTheme="minorHAnsi" w:hAnsiTheme="minorHAnsi" w:cstheme="minorHAnsi"/>
          <w:b/>
          <w:sz w:val="20"/>
          <w:szCs w:val="20"/>
        </w:rPr>
      </w:pPr>
      <w:r w:rsidRPr="00765E35">
        <w:rPr>
          <w:rFonts w:asciiTheme="minorHAnsi" w:hAnsiTheme="minorHAnsi" w:cstheme="minorHAnsi"/>
          <w:b/>
          <w:sz w:val="20"/>
          <w:szCs w:val="20"/>
        </w:rPr>
        <w:t>UMOWA o roboty budowlane</w:t>
      </w:r>
    </w:p>
    <w:p w14:paraId="7758D2D0" w14:textId="54522F92" w:rsidR="00A7003A" w:rsidRPr="00765E35" w:rsidRDefault="00A7003A" w:rsidP="00A7003A">
      <w:pPr>
        <w:spacing w:before="0" w:line="276" w:lineRule="auto"/>
        <w:jc w:val="center"/>
        <w:rPr>
          <w:rFonts w:asciiTheme="minorHAnsi" w:hAnsiTheme="minorHAnsi" w:cstheme="minorHAnsi"/>
          <w:b/>
          <w:sz w:val="20"/>
          <w:szCs w:val="20"/>
        </w:rPr>
      </w:pPr>
      <w:r w:rsidRPr="00765E35">
        <w:rPr>
          <w:rFonts w:asciiTheme="minorHAnsi" w:hAnsiTheme="minorHAnsi" w:cstheme="minorHAnsi"/>
          <w:b/>
          <w:sz w:val="20"/>
          <w:szCs w:val="20"/>
        </w:rPr>
        <w:t>NR CRU/U/1200/</w:t>
      </w:r>
      <w:r w:rsidR="00171F4F" w:rsidRPr="00765E35">
        <w:rPr>
          <w:rFonts w:asciiTheme="minorHAnsi" w:hAnsiTheme="minorHAnsi" w:cstheme="minorHAnsi"/>
          <w:b/>
          <w:sz w:val="20"/>
          <w:szCs w:val="20"/>
        </w:rPr>
        <w:t>………</w:t>
      </w:r>
      <w:r w:rsidRPr="00765E35">
        <w:rPr>
          <w:rFonts w:asciiTheme="minorHAnsi" w:hAnsiTheme="minorHAnsi" w:cstheme="minorHAnsi"/>
          <w:b/>
          <w:sz w:val="20"/>
          <w:szCs w:val="20"/>
        </w:rPr>
        <w:t>/</w:t>
      </w:r>
      <w:r w:rsidR="00171F4F" w:rsidRPr="00765E35">
        <w:rPr>
          <w:rFonts w:asciiTheme="minorHAnsi" w:hAnsiTheme="minorHAnsi" w:cstheme="minorHAnsi"/>
          <w:b/>
          <w:sz w:val="20"/>
          <w:szCs w:val="20"/>
        </w:rPr>
        <w:t>………</w:t>
      </w:r>
    </w:p>
    <w:p w14:paraId="259C7F95" w14:textId="5D1166E9" w:rsidR="00A7003A" w:rsidRPr="00765E35" w:rsidRDefault="00061F79" w:rsidP="00A7003A">
      <w:pPr>
        <w:spacing w:after="120" w:line="276" w:lineRule="auto"/>
        <w:jc w:val="center"/>
        <w:rPr>
          <w:rFonts w:asciiTheme="minorHAnsi" w:eastAsiaTheme="minorEastAsia" w:hAnsiTheme="minorHAnsi" w:cstheme="minorHAnsi"/>
          <w:b/>
          <w:sz w:val="20"/>
          <w:szCs w:val="20"/>
        </w:rPr>
      </w:pPr>
      <w:r w:rsidRPr="00765E35">
        <w:rPr>
          <w:rFonts w:asciiTheme="minorHAnsi" w:eastAsiaTheme="minorEastAsia" w:hAnsiTheme="minorHAnsi" w:cstheme="minorHAnsi"/>
          <w:b/>
          <w:sz w:val="20"/>
          <w:szCs w:val="20"/>
        </w:rPr>
        <w:t>(dalej „Umowa”</w:t>
      </w:r>
      <w:r w:rsidR="00B71E7B" w:rsidRPr="00765E35">
        <w:rPr>
          <w:rFonts w:asciiTheme="minorHAnsi" w:eastAsiaTheme="minorEastAsia" w:hAnsiTheme="minorHAnsi" w:cstheme="minorHAnsi"/>
          <w:b/>
          <w:sz w:val="20"/>
          <w:szCs w:val="20"/>
        </w:rPr>
        <w:t>)</w:t>
      </w:r>
    </w:p>
    <w:p w14:paraId="7FD74114" w14:textId="5C805529" w:rsidR="00A7003A" w:rsidRPr="00765E35" w:rsidRDefault="00A7003A" w:rsidP="00A7003A">
      <w:pPr>
        <w:spacing w:after="120" w:line="276" w:lineRule="auto"/>
        <w:rPr>
          <w:rFonts w:asciiTheme="minorHAnsi" w:hAnsiTheme="minorHAnsi" w:cstheme="minorHAnsi"/>
          <w:b/>
          <w:sz w:val="20"/>
          <w:szCs w:val="20"/>
          <w:rPrChange w:id="0"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
        <w:t>zawarta w dniu … r. w ………………..</w:t>
      </w:r>
      <w:ins w:id="1" w:author="Wawrowski Maciej" w:date="2025-08-06T14:00:00Z">
        <w:r w:rsidR="00D54634" w:rsidRPr="00765E35">
          <w:rPr>
            <w:rFonts w:asciiTheme="minorHAnsi" w:hAnsiTheme="minorHAnsi" w:cstheme="minorHAnsi"/>
            <w:b/>
            <w:sz w:val="20"/>
            <w:szCs w:val="20"/>
          </w:rPr>
          <w:t>/w momencie złożenia ostatniego podpisu kwalifikowanego</w:t>
        </w:r>
      </w:ins>
      <w:r w:rsidRPr="00765E35">
        <w:rPr>
          <w:rFonts w:asciiTheme="minorHAnsi" w:hAnsiTheme="minorHAnsi" w:cstheme="minorHAnsi"/>
          <w:b/>
          <w:sz w:val="20"/>
          <w:szCs w:val="20"/>
          <w:rPrChange w:id="2" w:author="Wawrowski Maciej" w:date="2025-08-08T07:50:00Z">
            <w:rPr>
              <w:rFonts w:asciiTheme="minorHAnsi" w:hAnsiTheme="minorHAnsi" w:cstheme="minorHAnsi"/>
              <w:b/>
              <w:sz w:val="20"/>
              <w:szCs w:val="20"/>
            </w:rPr>
          </w:rPrChange>
        </w:rPr>
        <w:t xml:space="preserve"> pomiędzy:</w:t>
      </w:r>
    </w:p>
    <w:p w14:paraId="7FE8A72E" w14:textId="77777777" w:rsidR="00A7003A" w:rsidRPr="00765E35" w:rsidRDefault="00A7003A" w:rsidP="00A7003A">
      <w:pPr>
        <w:spacing w:before="0" w:line="276" w:lineRule="auto"/>
        <w:rPr>
          <w:rFonts w:asciiTheme="minorHAnsi" w:hAnsiTheme="minorHAnsi" w:cstheme="minorHAnsi"/>
          <w:bCs/>
          <w:sz w:val="20"/>
          <w:szCs w:val="20"/>
          <w:rPrChange w:id="3" w:author="Wawrowski Maciej" w:date="2025-08-08T07:50:00Z">
            <w:rPr>
              <w:rFonts w:asciiTheme="minorHAnsi" w:hAnsiTheme="minorHAnsi" w:cstheme="minorHAnsi"/>
              <w:bCs/>
              <w:sz w:val="20"/>
              <w:szCs w:val="20"/>
            </w:rPr>
          </w:rPrChange>
        </w:rPr>
      </w:pPr>
      <w:r w:rsidRPr="00765E35">
        <w:rPr>
          <w:rFonts w:asciiTheme="minorHAnsi" w:hAnsiTheme="minorHAnsi" w:cstheme="minorHAnsi"/>
          <w:b/>
          <w:bCs/>
          <w:sz w:val="20"/>
          <w:szCs w:val="20"/>
          <w:rPrChange w:id="4" w:author="Wawrowski Maciej" w:date="2025-08-08T07:50:00Z">
            <w:rPr>
              <w:rFonts w:asciiTheme="minorHAnsi" w:hAnsiTheme="minorHAnsi" w:cstheme="minorHAnsi"/>
              <w:b/>
              <w:bCs/>
              <w:sz w:val="20"/>
              <w:szCs w:val="20"/>
            </w:rPr>
          </w:rPrChange>
        </w:rPr>
        <w:t xml:space="preserve">ENEA Operator sp. z o.o. </w:t>
      </w:r>
      <w:r w:rsidRPr="00765E35">
        <w:rPr>
          <w:rFonts w:asciiTheme="minorHAnsi" w:hAnsiTheme="minorHAnsi" w:cstheme="minorHAnsi"/>
          <w:bCs/>
          <w:sz w:val="20"/>
          <w:szCs w:val="20"/>
          <w:rPrChange w:id="5" w:author="Wawrowski Maciej" w:date="2025-08-08T07:50:00Z">
            <w:rPr>
              <w:rFonts w:asciiTheme="minorHAnsi" w:hAnsiTheme="minorHAnsi" w:cstheme="minorHAnsi"/>
              <w:bCs/>
              <w:sz w:val="20"/>
              <w:szCs w:val="20"/>
            </w:rPr>
          </w:rPrChange>
        </w:rPr>
        <w:t xml:space="preserve">z siedzibą pod adresem: ul. Strzeszyńska 58; 60-479 Poznań, REGON: 300455398, NIP: 782-23-77-160, wpisaną do rejestru przedsiębiorców Krajowego Rejestru Sądowego prowadzonego przez </w:t>
      </w:r>
      <w:r w:rsidRPr="00765E35">
        <w:rPr>
          <w:rFonts w:asciiTheme="minorHAnsi" w:hAnsiTheme="minorHAnsi" w:cstheme="minorHAnsi"/>
          <w:bCs/>
          <w:snapToGrid w:val="0"/>
          <w:sz w:val="20"/>
          <w:szCs w:val="20"/>
          <w:rPrChange w:id="6" w:author="Wawrowski Maciej" w:date="2025-08-08T07:50:00Z">
            <w:rPr>
              <w:rFonts w:asciiTheme="minorHAnsi" w:hAnsiTheme="minorHAnsi" w:cstheme="minorHAnsi"/>
              <w:bCs/>
              <w:snapToGrid w:val="0"/>
              <w:sz w:val="20"/>
              <w:szCs w:val="20"/>
            </w:rPr>
          </w:rPrChange>
        </w:rPr>
        <w:t>Sąd Rejonowy Poznań - Nowe Miasto i Wilda w Poznani</w:t>
      </w:r>
      <w:r w:rsidRPr="00765E35">
        <w:rPr>
          <w:rFonts w:asciiTheme="minorHAnsi" w:hAnsiTheme="minorHAnsi" w:cstheme="minorHAnsi"/>
          <w:bCs/>
          <w:sz w:val="20"/>
          <w:szCs w:val="20"/>
          <w:rPrChange w:id="7" w:author="Wawrowski Maciej" w:date="2025-08-08T07:50:00Z">
            <w:rPr>
              <w:rFonts w:asciiTheme="minorHAnsi" w:hAnsiTheme="minorHAnsi" w:cstheme="minorHAnsi"/>
              <w:bCs/>
              <w:sz w:val="20"/>
              <w:szCs w:val="20"/>
            </w:rPr>
          </w:rPrChange>
        </w:rPr>
        <w:t xml:space="preserve">u </w:t>
      </w:r>
      <w:r w:rsidRPr="00765E35">
        <w:rPr>
          <w:rFonts w:asciiTheme="minorHAnsi" w:hAnsiTheme="minorHAnsi" w:cstheme="minorHAnsi"/>
          <w:bCs/>
          <w:snapToGrid w:val="0"/>
          <w:sz w:val="20"/>
          <w:szCs w:val="20"/>
          <w:rPrChange w:id="8" w:author="Wawrowski Maciej" w:date="2025-08-08T07:50:00Z">
            <w:rPr>
              <w:rFonts w:asciiTheme="minorHAnsi" w:hAnsiTheme="minorHAnsi" w:cstheme="minorHAnsi"/>
              <w:bCs/>
              <w:snapToGrid w:val="0"/>
              <w:sz w:val="20"/>
              <w:szCs w:val="20"/>
            </w:rPr>
          </w:rPrChange>
        </w:rPr>
        <w:t>VIII Wydział Gospodarczy Krajowego Rejestru Sądowego pod nr</w:t>
      </w:r>
      <w:r w:rsidRPr="00765E35">
        <w:rPr>
          <w:rFonts w:asciiTheme="minorHAnsi" w:hAnsiTheme="minorHAnsi" w:cstheme="minorHAnsi"/>
          <w:bCs/>
          <w:sz w:val="20"/>
          <w:szCs w:val="20"/>
          <w:rPrChange w:id="9" w:author="Wawrowski Maciej" w:date="2025-08-08T07:50:00Z">
            <w:rPr>
              <w:rFonts w:asciiTheme="minorHAnsi" w:hAnsiTheme="minorHAnsi" w:cstheme="minorHAnsi"/>
              <w:bCs/>
              <w:sz w:val="20"/>
              <w:szCs w:val="20"/>
            </w:rPr>
          </w:rPrChange>
        </w:rPr>
        <w:t xml:space="preserve"> KRS: 0000269806, </w:t>
      </w:r>
    </w:p>
    <w:p w14:paraId="1B6286ED" w14:textId="426A3FA7" w:rsidR="00A7003A" w:rsidRPr="00765E35" w:rsidRDefault="00A7003A" w:rsidP="00A7003A">
      <w:pPr>
        <w:spacing w:before="0" w:line="276" w:lineRule="auto"/>
        <w:rPr>
          <w:ins w:id="10" w:author="Hein Monika" w:date="2025-08-01T11:38:00Z"/>
          <w:rFonts w:asciiTheme="minorHAnsi" w:hAnsiTheme="minorHAnsi" w:cstheme="minorHAnsi"/>
          <w:bCs/>
          <w:sz w:val="20"/>
          <w:szCs w:val="20"/>
          <w:rPrChange w:id="11" w:author="Wawrowski Maciej" w:date="2025-08-08T07:50:00Z">
            <w:rPr>
              <w:ins w:id="12" w:author="Hein Monika" w:date="2025-08-01T11:38:00Z"/>
              <w:rFonts w:asciiTheme="minorHAnsi" w:hAnsiTheme="minorHAnsi" w:cstheme="minorHAnsi"/>
              <w:bCs/>
              <w:sz w:val="20"/>
              <w:szCs w:val="20"/>
            </w:rPr>
          </w:rPrChange>
        </w:rPr>
      </w:pPr>
      <w:r w:rsidRPr="00765E35">
        <w:rPr>
          <w:rFonts w:asciiTheme="minorHAnsi" w:hAnsiTheme="minorHAnsi" w:cstheme="minorHAnsi"/>
          <w:bCs/>
          <w:sz w:val="20"/>
          <w:szCs w:val="20"/>
          <w:rPrChange w:id="13" w:author="Wawrowski Maciej" w:date="2025-08-08T07:50:00Z">
            <w:rPr>
              <w:rFonts w:asciiTheme="minorHAnsi" w:hAnsiTheme="minorHAnsi" w:cstheme="minorHAnsi"/>
              <w:bCs/>
              <w:sz w:val="20"/>
              <w:szCs w:val="20"/>
            </w:rPr>
          </w:rPrChange>
        </w:rPr>
        <w:t xml:space="preserve">Kapitał zakładowy: 4 696 937 500,00 zł, </w:t>
      </w:r>
    </w:p>
    <w:p w14:paraId="228E8395" w14:textId="37EA8F5A" w:rsidR="00D71499" w:rsidRPr="00765E35" w:rsidRDefault="00D54634" w:rsidP="00D71499">
      <w:pPr>
        <w:spacing w:before="0" w:line="276" w:lineRule="auto"/>
        <w:rPr>
          <w:ins w:id="14" w:author="Hein Monika" w:date="2025-08-01T11:38:00Z"/>
          <w:rFonts w:asciiTheme="minorHAnsi" w:hAnsiTheme="minorHAnsi" w:cstheme="minorHAnsi"/>
          <w:b/>
          <w:bCs/>
          <w:sz w:val="20"/>
          <w:szCs w:val="20"/>
          <w:rPrChange w:id="15" w:author="Wawrowski Maciej" w:date="2025-08-08T07:50:00Z">
            <w:rPr>
              <w:ins w:id="16" w:author="Hein Monika" w:date="2025-08-01T11:38:00Z"/>
              <w:rFonts w:asciiTheme="minorHAnsi" w:hAnsiTheme="minorHAnsi" w:cstheme="minorHAnsi"/>
              <w:b/>
              <w:bCs/>
              <w:sz w:val="20"/>
              <w:szCs w:val="20"/>
            </w:rPr>
          </w:rPrChange>
        </w:rPr>
      </w:pPr>
      <w:bookmarkStart w:id="17" w:name="_Hlk204021539"/>
      <w:ins w:id="18" w:author="Wawrowski Maciej" w:date="2025-08-06T14:00:00Z">
        <w:r w:rsidRPr="00765E35">
          <w:rPr>
            <w:rFonts w:asciiTheme="minorHAnsi" w:hAnsiTheme="minorHAnsi" w:cstheme="minorHAnsi"/>
            <w:b/>
            <w:bCs/>
            <w:sz w:val="20"/>
            <w:szCs w:val="20"/>
            <w:rPrChange w:id="19" w:author="Wawrowski Maciej" w:date="2025-08-08T07:50:00Z">
              <w:rPr>
                <w:rFonts w:asciiTheme="minorHAnsi" w:hAnsiTheme="minorHAnsi" w:cstheme="minorHAnsi"/>
                <w:b/>
                <w:bCs/>
                <w:sz w:val="20"/>
                <w:szCs w:val="20"/>
                <w:highlight w:val="yellow"/>
              </w:rPr>
            </w:rPrChange>
          </w:rPr>
          <w:t>Rejon</w:t>
        </w:r>
      </w:ins>
      <w:ins w:id="20" w:author="Hein Monika" w:date="2025-08-01T11:38:00Z">
        <w:del w:id="21" w:author="Wawrowski Maciej" w:date="2025-08-06T14:00:00Z">
          <w:r w:rsidR="00D71499" w:rsidRPr="00765E35" w:rsidDel="00D54634">
            <w:rPr>
              <w:rFonts w:asciiTheme="minorHAnsi" w:hAnsiTheme="minorHAnsi" w:cstheme="minorHAnsi"/>
              <w:b/>
              <w:bCs/>
              <w:sz w:val="20"/>
              <w:szCs w:val="20"/>
              <w:rPrChange w:id="22" w:author="Wawrowski Maciej" w:date="2025-08-08T07:50:00Z">
                <w:rPr>
                  <w:rFonts w:asciiTheme="minorHAnsi" w:hAnsiTheme="minorHAnsi" w:cstheme="minorHAnsi"/>
                  <w:b/>
                  <w:bCs/>
                  <w:sz w:val="20"/>
                  <w:szCs w:val="20"/>
                  <w:highlight w:val="yellow"/>
                </w:rPr>
              </w:rPrChange>
            </w:rPr>
            <w:delText>Oddział</w:delText>
          </w:r>
        </w:del>
        <w:r w:rsidR="00D71499" w:rsidRPr="00765E35">
          <w:rPr>
            <w:rFonts w:asciiTheme="minorHAnsi" w:hAnsiTheme="minorHAnsi" w:cstheme="minorHAnsi"/>
            <w:b/>
            <w:bCs/>
            <w:sz w:val="20"/>
            <w:szCs w:val="20"/>
            <w:rPrChange w:id="23" w:author="Wawrowski Maciej" w:date="2025-08-08T07:50:00Z">
              <w:rPr>
                <w:rFonts w:asciiTheme="minorHAnsi" w:hAnsiTheme="minorHAnsi" w:cstheme="minorHAnsi"/>
                <w:b/>
                <w:bCs/>
                <w:sz w:val="20"/>
                <w:szCs w:val="20"/>
                <w:highlight w:val="yellow"/>
              </w:rPr>
            </w:rPrChange>
          </w:rPr>
          <w:t xml:space="preserve"> Dystrybucji Bydgoszcz, ul. </w:t>
        </w:r>
      </w:ins>
      <w:ins w:id="24" w:author="Wawrowski Maciej" w:date="2025-08-06T14:00:00Z">
        <w:r w:rsidRPr="00765E35">
          <w:rPr>
            <w:rFonts w:asciiTheme="minorHAnsi" w:hAnsiTheme="minorHAnsi" w:cstheme="minorHAnsi"/>
            <w:b/>
            <w:bCs/>
            <w:sz w:val="20"/>
            <w:szCs w:val="20"/>
            <w:rPrChange w:id="25" w:author="Wawrowski Maciej" w:date="2025-08-08T07:50:00Z">
              <w:rPr>
                <w:rFonts w:asciiTheme="minorHAnsi" w:hAnsiTheme="minorHAnsi" w:cstheme="minorHAnsi"/>
                <w:b/>
                <w:bCs/>
                <w:sz w:val="20"/>
                <w:szCs w:val="20"/>
                <w:highlight w:val="yellow"/>
              </w:rPr>
            </w:rPrChange>
          </w:rPr>
          <w:t>Kąpielowa 6</w:t>
        </w:r>
      </w:ins>
      <w:ins w:id="26" w:author="Hein Monika" w:date="2025-08-01T11:38:00Z">
        <w:del w:id="27" w:author="Wawrowski Maciej" w:date="2025-08-06T14:00:00Z">
          <w:r w:rsidR="00D71499" w:rsidRPr="00765E35" w:rsidDel="00D54634">
            <w:rPr>
              <w:rFonts w:asciiTheme="minorHAnsi" w:hAnsiTheme="minorHAnsi" w:cstheme="minorHAnsi"/>
              <w:b/>
              <w:bCs/>
              <w:sz w:val="20"/>
              <w:szCs w:val="20"/>
              <w:rPrChange w:id="28" w:author="Wawrowski Maciej" w:date="2025-08-08T07:50:00Z">
                <w:rPr>
                  <w:rFonts w:asciiTheme="minorHAnsi" w:hAnsiTheme="minorHAnsi" w:cstheme="minorHAnsi"/>
                  <w:b/>
                  <w:bCs/>
                  <w:sz w:val="20"/>
                  <w:szCs w:val="20"/>
                  <w:highlight w:val="yellow"/>
                </w:rPr>
              </w:rPrChange>
            </w:rPr>
            <w:delText>Dra E. Warmińskiego 8</w:delText>
          </w:r>
        </w:del>
        <w:r w:rsidR="00D71499" w:rsidRPr="00765E35">
          <w:rPr>
            <w:rFonts w:asciiTheme="minorHAnsi" w:hAnsiTheme="minorHAnsi" w:cstheme="minorHAnsi"/>
            <w:b/>
            <w:bCs/>
            <w:sz w:val="20"/>
            <w:szCs w:val="20"/>
            <w:rPrChange w:id="29" w:author="Wawrowski Maciej" w:date="2025-08-08T07:50:00Z">
              <w:rPr>
                <w:rFonts w:asciiTheme="minorHAnsi" w:hAnsiTheme="minorHAnsi" w:cstheme="minorHAnsi"/>
                <w:b/>
                <w:bCs/>
                <w:sz w:val="20"/>
                <w:szCs w:val="20"/>
                <w:highlight w:val="yellow"/>
              </w:rPr>
            </w:rPrChange>
          </w:rPr>
          <w:t>, 85-</w:t>
        </w:r>
        <w:del w:id="30" w:author="Wawrowski Maciej" w:date="2025-08-06T14:01:00Z">
          <w:r w:rsidR="00D71499" w:rsidRPr="00765E35" w:rsidDel="00D54634">
            <w:rPr>
              <w:rFonts w:asciiTheme="minorHAnsi" w:hAnsiTheme="minorHAnsi" w:cstheme="minorHAnsi"/>
              <w:b/>
              <w:bCs/>
              <w:sz w:val="20"/>
              <w:szCs w:val="20"/>
              <w:rPrChange w:id="31" w:author="Wawrowski Maciej" w:date="2025-08-08T07:50:00Z">
                <w:rPr>
                  <w:rFonts w:asciiTheme="minorHAnsi" w:hAnsiTheme="minorHAnsi" w:cstheme="minorHAnsi"/>
                  <w:b/>
                  <w:bCs/>
                  <w:sz w:val="20"/>
                  <w:szCs w:val="20"/>
                  <w:highlight w:val="yellow"/>
                </w:rPr>
              </w:rPrChange>
            </w:rPr>
            <w:delText>054</w:delText>
          </w:r>
        </w:del>
      </w:ins>
      <w:ins w:id="32" w:author="Wawrowski Maciej" w:date="2025-08-06T14:01:00Z">
        <w:r w:rsidRPr="00765E35">
          <w:rPr>
            <w:rFonts w:asciiTheme="minorHAnsi" w:hAnsiTheme="minorHAnsi" w:cstheme="minorHAnsi"/>
            <w:b/>
            <w:bCs/>
            <w:sz w:val="20"/>
            <w:szCs w:val="20"/>
            <w:rPrChange w:id="33" w:author="Wawrowski Maciej" w:date="2025-08-08T07:50:00Z">
              <w:rPr>
                <w:rFonts w:asciiTheme="minorHAnsi" w:hAnsiTheme="minorHAnsi" w:cstheme="minorHAnsi"/>
                <w:b/>
                <w:bCs/>
                <w:sz w:val="20"/>
                <w:szCs w:val="20"/>
                <w:highlight w:val="yellow"/>
              </w:rPr>
            </w:rPrChange>
          </w:rPr>
          <w:t>513</w:t>
        </w:r>
      </w:ins>
      <w:ins w:id="34" w:author="Hein Monika" w:date="2025-08-01T11:38:00Z">
        <w:r w:rsidR="00D71499" w:rsidRPr="00765E35">
          <w:rPr>
            <w:rFonts w:asciiTheme="minorHAnsi" w:hAnsiTheme="minorHAnsi" w:cstheme="minorHAnsi"/>
            <w:b/>
            <w:bCs/>
            <w:sz w:val="20"/>
            <w:szCs w:val="20"/>
            <w:rPrChange w:id="35" w:author="Wawrowski Maciej" w:date="2025-08-08T07:50:00Z">
              <w:rPr>
                <w:rFonts w:asciiTheme="minorHAnsi" w:hAnsiTheme="minorHAnsi" w:cstheme="minorHAnsi"/>
                <w:b/>
                <w:bCs/>
                <w:sz w:val="20"/>
                <w:szCs w:val="20"/>
                <w:highlight w:val="yellow"/>
              </w:rPr>
            </w:rPrChange>
          </w:rPr>
          <w:t xml:space="preserve"> Bydgoszcz.</w:t>
        </w:r>
        <w:bookmarkEnd w:id="17"/>
      </w:ins>
    </w:p>
    <w:p w14:paraId="0118BC65" w14:textId="77777777" w:rsidR="00D71499" w:rsidRPr="00765E35" w:rsidRDefault="00D71499" w:rsidP="00A7003A">
      <w:pPr>
        <w:spacing w:before="0" w:line="276" w:lineRule="auto"/>
        <w:rPr>
          <w:rFonts w:asciiTheme="minorHAnsi" w:hAnsiTheme="minorHAnsi" w:cstheme="minorHAnsi"/>
          <w:bCs/>
          <w:sz w:val="20"/>
          <w:szCs w:val="20"/>
          <w:rPrChange w:id="36" w:author="Wawrowski Maciej" w:date="2025-08-08T07:50:00Z">
            <w:rPr>
              <w:rFonts w:asciiTheme="minorHAnsi" w:hAnsiTheme="minorHAnsi" w:cstheme="minorHAnsi"/>
              <w:bCs/>
              <w:sz w:val="20"/>
              <w:szCs w:val="20"/>
            </w:rPr>
          </w:rPrChange>
        </w:rPr>
      </w:pPr>
    </w:p>
    <w:p w14:paraId="2DDEE546" w14:textId="77777777" w:rsidR="00A7003A" w:rsidRPr="00765E35" w:rsidRDefault="00A7003A" w:rsidP="00A7003A">
      <w:pPr>
        <w:spacing w:after="120" w:line="276" w:lineRule="auto"/>
        <w:rPr>
          <w:rFonts w:asciiTheme="minorHAnsi" w:hAnsiTheme="minorHAnsi" w:cstheme="minorHAnsi"/>
          <w:sz w:val="20"/>
          <w:szCs w:val="20"/>
          <w:rPrChange w:id="37"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38" w:author="Wawrowski Maciej" w:date="2025-08-08T07:50:00Z">
            <w:rPr>
              <w:rFonts w:asciiTheme="minorHAnsi" w:hAnsiTheme="minorHAnsi" w:cstheme="minorHAnsi"/>
              <w:sz w:val="20"/>
              <w:szCs w:val="20"/>
            </w:rPr>
          </w:rPrChange>
        </w:rPr>
        <w:t>reprezentowaną przez:</w:t>
      </w:r>
    </w:p>
    <w:p w14:paraId="5B0E8A97" w14:textId="77777777" w:rsidR="00A7003A" w:rsidRPr="00765E35" w:rsidRDefault="00A7003A" w:rsidP="00170F49">
      <w:pPr>
        <w:pStyle w:val="Akapitzlist"/>
        <w:numPr>
          <w:ilvl w:val="0"/>
          <w:numId w:val="2"/>
        </w:numPr>
        <w:tabs>
          <w:tab w:val="clear" w:pos="720"/>
          <w:tab w:val="num" w:pos="426"/>
        </w:tabs>
        <w:spacing w:after="120" w:line="276" w:lineRule="auto"/>
        <w:ind w:left="426" w:hanging="426"/>
        <w:rPr>
          <w:rFonts w:asciiTheme="minorHAnsi" w:hAnsiTheme="minorHAnsi" w:cstheme="minorHAnsi"/>
          <w:sz w:val="20"/>
          <w:szCs w:val="20"/>
          <w:rPrChange w:id="39" w:author="Wawrowski Maciej" w:date="2025-08-08T07:50:00Z">
            <w:rPr>
              <w:rFonts w:asciiTheme="minorHAnsi" w:hAnsiTheme="minorHAnsi" w:cstheme="minorHAnsi"/>
              <w:sz w:val="20"/>
              <w:szCs w:val="20"/>
              <w:highlight w:val="green"/>
            </w:rPr>
          </w:rPrChange>
        </w:rPr>
      </w:pPr>
      <w:r w:rsidRPr="00765E35">
        <w:rPr>
          <w:rFonts w:asciiTheme="minorHAnsi" w:hAnsiTheme="minorHAnsi" w:cstheme="minorHAnsi"/>
          <w:sz w:val="20"/>
          <w:szCs w:val="20"/>
          <w:rPrChange w:id="40" w:author="Wawrowski Maciej" w:date="2025-08-08T07:50:00Z">
            <w:rPr>
              <w:rFonts w:asciiTheme="minorHAnsi" w:hAnsiTheme="minorHAnsi" w:cstheme="minorHAnsi"/>
              <w:sz w:val="20"/>
              <w:szCs w:val="20"/>
              <w:highlight w:val="green"/>
            </w:rPr>
          </w:rPrChange>
        </w:rPr>
        <w:t>……….</w:t>
      </w:r>
    </w:p>
    <w:p w14:paraId="57E7ACBA" w14:textId="0C7065CE" w:rsidR="00A7003A" w:rsidRPr="00765E35" w:rsidDel="00D71499" w:rsidRDefault="00A7003A" w:rsidP="00A7003A">
      <w:pPr>
        <w:spacing w:after="120" w:line="276" w:lineRule="auto"/>
        <w:rPr>
          <w:del w:id="41" w:author="Hein Monika" w:date="2025-08-01T11:39:00Z"/>
          <w:rFonts w:asciiTheme="minorHAnsi" w:hAnsiTheme="minorHAnsi" w:cstheme="minorHAnsi"/>
          <w:sz w:val="20"/>
          <w:szCs w:val="20"/>
          <w:rPrChange w:id="42" w:author="Wawrowski Maciej" w:date="2025-08-08T07:50:00Z">
            <w:rPr>
              <w:del w:id="43" w:author="Hein Monika" w:date="2025-08-01T11:39:00Z"/>
              <w:rFonts w:asciiTheme="minorHAnsi" w:hAnsiTheme="minorHAnsi" w:cstheme="minorHAnsi"/>
              <w:sz w:val="20"/>
              <w:szCs w:val="20"/>
              <w:highlight w:val="green"/>
            </w:rPr>
          </w:rPrChange>
        </w:rPr>
      </w:pPr>
      <w:del w:id="44" w:author="Hein Monika" w:date="2025-08-01T11:39:00Z">
        <w:r w:rsidRPr="00765E35" w:rsidDel="00D71499">
          <w:rPr>
            <w:rFonts w:asciiTheme="minorHAnsi" w:hAnsiTheme="minorHAnsi" w:cstheme="minorHAnsi"/>
            <w:sz w:val="20"/>
            <w:szCs w:val="20"/>
            <w:rPrChange w:id="45" w:author="Wawrowski Maciej" w:date="2025-08-08T07:50:00Z">
              <w:rPr>
                <w:rFonts w:asciiTheme="minorHAnsi" w:hAnsiTheme="minorHAnsi" w:cstheme="minorHAnsi"/>
                <w:sz w:val="20"/>
                <w:szCs w:val="20"/>
                <w:highlight w:val="green"/>
              </w:rPr>
            </w:rPrChange>
          </w:rPr>
          <w:delText>………</w:delText>
        </w:r>
      </w:del>
    </w:p>
    <w:p w14:paraId="4EFE51FF" w14:textId="77777777" w:rsidR="00D71499" w:rsidRPr="00765E35" w:rsidRDefault="00D71499" w:rsidP="004F5412">
      <w:pPr>
        <w:spacing w:after="120" w:line="276" w:lineRule="auto"/>
        <w:rPr>
          <w:ins w:id="46" w:author="Hein Monika" w:date="2025-08-01T11:39:00Z"/>
          <w:rFonts w:asciiTheme="minorHAnsi" w:hAnsiTheme="minorHAnsi" w:cstheme="minorHAnsi"/>
          <w:sz w:val="20"/>
          <w:szCs w:val="20"/>
          <w:rPrChange w:id="47" w:author="Wawrowski Maciej" w:date="2025-08-08T07:50:00Z">
            <w:rPr>
              <w:ins w:id="48" w:author="Hein Monika" w:date="2025-08-01T11:39:00Z"/>
              <w:rFonts w:asciiTheme="minorHAnsi" w:hAnsiTheme="minorHAnsi" w:cstheme="minorHAnsi"/>
              <w:sz w:val="20"/>
              <w:szCs w:val="20"/>
              <w:highlight w:val="green"/>
            </w:rPr>
          </w:rPrChange>
        </w:rPr>
      </w:pPr>
    </w:p>
    <w:p w14:paraId="6DDA4EA8" w14:textId="35BF29DE" w:rsidR="00A7003A" w:rsidRPr="00765E35" w:rsidRDefault="00A7003A" w:rsidP="00A7003A">
      <w:pPr>
        <w:spacing w:after="120" w:line="276" w:lineRule="auto"/>
        <w:rPr>
          <w:rFonts w:asciiTheme="minorHAnsi" w:hAnsiTheme="minorHAnsi" w:cstheme="minorHAnsi"/>
          <w:sz w:val="20"/>
          <w:szCs w:val="20"/>
          <w:rPrChange w:id="49"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50" w:author="Wawrowski Maciej" w:date="2025-08-08T07:50:00Z">
            <w:rPr>
              <w:rFonts w:asciiTheme="minorHAnsi" w:hAnsiTheme="minorHAnsi" w:cstheme="minorHAnsi"/>
              <w:sz w:val="20"/>
              <w:szCs w:val="20"/>
            </w:rPr>
          </w:rPrChange>
        </w:rPr>
        <w:t>zwaną dalej „</w:t>
      </w:r>
      <w:r w:rsidRPr="00765E35">
        <w:rPr>
          <w:rFonts w:asciiTheme="minorHAnsi" w:hAnsiTheme="minorHAnsi" w:cstheme="minorHAnsi"/>
          <w:b/>
          <w:sz w:val="20"/>
          <w:szCs w:val="20"/>
          <w:rPrChange w:id="51" w:author="Wawrowski Maciej" w:date="2025-08-08T07:50:00Z">
            <w:rPr>
              <w:rFonts w:asciiTheme="minorHAnsi" w:hAnsiTheme="minorHAnsi" w:cstheme="minorHAnsi"/>
              <w:b/>
              <w:sz w:val="20"/>
              <w:szCs w:val="20"/>
            </w:rPr>
          </w:rPrChange>
        </w:rPr>
        <w:t>Zamawiającym</w:t>
      </w:r>
      <w:r w:rsidRPr="00765E35">
        <w:rPr>
          <w:rFonts w:asciiTheme="minorHAnsi" w:hAnsiTheme="minorHAnsi" w:cstheme="minorHAnsi"/>
          <w:sz w:val="20"/>
          <w:szCs w:val="20"/>
          <w:rPrChange w:id="52" w:author="Wawrowski Maciej" w:date="2025-08-08T07:50:00Z">
            <w:rPr>
              <w:rFonts w:asciiTheme="minorHAnsi" w:hAnsiTheme="minorHAnsi" w:cstheme="minorHAnsi"/>
              <w:sz w:val="20"/>
              <w:szCs w:val="20"/>
            </w:rPr>
          </w:rPrChange>
        </w:rPr>
        <w:t>”</w:t>
      </w:r>
      <w:r w:rsidR="00EA0CA7" w:rsidRPr="00765E35">
        <w:rPr>
          <w:rFonts w:asciiTheme="minorHAnsi" w:hAnsiTheme="minorHAnsi" w:cstheme="minorHAnsi"/>
          <w:sz w:val="20"/>
          <w:szCs w:val="20"/>
          <w:rPrChange w:id="53" w:author="Wawrowski Maciej" w:date="2025-08-08T07:50:00Z">
            <w:rPr>
              <w:rFonts w:asciiTheme="minorHAnsi" w:hAnsiTheme="minorHAnsi" w:cstheme="minorHAnsi"/>
              <w:sz w:val="20"/>
              <w:szCs w:val="20"/>
            </w:rPr>
          </w:rPrChange>
        </w:rPr>
        <w:t xml:space="preserve"> lub „</w:t>
      </w:r>
      <w:r w:rsidR="00EA0CA7" w:rsidRPr="00765E35">
        <w:rPr>
          <w:rFonts w:asciiTheme="minorHAnsi" w:hAnsiTheme="minorHAnsi" w:cstheme="minorHAnsi"/>
          <w:b/>
          <w:sz w:val="20"/>
          <w:szCs w:val="20"/>
          <w:rPrChange w:id="54" w:author="Wawrowski Maciej" w:date="2025-08-08T07:50:00Z">
            <w:rPr>
              <w:rFonts w:asciiTheme="minorHAnsi" w:hAnsiTheme="minorHAnsi" w:cstheme="minorHAnsi"/>
              <w:b/>
              <w:sz w:val="20"/>
              <w:szCs w:val="20"/>
            </w:rPr>
          </w:rPrChange>
        </w:rPr>
        <w:t>ENEA Operator</w:t>
      </w:r>
      <w:r w:rsidR="00EA0CA7" w:rsidRPr="00765E35">
        <w:rPr>
          <w:rFonts w:asciiTheme="minorHAnsi" w:hAnsiTheme="minorHAnsi" w:cstheme="minorHAnsi"/>
          <w:sz w:val="20"/>
          <w:szCs w:val="20"/>
          <w:rPrChange w:id="55" w:author="Wawrowski Maciej" w:date="2025-08-08T07:50:00Z">
            <w:rPr>
              <w:rFonts w:asciiTheme="minorHAnsi" w:hAnsiTheme="minorHAnsi" w:cstheme="minorHAnsi"/>
              <w:sz w:val="20"/>
              <w:szCs w:val="20"/>
            </w:rPr>
          </w:rPrChange>
        </w:rPr>
        <w:t>”</w:t>
      </w:r>
    </w:p>
    <w:p w14:paraId="6B08833B" w14:textId="77777777" w:rsidR="00A7003A" w:rsidRPr="00765E35" w:rsidRDefault="00A7003A" w:rsidP="00A7003A">
      <w:pPr>
        <w:spacing w:line="276" w:lineRule="auto"/>
        <w:rPr>
          <w:rFonts w:asciiTheme="minorHAnsi" w:hAnsiTheme="minorHAnsi" w:cstheme="minorHAnsi"/>
          <w:sz w:val="20"/>
          <w:szCs w:val="20"/>
          <w:rPrChange w:id="56"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57" w:author="Wawrowski Maciej" w:date="2025-08-08T07:50:00Z">
            <w:rPr>
              <w:rFonts w:asciiTheme="minorHAnsi" w:hAnsiTheme="minorHAnsi" w:cstheme="minorHAnsi"/>
              <w:sz w:val="20"/>
              <w:szCs w:val="20"/>
            </w:rPr>
          </w:rPrChange>
        </w:rPr>
        <w:t>a</w:t>
      </w:r>
    </w:p>
    <w:p w14:paraId="409F668B" w14:textId="77777777" w:rsidR="00A7003A" w:rsidRPr="00765E35" w:rsidRDefault="00A7003A" w:rsidP="00A7003A">
      <w:pPr>
        <w:spacing w:line="276" w:lineRule="auto"/>
        <w:rPr>
          <w:rFonts w:asciiTheme="minorHAnsi" w:hAnsiTheme="minorHAnsi" w:cstheme="minorHAnsi"/>
          <w:b/>
          <w:bCs/>
          <w:sz w:val="20"/>
          <w:szCs w:val="20"/>
          <w:rPrChange w:id="58" w:author="Wawrowski Maciej" w:date="2025-08-08T07:50:00Z">
            <w:rPr>
              <w:rFonts w:asciiTheme="minorHAnsi" w:hAnsiTheme="minorHAnsi" w:cstheme="minorHAnsi"/>
              <w:b/>
              <w:bCs/>
              <w:sz w:val="20"/>
              <w:szCs w:val="20"/>
              <w:highlight w:val="green"/>
            </w:rPr>
          </w:rPrChange>
        </w:rPr>
      </w:pPr>
      <w:r w:rsidRPr="00765E35">
        <w:rPr>
          <w:rFonts w:asciiTheme="minorHAnsi" w:hAnsiTheme="minorHAnsi" w:cstheme="minorHAnsi"/>
          <w:b/>
          <w:bCs/>
          <w:sz w:val="20"/>
          <w:szCs w:val="20"/>
          <w:rPrChange w:id="59" w:author="Wawrowski Maciej" w:date="2025-08-08T07:50:00Z">
            <w:rPr>
              <w:rFonts w:asciiTheme="minorHAnsi" w:hAnsiTheme="minorHAnsi" w:cstheme="minorHAnsi"/>
              <w:b/>
              <w:bCs/>
              <w:sz w:val="20"/>
              <w:szCs w:val="20"/>
            </w:rPr>
          </w:rPrChange>
        </w:rPr>
        <w:t>[</w:t>
      </w:r>
      <w:r w:rsidRPr="00765E35">
        <w:rPr>
          <w:rFonts w:ascii="Arial" w:hAnsi="Arial" w:cs="Arial"/>
          <w:b/>
          <w:bCs/>
          <w:sz w:val="20"/>
          <w:szCs w:val="20"/>
          <w:rPrChange w:id="60" w:author="Wawrowski Maciej" w:date="2025-08-08T07:50:00Z">
            <w:rPr>
              <w:rFonts w:ascii="Arial" w:hAnsi="Arial" w:cs="Arial"/>
              <w:b/>
              <w:bCs/>
              <w:sz w:val="20"/>
              <w:szCs w:val="20"/>
            </w:rPr>
          </w:rPrChange>
        </w:rPr>
        <w:t>■</w:t>
      </w:r>
      <w:r w:rsidRPr="00765E35">
        <w:rPr>
          <w:rFonts w:asciiTheme="minorHAnsi" w:hAnsiTheme="minorHAnsi" w:cstheme="minorHAnsi"/>
          <w:b/>
          <w:bCs/>
          <w:sz w:val="20"/>
          <w:szCs w:val="20"/>
          <w:rPrChange w:id="61" w:author="Wawrowski Maciej" w:date="2025-08-08T07:50:00Z">
            <w:rPr>
              <w:rFonts w:asciiTheme="minorHAnsi" w:hAnsiTheme="minorHAnsi" w:cstheme="minorHAnsi"/>
              <w:b/>
              <w:bCs/>
              <w:sz w:val="20"/>
              <w:szCs w:val="20"/>
            </w:rPr>
          </w:rPrChange>
        </w:rPr>
        <w:t xml:space="preserve">] </w:t>
      </w:r>
      <w:r w:rsidRPr="00765E35">
        <w:rPr>
          <w:rFonts w:asciiTheme="minorHAnsi" w:hAnsiTheme="minorHAnsi" w:cstheme="minorHAnsi"/>
          <w:bCs/>
          <w:sz w:val="20"/>
          <w:szCs w:val="20"/>
          <w:rPrChange w:id="62" w:author="Wawrowski Maciej" w:date="2025-08-08T07:50:00Z">
            <w:rPr>
              <w:rFonts w:asciiTheme="minorHAnsi" w:hAnsiTheme="minorHAnsi" w:cstheme="minorHAnsi"/>
              <w:bCs/>
              <w:sz w:val="20"/>
              <w:szCs w:val="20"/>
              <w:highlight w:val="green"/>
            </w:rPr>
          </w:rPrChange>
        </w:rPr>
        <w:t>z siedzibą pod adresem: ………….., REGON: [</w:t>
      </w:r>
      <w:r w:rsidRPr="00765E35">
        <w:rPr>
          <w:rFonts w:ascii="Arial" w:hAnsi="Arial" w:cs="Arial"/>
          <w:bCs/>
          <w:sz w:val="20"/>
          <w:szCs w:val="20"/>
          <w:rPrChange w:id="63" w:author="Wawrowski Maciej" w:date="2025-08-08T07:50:00Z">
            <w:rPr>
              <w:rFonts w:ascii="Arial" w:hAnsi="Arial" w:cs="Arial"/>
              <w:bCs/>
              <w:sz w:val="20"/>
              <w:szCs w:val="20"/>
              <w:highlight w:val="green"/>
            </w:rPr>
          </w:rPrChange>
        </w:rPr>
        <w:t>■</w:t>
      </w:r>
      <w:r w:rsidRPr="00765E35">
        <w:rPr>
          <w:rFonts w:asciiTheme="minorHAnsi" w:hAnsiTheme="minorHAnsi" w:cstheme="minorHAnsi"/>
          <w:bCs/>
          <w:sz w:val="20"/>
          <w:szCs w:val="20"/>
          <w:rPrChange w:id="64" w:author="Wawrowski Maciej" w:date="2025-08-08T07:50:00Z">
            <w:rPr>
              <w:rFonts w:asciiTheme="minorHAnsi" w:hAnsiTheme="minorHAnsi" w:cstheme="minorHAnsi"/>
              <w:bCs/>
              <w:sz w:val="20"/>
              <w:szCs w:val="20"/>
              <w:highlight w:val="green"/>
            </w:rPr>
          </w:rPrChange>
        </w:rPr>
        <w:t>], NIP: [</w:t>
      </w:r>
      <w:r w:rsidRPr="00765E35">
        <w:rPr>
          <w:rFonts w:ascii="Arial" w:hAnsi="Arial" w:cs="Arial"/>
          <w:bCs/>
          <w:sz w:val="20"/>
          <w:szCs w:val="20"/>
          <w:rPrChange w:id="65" w:author="Wawrowski Maciej" w:date="2025-08-08T07:50:00Z">
            <w:rPr>
              <w:rFonts w:ascii="Arial" w:hAnsi="Arial" w:cs="Arial"/>
              <w:bCs/>
              <w:sz w:val="20"/>
              <w:szCs w:val="20"/>
              <w:highlight w:val="green"/>
            </w:rPr>
          </w:rPrChange>
        </w:rPr>
        <w:t>■</w:t>
      </w:r>
      <w:r w:rsidRPr="00765E35">
        <w:rPr>
          <w:rFonts w:asciiTheme="minorHAnsi" w:hAnsiTheme="minorHAnsi" w:cstheme="minorHAnsi"/>
          <w:bCs/>
          <w:sz w:val="20"/>
          <w:szCs w:val="20"/>
          <w:rPrChange w:id="66" w:author="Wawrowski Maciej" w:date="2025-08-08T07:50:00Z">
            <w:rPr>
              <w:rFonts w:asciiTheme="minorHAnsi" w:hAnsiTheme="minorHAnsi" w:cstheme="minorHAnsi"/>
              <w:bCs/>
              <w:sz w:val="20"/>
              <w:szCs w:val="20"/>
              <w:highlight w:val="green"/>
            </w:rPr>
          </w:rPrChange>
        </w:rPr>
        <w:t>] zarejestrowaną w Sądzie Rejonowym [</w:t>
      </w:r>
      <w:r w:rsidRPr="00765E35">
        <w:rPr>
          <w:rFonts w:ascii="Arial" w:hAnsi="Arial" w:cs="Arial"/>
          <w:bCs/>
          <w:sz w:val="20"/>
          <w:szCs w:val="20"/>
          <w:rPrChange w:id="67" w:author="Wawrowski Maciej" w:date="2025-08-08T07:50:00Z">
            <w:rPr>
              <w:rFonts w:ascii="Arial" w:hAnsi="Arial" w:cs="Arial"/>
              <w:bCs/>
              <w:sz w:val="20"/>
              <w:szCs w:val="20"/>
              <w:highlight w:val="green"/>
            </w:rPr>
          </w:rPrChange>
        </w:rPr>
        <w:t>■</w:t>
      </w:r>
      <w:r w:rsidRPr="00765E35">
        <w:rPr>
          <w:rFonts w:asciiTheme="minorHAnsi" w:hAnsiTheme="minorHAnsi" w:cstheme="minorHAnsi"/>
          <w:bCs/>
          <w:sz w:val="20"/>
          <w:szCs w:val="20"/>
          <w:rPrChange w:id="68" w:author="Wawrowski Maciej" w:date="2025-08-08T07:50:00Z">
            <w:rPr>
              <w:rFonts w:asciiTheme="minorHAnsi" w:hAnsiTheme="minorHAnsi" w:cstheme="minorHAnsi"/>
              <w:bCs/>
              <w:sz w:val="20"/>
              <w:szCs w:val="20"/>
              <w:highlight w:val="green"/>
            </w:rPr>
          </w:rPrChange>
        </w:rPr>
        <w:t>]Wydział Gospodarczy pod nr KRS: [</w:t>
      </w:r>
      <w:r w:rsidRPr="00765E35">
        <w:rPr>
          <w:rFonts w:ascii="Arial" w:hAnsi="Arial" w:cs="Arial"/>
          <w:bCs/>
          <w:sz w:val="20"/>
          <w:szCs w:val="20"/>
          <w:rPrChange w:id="69" w:author="Wawrowski Maciej" w:date="2025-08-08T07:50:00Z">
            <w:rPr>
              <w:rFonts w:ascii="Arial" w:hAnsi="Arial" w:cs="Arial"/>
              <w:bCs/>
              <w:sz w:val="20"/>
              <w:szCs w:val="20"/>
              <w:highlight w:val="green"/>
            </w:rPr>
          </w:rPrChange>
        </w:rPr>
        <w:t>■</w:t>
      </w:r>
      <w:r w:rsidRPr="00765E35">
        <w:rPr>
          <w:rFonts w:asciiTheme="minorHAnsi" w:hAnsiTheme="minorHAnsi" w:cstheme="minorHAnsi"/>
          <w:bCs/>
          <w:sz w:val="20"/>
          <w:szCs w:val="20"/>
          <w:rPrChange w:id="70" w:author="Wawrowski Maciej" w:date="2025-08-08T07:50:00Z">
            <w:rPr>
              <w:rFonts w:asciiTheme="minorHAnsi" w:hAnsiTheme="minorHAnsi" w:cstheme="minorHAnsi"/>
              <w:bCs/>
              <w:sz w:val="20"/>
              <w:szCs w:val="20"/>
              <w:highlight w:val="green"/>
            </w:rPr>
          </w:rPrChange>
        </w:rPr>
        <w:t>] kapitał zakładowy: [</w:t>
      </w:r>
      <w:r w:rsidRPr="00765E35">
        <w:rPr>
          <w:rFonts w:ascii="Arial" w:hAnsi="Arial" w:cs="Arial"/>
          <w:bCs/>
          <w:sz w:val="20"/>
          <w:szCs w:val="20"/>
          <w:rPrChange w:id="71" w:author="Wawrowski Maciej" w:date="2025-08-08T07:50:00Z">
            <w:rPr>
              <w:rFonts w:ascii="Arial" w:hAnsi="Arial" w:cs="Arial"/>
              <w:bCs/>
              <w:sz w:val="20"/>
              <w:szCs w:val="20"/>
              <w:highlight w:val="green"/>
            </w:rPr>
          </w:rPrChange>
        </w:rPr>
        <w:t>■</w:t>
      </w:r>
      <w:r w:rsidRPr="00765E35">
        <w:rPr>
          <w:rFonts w:asciiTheme="minorHAnsi" w:hAnsiTheme="minorHAnsi" w:cstheme="minorHAnsi"/>
          <w:bCs/>
          <w:sz w:val="20"/>
          <w:szCs w:val="20"/>
          <w:rPrChange w:id="72" w:author="Wawrowski Maciej" w:date="2025-08-08T07:50:00Z">
            <w:rPr>
              <w:rFonts w:asciiTheme="minorHAnsi" w:hAnsiTheme="minorHAnsi" w:cstheme="minorHAnsi"/>
              <w:bCs/>
              <w:sz w:val="20"/>
              <w:szCs w:val="20"/>
              <w:highlight w:val="green"/>
            </w:rPr>
          </w:rPrChange>
        </w:rPr>
        <w:t>] zł</w:t>
      </w:r>
    </w:p>
    <w:p w14:paraId="3E2DC2EE" w14:textId="4204B2B1" w:rsidR="00A7003A" w:rsidRPr="00765E35" w:rsidRDefault="00A7003A" w:rsidP="00A7003A">
      <w:pPr>
        <w:spacing w:after="120" w:line="276" w:lineRule="auto"/>
        <w:rPr>
          <w:rFonts w:asciiTheme="minorHAnsi" w:hAnsiTheme="minorHAnsi" w:cstheme="minorHAnsi"/>
          <w:sz w:val="20"/>
          <w:szCs w:val="20"/>
          <w:rPrChange w:id="73" w:author="Wawrowski Maciej" w:date="2025-08-08T07:50:00Z">
            <w:rPr>
              <w:rFonts w:asciiTheme="minorHAnsi" w:hAnsiTheme="minorHAnsi" w:cstheme="minorHAnsi"/>
              <w:sz w:val="20"/>
              <w:szCs w:val="20"/>
              <w:highlight w:val="green"/>
            </w:rPr>
          </w:rPrChange>
        </w:rPr>
      </w:pPr>
      <w:r w:rsidRPr="00765E35">
        <w:rPr>
          <w:rFonts w:asciiTheme="minorHAnsi" w:hAnsiTheme="minorHAnsi" w:cstheme="minorHAnsi"/>
          <w:sz w:val="20"/>
          <w:szCs w:val="20"/>
          <w:rPrChange w:id="74" w:author="Wawrowski Maciej" w:date="2025-08-08T07:50:00Z">
            <w:rPr>
              <w:rFonts w:asciiTheme="minorHAnsi" w:hAnsiTheme="minorHAnsi" w:cstheme="minorHAnsi"/>
              <w:sz w:val="20"/>
              <w:szCs w:val="20"/>
              <w:highlight w:val="green"/>
            </w:rPr>
          </w:rPrChange>
        </w:rPr>
        <w:t>reprezentowanym przez:</w:t>
      </w:r>
    </w:p>
    <w:p w14:paraId="4947FBFA" w14:textId="664EB1F6" w:rsidR="00170F49" w:rsidRPr="00765E35" w:rsidRDefault="00170F49" w:rsidP="00170F49">
      <w:pPr>
        <w:pStyle w:val="Akapitzlist"/>
        <w:numPr>
          <w:ilvl w:val="0"/>
          <w:numId w:val="46"/>
        </w:numPr>
        <w:spacing w:after="120" w:line="276" w:lineRule="auto"/>
        <w:ind w:left="426" w:hanging="426"/>
        <w:rPr>
          <w:rFonts w:asciiTheme="minorHAnsi" w:hAnsiTheme="minorHAnsi" w:cstheme="minorHAnsi"/>
          <w:sz w:val="20"/>
          <w:szCs w:val="20"/>
          <w:rPrChange w:id="75" w:author="Wawrowski Maciej" w:date="2025-08-08T07:50:00Z">
            <w:rPr>
              <w:rFonts w:asciiTheme="minorHAnsi" w:hAnsiTheme="minorHAnsi" w:cstheme="minorHAnsi"/>
              <w:sz w:val="20"/>
              <w:szCs w:val="20"/>
              <w:highlight w:val="green"/>
            </w:rPr>
          </w:rPrChange>
        </w:rPr>
      </w:pPr>
      <w:r w:rsidRPr="00765E35">
        <w:rPr>
          <w:rFonts w:asciiTheme="minorHAnsi" w:hAnsiTheme="minorHAnsi" w:cstheme="minorHAnsi"/>
          <w:sz w:val="20"/>
          <w:szCs w:val="20"/>
          <w:rPrChange w:id="76" w:author="Wawrowski Maciej" w:date="2025-08-08T07:50:00Z">
            <w:rPr>
              <w:rFonts w:asciiTheme="minorHAnsi" w:hAnsiTheme="minorHAnsi" w:cstheme="minorHAnsi"/>
              <w:sz w:val="20"/>
              <w:szCs w:val="20"/>
              <w:highlight w:val="green"/>
            </w:rPr>
          </w:rPrChange>
        </w:rPr>
        <w:t>………</w:t>
      </w:r>
    </w:p>
    <w:p w14:paraId="740E058D" w14:textId="7B688585" w:rsidR="00170F49" w:rsidRPr="00765E35" w:rsidRDefault="00170F49" w:rsidP="00170F49">
      <w:pPr>
        <w:pStyle w:val="Akapitzlist"/>
        <w:numPr>
          <w:ilvl w:val="0"/>
          <w:numId w:val="46"/>
        </w:numPr>
        <w:spacing w:after="120" w:line="276" w:lineRule="auto"/>
        <w:ind w:left="426" w:hanging="426"/>
        <w:rPr>
          <w:rFonts w:asciiTheme="minorHAnsi" w:hAnsiTheme="minorHAnsi" w:cstheme="minorHAnsi"/>
          <w:sz w:val="20"/>
          <w:szCs w:val="20"/>
          <w:rPrChange w:id="77" w:author="Wawrowski Maciej" w:date="2025-08-08T07:50:00Z">
            <w:rPr>
              <w:rFonts w:asciiTheme="minorHAnsi" w:hAnsiTheme="minorHAnsi" w:cstheme="minorHAnsi"/>
              <w:sz w:val="20"/>
              <w:szCs w:val="20"/>
              <w:highlight w:val="green"/>
            </w:rPr>
          </w:rPrChange>
        </w:rPr>
      </w:pPr>
      <w:r w:rsidRPr="00765E35">
        <w:rPr>
          <w:rFonts w:asciiTheme="minorHAnsi" w:hAnsiTheme="minorHAnsi" w:cstheme="minorHAnsi"/>
          <w:sz w:val="20"/>
          <w:szCs w:val="20"/>
          <w:rPrChange w:id="78" w:author="Wawrowski Maciej" w:date="2025-08-08T07:50:00Z">
            <w:rPr>
              <w:rFonts w:asciiTheme="minorHAnsi" w:hAnsiTheme="minorHAnsi" w:cstheme="minorHAnsi"/>
              <w:sz w:val="20"/>
              <w:szCs w:val="20"/>
              <w:highlight w:val="green"/>
            </w:rPr>
          </w:rPrChange>
        </w:rPr>
        <w:t>………</w:t>
      </w:r>
    </w:p>
    <w:p w14:paraId="2DE3E248" w14:textId="77777777" w:rsidR="00A7003A" w:rsidRPr="00765E35" w:rsidRDefault="00A7003A" w:rsidP="00A7003A">
      <w:pPr>
        <w:spacing w:line="276" w:lineRule="auto"/>
        <w:rPr>
          <w:rFonts w:asciiTheme="minorHAnsi" w:hAnsiTheme="minorHAnsi" w:cstheme="minorHAnsi"/>
          <w:bCs/>
          <w:i/>
          <w:iCs/>
          <w:sz w:val="20"/>
          <w:szCs w:val="20"/>
          <w:rPrChange w:id="79" w:author="Wawrowski Maciej" w:date="2025-08-08T07:50:00Z">
            <w:rPr>
              <w:rFonts w:asciiTheme="minorHAnsi" w:hAnsiTheme="minorHAnsi" w:cstheme="minorHAnsi"/>
              <w:bCs/>
              <w:i/>
              <w:iCs/>
              <w:sz w:val="20"/>
              <w:szCs w:val="20"/>
            </w:rPr>
          </w:rPrChange>
        </w:rPr>
      </w:pPr>
      <w:r w:rsidRPr="00765E35">
        <w:rPr>
          <w:rFonts w:asciiTheme="minorHAnsi" w:hAnsiTheme="minorHAnsi" w:cstheme="minorHAnsi"/>
          <w:bCs/>
          <w:i/>
          <w:iCs/>
          <w:sz w:val="20"/>
          <w:szCs w:val="20"/>
          <w:rPrChange w:id="80" w:author="Wawrowski Maciej" w:date="2025-08-08T07:50:00Z">
            <w:rPr>
              <w:rFonts w:asciiTheme="minorHAnsi" w:hAnsiTheme="minorHAnsi" w:cstheme="minorHAnsi"/>
              <w:bCs/>
              <w:i/>
              <w:iCs/>
              <w:sz w:val="20"/>
              <w:szCs w:val="20"/>
            </w:rPr>
          </w:rPrChange>
        </w:rPr>
        <w:t>albo</w:t>
      </w:r>
    </w:p>
    <w:p w14:paraId="1A6CAA71" w14:textId="406C7438" w:rsidR="00A7003A" w:rsidRPr="00765E35" w:rsidRDefault="00A7003A" w:rsidP="00A7003A">
      <w:pPr>
        <w:spacing w:line="276" w:lineRule="auto"/>
        <w:rPr>
          <w:ins w:id="81" w:author="Hein Monika" w:date="2025-08-01T11:40:00Z"/>
          <w:rFonts w:asciiTheme="minorHAnsi" w:hAnsiTheme="minorHAnsi" w:cstheme="minorHAnsi"/>
          <w:bCs/>
          <w:iCs/>
          <w:sz w:val="20"/>
          <w:szCs w:val="20"/>
          <w:rPrChange w:id="82" w:author="Wawrowski Maciej" w:date="2025-08-08T07:50:00Z">
            <w:rPr>
              <w:ins w:id="83" w:author="Hein Monika" w:date="2025-08-01T11:40:00Z"/>
              <w:rFonts w:asciiTheme="minorHAnsi" w:hAnsiTheme="minorHAnsi" w:cstheme="minorHAnsi"/>
              <w:bCs/>
              <w:iCs/>
              <w:sz w:val="20"/>
              <w:szCs w:val="20"/>
            </w:rPr>
          </w:rPrChange>
        </w:rPr>
      </w:pPr>
      <w:r w:rsidRPr="00765E35">
        <w:rPr>
          <w:rFonts w:asciiTheme="minorHAnsi" w:hAnsiTheme="minorHAnsi" w:cstheme="minorHAnsi"/>
          <w:bCs/>
          <w:i/>
          <w:iCs/>
          <w:sz w:val="20"/>
          <w:szCs w:val="20"/>
          <w:rPrChange w:id="84" w:author="Wawrowski Maciej" w:date="2025-08-08T07:50:00Z">
            <w:rPr>
              <w:rFonts w:asciiTheme="minorHAnsi" w:hAnsiTheme="minorHAnsi" w:cstheme="minorHAnsi"/>
              <w:bCs/>
              <w:i/>
              <w:iCs/>
              <w:sz w:val="20"/>
              <w:szCs w:val="20"/>
              <w:highlight w:val="green"/>
            </w:rPr>
          </w:rPrChange>
        </w:rPr>
        <w:t>[</w:t>
      </w:r>
      <w:r w:rsidRPr="00765E35">
        <w:rPr>
          <w:rFonts w:ascii="Arial" w:hAnsi="Arial" w:cs="Arial"/>
          <w:bCs/>
          <w:i/>
          <w:iCs/>
          <w:sz w:val="20"/>
          <w:szCs w:val="20"/>
          <w:rPrChange w:id="85" w:author="Wawrowski Maciej" w:date="2025-08-08T07:50:00Z">
            <w:rPr>
              <w:rFonts w:ascii="Arial" w:hAnsi="Arial" w:cs="Arial"/>
              <w:bCs/>
              <w:i/>
              <w:iCs/>
              <w:sz w:val="20"/>
              <w:szCs w:val="20"/>
              <w:highlight w:val="green"/>
            </w:rPr>
          </w:rPrChange>
        </w:rPr>
        <w:t>■</w:t>
      </w:r>
      <w:r w:rsidRPr="00765E35">
        <w:rPr>
          <w:rFonts w:asciiTheme="minorHAnsi" w:hAnsiTheme="minorHAnsi" w:cstheme="minorHAnsi"/>
          <w:bCs/>
          <w:i/>
          <w:iCs/>
          <w:sz w:val="20"/>
          <w:szCs w:val="20"/>
          <w:rPrChange w:id="86" w:author="Wawrowski Maciej" w:date="2025-08-08T07:50:00Z">
            <w:rPr>
              <w:rFonts w:asciiTheme="minorHAnsi" w:hAnsiTheme="minorHAnsi" w:cstheme="minorHAnsi"/>
              <w:bCs/>
              <w:i/>
              <w:iCs/>
              <w:sz w:val="20"/>
              <w:szCs w:val="20"/>
              <w:highlight w:val="green"/>
            </w:rPr>
          </w:rPrChange>
        </w:rPr>
        <w:t xml:space="preserve">] </w:t>
      </w:r>
      <w:r w:rsidRPr="00765E35">
        <w:rPr>
          <w:rFonts w:asciiTheme="minorHAnsi" w:hAnsiTheme="minorHAnsi" w:cstheme="minorHAnsi"/>
          <w:bCs/>
          <w:iCs/>
          <w:sz w:val="20"/>
          <w:szCs w:val="20"/>
          <w:rPrChange w:id="87" w:author="Wawrowski Maciej" w:date="2025-08-08T07:50:00Z">
            <w:rPr>
              <w:rFonts w:asciiTheme="minorHAnsi" w:hAnsiTheme="minorHAnsi" w:cstheme="minorHAnsi"/>
              <w:bCs/>
              <w:iCs/>
              <w:sz w:val="20"/>
              <w:szCs w:val="20"/>
              <w:highlight w:val="green"/>
            </w:rPr>
          </w:rPrChange>
        </w:rPr>
        <w:t>prowadzącym/-</w:t>
      </w:r>
      <w:proofErr w:type="spellStart"/>
      <w:r w:rsidRPr="00765E35">
        <w:rPr>
          <w:rFonts w:asciiTheme="minorHAnsi" w:hAnsiTheme="minorHAnsi" w:cstheme="minorHAnsi"/>
          <w:bCs/>
          <w:iCs/>
          <w:sz w:val="20"/>
          <w:szCs w:val="20"/>
          <w:rPrChange w:id="88" w:author="Wawrowski Maciej" w:date="2025-08-08T07:50:00Z">
            <w:rPr>
              <w:rFonts w:asciiTheme="minorHAnsi" w:hAnsiTheme="minorHAnsi" w:cstheme="minorHAnsi"/>
              <w:bCs/>
              <w:iCs/>
              <w:sz w:val="20"/>
              <w:szCs w:val="20"/>
              <w:highlight w:val="green"/>
            </w:rPr>
          </w:rPrChange>
        </w:rPr>
        <w:t>cą</w:t>
      </w:r>
      <w:proofErr w:type="spellEnd"/>
      <w:r w:rsidRPr="00765E35">
        <w:rPr>
          <w:rFonts w:asciiTheme="minorHAnsi" w:hAnsiTheme="minorHAnsi" w:cstheme="minorHAnsi"/>
          <w:bCs/>
          <w:iCs/>
          <w:sz w:val="20"/>
          <w:szCs w:val="20"/>
          <w:rPrChange w:id="89" w:author="Wawrowski Maciej" w:date="2025-08-08T07:50:00Z">
            <w:rPr>
              <w:rFonts w:asciiTheme="minorHAnsi" w:hAnsiTheme="minorHAnsi" w:cstheme="minorHAnsi"/>
              <w:bCs/>
              <w:iCs/>
              <w:sz w:val="20"/>
              <w:szCs w:val="20"/>
              <w:highlight w:val="green"/>
            </w:rPr>
          </w:rPrChange>
        </w:rPr>
        <w:t xml:space="preserve"> działalność gospodarczą pod nazwą:</w:t>
      </w:r>
      <w:r w:rsidRPr="00765E35">
        <w:rPr>
          <w:rFonts w:asciiTheme="minorHAnsi" w:hAnsiTheme="minorHAnsi" w:cstheme="minorHAnsi"/>
          <w:bCs/>
          <w:i/>
          <w:iCs/>
          <w:sz w:val="20"/>
          <w:szCs w:val="20"/>
          <w:rPrChange w:id="90" w:author="Wawrowski Maciej" w:date="2025-08-08T07:50:00Z">
            <w:rPr>
              <w:rFonts w:asciiTheme="minorHAnsi" w:hAnsiTheme="minorHAnsi" w:cstheme="minorHAnsi"/>
              <w:bCs/>
              <w:i/>
              <w:iCs/>
              <w:sz w:val="20"/>
              <w:szCs w:val="20"/>
              <w:highlight w:val="green"/>
            </w:rPr>
          </w:rPrChange>
        </w:rPr>
        <w:t xml:space="preserve"> </w:t>
      </w:r>
      <w:r w:rsidRPr="00765E35">
        <w:rPr>
          <w:rFonts w:asciiTheme="minorHAnsi" w:hAnsiTheme="minorHAnsi" w:cstheme="minorHAnsi"/>
          <w:bCs/>
          <w:iCs/>
          <w:sz w:val="20"/>
          <w:szCs w:val="20"/>
          <w:rPrChange w:id="91" w:author="Wawrowski Maciej" w:date="2025-08-08T07:50:00Z">
            <w:rPr>
              <w:rFonts w:asciiTheme="minorHAnsi" w:hAnsiTheme="minorHAnsi" w:cstheme="minorHAnsi"/>
              <w:bCs/>
              <w:iCs/>
              <w:sz w:val="20"/>
              <w:szCs w:val="20"/>
              <w:highlight w:val="green"/>
            </w:rPr>
          </w:rPrChange>
        </w:rPr>
        <w:t>[</w:t>
      </w:r>
      <w:r w:rsidRPr="00765E35">
        <w:rPr>
          <w:rFonts w:ascii="Arial" w:hAnsi="Arial" w:cs="Arial"/>
          <w:bCs/>
          <w:iCs/>
          <w:sz w:val="20"/>
          <w:szCs w:val="20"/>
          <w:rPrChange w:id="92" w:author="Wawrowski Maciej" w:date="2025-08-08T07:50:00Z">
            <w:rPr>
              <w:rFonts w:ascii="Arial" w:hAnsi="Arial" w:cs="Arial"/>
              <w:bCs/>
              <w:iCs/>
              <w:sz w:val="20"/>
              <w:szCs w:val="20"/>
              <w:highlight w:val="green"/>
            </w:rPr>
          </w:rPrChange>
        </w:rPr>
        <w:t>■</w:t>
      </w:r>
      <w:r w:rsidRPr="00765E35">
        <w:rPr>
          <w:rFonts w:asciiTheme="minorHAnsi" w:hAnsiTheme="minorHAnsi" w:cstheme="minorHAnsi"/>
          <w:bCs/>
          <w:iCs/>
          <w:sz w:val="20"/>
          <w:szCs w:val="20"/>
          <w:rPrChange w:id="93" w:author="Wawrowski Maciej" w:date="2025-08-08T07:50:00Z">
            <w:rPr>
              <w:rFonts w:asciiTheme="minorHAnsi" w:hAnsiTheme="minorHAnsi" w:cstheme="minorHAnsi"/>
              <w:bCs/>
              <w:iCs/>
              <w:sz w:val="20"/>
              <w:szCs w:val="20"/>
              <w:highlight w:val="green"/>
            </w:rPr>
          </w:rPrChange>
        </w:rPr>
        <w:t>],</w:t>
      </w:r>
      <w:r w:rsidRPr="00765E35">
        <w:rPr>
          <w:rFonts w:asciiTheme="minorHAnsi" w:hAnsiTheme="minorHAnsi" w:cstheme="minorHAnsi"/>
          <w:bCs/>
          <w:i/>
          <w:iCs/>
          <w:sz w:val="20"/>
          <w:szCs w:val="20"/>
          <w:rPrChange w:id="94" w:author="Wawrowski Maciej" w:date="2025-08-08T07:50:00Z">
            <w:rPr>
              <w:rFonts w:asciiTheme="minorHAnsi" w:hAnsiTheme="minorHAnsi" w:cstheme="minorHAnsi"/>
              <w:bCs/>
              <w:i/>
              <w:iCs/>
              <w:sz w:val="20"/>
              <w:szCs w:val="20"/>
              <w:highlight w:val="green"/>
            </w:rPr>
          </w:rPrChange>
        </w:rPr>
        <w:t xml:space="preserve"> </w:t>
      </w:r>
      <w:r w:rsidRPr="00765E35">
        <w:rPr>
          <w:rFonts w:asciiTheme="minorHAnsi" w:hAnsiTheme="minorHAnsi" w:cstheme="minorHAnsi"/>
          <w:bCs/>
          <w:iCs/>
          <w:sz w:val="20"/>
          <w:szCs w:val="20"/>
          <w:rPrChange w:id="95" w:author="Wawrowski Maciej" w:date="2025-08-08T07:50:00Z">
            <w:rPr>
              <w:rFonts w:asciiTheme="minorHAnsi" w:hAnsiTheme="minorHAnsi" w:cstheme="minorHAnsi"/>
              <w:bCs/>
              <w:iCs/>
              <w:sz w:val="20"/>
              <w:szCs w:val="20"/>
              <w:highlight w:val="green"/>
            </w:rPr>
          </w:rPrChange>
        </w:rPr>
        <w:t>zarejestrowanym w Centralnej Ewidencji i Informacji o Działalności Gospodarczej pod numerem [</w:t>
      </w:r>
      <w:r w:rsidRPr="00765E35">
        <w:rPr>
          <w:rFonts w:ascii="Arial" w:hAnsi="Arial" w:cs="Arial"/>
          <w:bCs/>
          <w:iCs/>
          <w:sz w:val="20"/>
          <w:szCs w:val="20"/>
          <w:rPrChange w:id="96" w:author="Wawrowski Maciej" w:date="2025-08-08T07:50:00Z">
            <w:rPr>
              <w:rFonts w:ascii="Arial" w:hAnsi="Arial" w:cs="Arial"/>
              <w:bCs/>
              <w:iCs/>
              <w:sz w:val="20"/>
              <w:szCs w:val="20"/>
              <w:highlight w:val="green"/>
            </w:rPr>
          </w:rPrChange>
        </w:rPr>
        <w:t>■</w:t>
      </w:r>
      <w:r w:rsidRPr="00765E35">
        <w:rPr>
          <w:rFonts w:asciiTheme="minorHAnsi" w:hAnsiTheme="minorHAnsi" w:cstheme="minorHAnsi"/>
          <w:bCs/>
          <w:iCs/>
          <w:sz w:val="20"/>
          <w:szCs w:val="20"/>
          <w:rPrChange w:id="97" w:author="Wawrowski Maciej" w:date="2025-08-08T07:50:00Z">
            <w:rPr>
              <w:rFonts w:asciiTheme="minorHAnsi" w:hAnsiTheme="minorHAnsi" w:cstheme="minorHAnsi"/>
              <w:bCs/>
              <w:iCs/>
              <w:sz w:val="20"/>
              <w:szCs w:val="20"/>
              <w:highlight w:val="green"/>
            </w:rPr>
          </w:rPrChange>
        </w:rPr>
        <w:t>]</w:t>
      </w:r>
    </w:p>
    <w:p w14:paraId="5694670F" w14:textId="77777777" w:rsidR="00D71499" w:rsidRPr="00765E35" w:rsidRDefault="00D71499" w:rsidP="00D71499">
      <w:pPr>
        <w:spacing w:after="120" w:line="276" w:lineRule="auto"/>
        <w:rPr>
          <w:ins w:id="98" w:author="Hein Monika" w:date="2025-08-01T11:40:00Z"/>
          <w:rFonts w:asciiTheme="minorHAnsi" w:hAnsiTheme="minorHAnsi" w:cstheme="minorHAnsi"/>
          <w:sz w:val="20"/>
          <w:szCs w:val="20"/>
          <w:rPrChange w:id="99" w:author="Wawrowski Maciej" w:date="2025-08-08T07:50:00Z">
            <w:rPr>
              <w:ins w:id="100" w:author="Hein Monika" w:date="2025-08-01T11:40:00Z"/>
              <w:rFonts w:asciiTheme="minorHAnsi" w:hAnsiTheme="minorHAnsi" w:cstheme="minorHAnsi"/>
              <w:sz w:val="20"/>
              <w:szCs w:val="20"/>
              <w:highlight w:val="green"/>
            </w:rPr>
          </w:rPrChange>
        </w:rPr>
      </w:pPr>
      <w:ins w:id="101" w:author="Hein Monika" w:date="2025-08-01T11:40:00Z">
        <w:r w:rsidRPr="00765E35">
          <w:rPr>
            <w:rFonts w:asciiTheme="minorHAnsi" w:hAnsiTheme="minorHAnsi" w:cstheme="minorHAnsi"/>
            <w:sz w:val="20"/>
            <w:szCs w:val="20"/>
            <w:rPrChange w:id="102" w:author="Wawrowski Maciej" w:date="2025-08-08T07:50:00Z">
              <w:rPr>
                <w:rFonts w:asciiTheme="minorHAnsi" w:hAnsiTheme="minorHAnsi" w:cstheme="minorHAnsi"/>
                <w:sz w:val="20"/>
                <w:szCs w:val="20"/>
                <w:highlight w:val="green"/>
              </w:rPr>
            </w:rPrChange>
          </w:rPr>
          <w:t>reprezentowanym przez:</w:t>
        </w:r>
      </w:ins>
    </w:p>
    <w:p w14:paraId="1642856A" w14:textId="77777777" w:rsidR="00D71499" w:rsidRPr="00765E35" w:rsidRDefault="00D71499" w:rsidP="004F5412">
      <w:pPr>
        <w:pStyle w:val="Akapitzlist"/>
        <w:numPr>
          <w:ilvl w:val="0"/>
          <w:numId w:val="48"/>
        </w:numPr>
        <w:spacing w:after="120" w:line="276" w:lineRule="auto"/>
        <w:ind w:left="426" w:hanging="426"/>
        <w:rPr>
          <w:ins w:id="103" w:author="Hein Monika" w:date="2025-08-01T11:40:00Z"/>
          <w:rFonts w:asciiTheme="minorHAnsi" w:hAnsiTheme="minorHAnsi" w:cstheme="minorHAnsi"/>
          <w:sz w:val="20"/>
          <w:szCs w:val="20"/>
          <w:rPrChange w:id="104" w:author="Wawrowski Maciej" w:date="2025-08-08T07:50:00Z">
            <w:rPr>
              <w:ins w:id="105" w:author="Hein Monika" w:date="2025-08-01T11:40:00Z"/>
              <w:rFonts w:asciiTheme="minorHAnsi" w:hAnsiTheme="minorHAnsi" w:cstheme="minorHAnsi"/>
              <w:sz w:val="20"/>
              <w:szCs w:val="20"/>
              <w:highlight w:val="green"/>
            </w:rPr>
          </w:rPrChange>
        </w:rPr>
      </w:pPr>
      <w:ins w:id="106" w:author="Hein Monika" w:date="2025-08-01T11:40:00Z">
        <w:r w:rsidRPr="00765E35">
          <w:rPr>
            <w:rFonts w:asciiTheme="minorHAnsi" w:hAnsiTheme="minorHAnsi" w:cstheme="minorHAnsi"/>
            <w:sz w:val="20"/>
            <w:szCs w:val="20"/>
            <w:rPrChange w:id="107" w:author="Wawrowski Maciej" w:date="2025-08-08T07:50:00Z">
              <w:rPr>
                <w:rFonts w:asciiTheme="minorHAnsi" w:hAnsiTheme="minorHAnsi" w:cstheme="minorHAnsi"/>
                <w:sz w:val="20"/>
                <w:szCs w:val="20"/>
                <w:highlight w:val="green"/>
              </w:rPr>
            </w:rPrChange>
          </w:rPr>
          <w:t>………</w:t>
        </w:r>
      </w:ins>
    </w:p>
    <w:p w14:paraId="1104FA9E" w14:textId="77777777" w:rsidR="00D71499" w:rsidRPr="00765E35" w:rsidRDefault="00D71499" w:rsidP="004F5412">
      <w:pPr>
        <w:pStyle w:val="Akapitzlist"/>
        <w:numPr>
          <w:ilvl w:val="0"/>
          <w:numId w:val="48"/>
        </w:numPr>
        <w:spacing w:after="120" w:line="276" w:lineRule="auto"/>
        <w:ind w:left="426" w:hanging="426"/>
        <w:rPr>
          <w:ins w:id="108" w:author="Hein Monika" w:date="2025-08-01T11:40:00Z"/>
          <w:rFonts w:asciiTheme="minorHAnsi" w:hAnsiTheme="minorHAnsi" w:cstheme="minorHAnsi"/>
          <w:sz w:val="20"/>
          <w:szCs w:val="20"/>
          <w:rPrChange w:id="109" w:author="Wawrowski Maciej" w:date="2025-08-08T07:50:00Z">
            <w:rPr>
              <w:ins w:id="110" w:author="Hein Monika" w:date="2025-08-01T11:40:00Z"/>
              <w:rFonts w:asciiTheme="minorHAnsi" w:hAnsiTheme="minorHAnsi" w:cstheme="minorHAnsi"/>
              <w:sz w:val="20"/>
              <w:szCs w:val="20"/>
              <w:highlight w:val="green"/>
            </w:rPr>
          </w:rPrChange>
        </w:rPr>
      </w:pPr>
      <w:ins w:id="111" w:author="Hein Monika" w:date="2025-08-01T11:40:00Z">
        <w:r w:rsidRPr="00765E35">
          <w:rPr>
            <w:rFonts w:asciiTheme="minorHAnsi" w:hAnsiTheme="minorHAnsi" w:cstheme="minorHAnsi"/>
            <w:sz w:val="20"/>
            <w:szCs w:val="20"/>
            <w:rPrChange w:id="112" w:author="Wawrowski Maciej" w:date="2025-08-08T07:50:00Z">
              <w:rPr>
                <w:rFonts w:asciiTheme="minorHAnsi" w:hAnsiTheme="minorHAnsi" w:cstheme="minorHAnsi"/>
                <w:sz w:val="20"/>
                <w:szCs w:val="20"/>
                <w:highlight w:val="green"/>
              </w:rPr>
            </w:rPrChange>
          </w:rPr>
          <w:t>………</w:t>
        </w:r>
      </w:ins>
    </w:p>
    <w:p w14:paraId="1BB364BC" w14:textId="77777777" w:rsidR="00D71499" w:rsidRPr="00765E35" w:rsidRDefault="00D71499" w:rsidP="00A7003A">
      <w:pPr>
        <w:spacing w:line="276" w:lineRule="auto"/>
        <w:rPr>
          <w:rFonts w:asciiTheme="minorHAnsi" w:hAnsiTheme="minorHAnsi" w:cstheme="minorHAnsi"/>
          <w:bCs/>
          <w:iCs/>
          <w:sz w:val="20"/>
          <w:szCs w:val="20"/>
          <w:rPrChange w:id="113" w:author="Wawrowski Maciej" w:date="2025-08-08T07:50:00Z">
            <w:rPr>
              <w:rFonts w:asciiTheme="minorHAnsi" w:hAnsiTheme="minorHAnsi" w:cstheme="minorHAnsi"/>
              <w:bCs/>
              <w:iCs/>
              <w:sz w:val="20"/>
              <w:szCs w:val="20"/>
            </w:rPr>
          </w:rPrChange>
        </w:rPr>
      </w:pPr>
    </w:p>
    <w:p w14:paraId="2BF207A1" w14:textId="2D2850A2" w:rsidR="00A7003A" w:rsidRPr="00765E35" w:rsidRDefault="00A7003A" w:rsidP="00A7003A">
      <w:pPr>
        <w:spacing w:line="276" w:lineRule="auto"/>
        <w:rPr>
          <w:rFonts w:asciiTheme="minorHAnsi" w:hAnsiTheme="minorHAnsi" w:cstheme="minorHAnsi"/>
          <w:bCs/>
          <w:iCs/>
          <w:sz w:val="20"/>
          <w:szCs w:val="20"/>
          <w:rPrChange w:id="114" w:author="Wawrowski Maciej" w:date="2025-08-08T07:50:00Z">
            <w:rPr>
              <w:rFonts w:asciiTheme="minorHAnsi" w:hAnsiTheme="minorHAnsi" w:cstheme="minorHAnsi"/>
              <w:bCs/>
              <w:iCs/>
              <w:sz w:val="20"/>
              <w:szCs w:val="20"/>
            </w:rPr>
          </w:rPrChange>
        </w:rPr>
      </w:pPr>
      <w:r w:rsidRPr="00765E35">
        <w:rPr>
          <w:rFonts w:asciiTheme="minorHAnsi" w:hAnsiTheme="minorHAnsi" w:cstheme="minorHAnsi"/>
          <w:bCs/>
          <w:iCs/>
          <w:sz w:val="20"/>
          <w:szCs w:val="20"/>
          <w:rPrChange w:id="115" w:author="Wawrowski Maciej" w:date="2025-08-08T07:50:00Z">
            <w:rPr>
              <w:rFonts w:asciiTheme="minorHAnsi" w:hAnsiTheme="minorHAnsi" w:cstheme="minorHAnsi"/>
              <w:bCs/>
              <w:iCs/>
              <w:sz w:val="20"/>
              <w:szCs w:val="20"/>
            </w:rPr>
          </w:rPrChange>
        </w:rPr>
        <w:t>zwaną/zwanym dalej „</w:t>
      </w:r>
      <w:r w:rsidRPr="00765E35">
        <w:rPr>
          <w:rFonts w:asciiTheme="minorHAnsi" w:hAnsiTheme="minorHAnsi" w:cstheme="minorHAnsi"/>
          <w:b/>
          <w:bCs/>
          <w:iCs/>
          <w:sz w:val="20"/>
          <w:szCs w:val="20"/>
          <w:rPrChange w:id="116" w:author="Wawrowski Maciej" w:date="2025-08-08T07:50:00Z">
            <w:rPr>
              <w:rFonts w:asciiTheme="minorHAnsi" w:hAnsiTheme="minorHAnsi" w:cstheme="minorHAnsi"/>
              <w:b/>
              <w:bCs/>
              <w:iCs/>
              <w:sz w:val="20"/>
              <w:szCs w:val="20"/>
            </w:rPr>
          </w:rPrChange>
        </w:rPr>
        <w:t>Wykonawcą</w:t>
      </w:r>
      <w:r w:rsidRPr="00765E35">
        <w:rPr>
          <w:rFonts w:asciiTheme="minorHAnsi" w:hAnsiTheme="minorHAnsi" w:cstheme="minorHAnsi"/>
          <w:bCs/>
          <w:iCs/>
          <w:sz w:val="20"/>
          <w:szCs w:val="20"/>
          <w:rPrChange w:id="117" w:author="Wawrowski Maciej" w:date="2025-08-08T07:50:00Z">
            <w:rPr>
              <w:rFonts w:asciiTheme="minorHAnsi" w:hAnsiTheme="minorHAnsi" w:cstheme="minorHAnsi"/>
              <w:bCs/>
              <w:iCs/>
              <w:sz w:val="20"/>
              <w:szCs w:val="20"/>
            </w:rPr>
          </w:rPrChange>
        </w:rPr>
        <w:t>”</w:t>
      </w:r>
    </w:p>
    <w:p w14:paraId="7F1B64A8" w14:textId="77777777" w:rsidR="00A7003A" w:rsidRPr="00765E35" w:rsidRDefault="00A7003A" w:rsidP="00A7003A">
      <w:pPr>
        <w:spacing w:line="276" w:lineRule="auto"/>
        <w:rPr>
          <w:rFonts w:asciiTheme="minorHAnsi" w:hAnsiTheme="minorHAnsi" w:cstheme="minorHAnsi"/>
          <w:bCs/>
          <w:i/>
          <w:iCs/>
          <w:sz w:val="20"/>
          <w:szCs w:val="20"/>
          <w:rPrChange w:id="118" w:author="Wawrowski Maciej" w:date="2025-08-08T07:50:00Z">
            <w:rPr>
              <w:rFonts w:asciiTheme="minorHAnsi" w:hAnsiTheme="minorHAnsi" w:cstheme="minorHAnsi"/>
              <w:bCs/>
              <w:i/>
              <w:iCs/>
              <w:sz w:val="20"/>
              <w:szCs w:val="20"/>
            </w:rPr>
          </w:rPrChange>
        </w:rPr>
      </w:pPr>
      <w:r w:rsidRPr="00765E35">
        <w:rPr>
          <w:rFonts w:asciiTheme="minorHAnsi" w:hAnsiTheme="minorHAnsi" w:cstheme="minorHAnsi"/>
          <w:bCs/>
          <w:iCs/>
          <w:sz w:val="20"/>
          <w:szCs w:val="20"/>
          <w:rPrChange w:id="119" w:author="Wawrowski Maciej" w:date="2025-08-08T07:50:00Z">
            <w:rPr>
              <w:rFonts w:asciiTheme="minorHAnsi" w:hAnsiTheme="minorHAnsi" w:cstheme="minorHAnsi"/>
              <w:bCs/>
              <w:iCs/>
              <w:sz w:val="20"/>
              <w:szCs w:val="20"/>
            </w:rPr>
          </w:rPrChange>
        </w:rPr>
        <w:t>zwanymi dalej indywidualnie Stroną lub łącznie Stronami</w:t>
      </w:r>
    </w:p>
    <w:p w14:paraId="58F17193" w14:textId="77777777" w:rsidR="00A7003A" w:rsidRPr="00765E35" w:rsidRDefault="00A7003A" w:rsidP="00A7003A">
      <w:pPr>
        <w:spacing w:before="0" w:line="276" w:lineRule="auto"/>
        <w:rPr>
          <w:rFonts w:asciiTheme="minorHAnsi" w:hAnsiTheme="minorHAnsi" w:cstheme="minorHAnsi"/>
          <w:b/>
          <w:sz w:val="20"/>
          <w:szCs w:val="20"/>
          <w:rPrChange w:id="120"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121" w:author="Wawrowski Maciej" w:date="2025-08-08T07:50:00Z">
            <w:rPr>
              <w:rFonts w:asciiTheme="minorHAnsi" w:hAnsiTheme="minorHAnsi" w:cstheme="minorHAnsi"/>
              <w:b/>
              <w:sz w:val="20"/>
              <w:szCs w:val="20"/>
            </w:rPr>
          </w:rPrChange>
        </w:rPr>
        <w:t xml:space="preserve"> </w:t>
      </w:r>
    </w:p>
    <w:p w14:paraId="08299D94" w14:textId="2CC51FA4" w:rsidR="00A7003A" w:rsidRPr="00765E35" w:rsidRDefault="00A7003A" w:rsidP="00A7003A">
      <w:pPr>
        <w:spacing w:before="0" w:line="276" w:lineRule="auto"/>
        <w:rPr>
          <w:rFonts w:asciiTheme="minorHAnsi" w:hAnsiTheme="minorHAnsi" w:cstheme="minorHAnsi"/>
          <w:sz w:val="20"/>
          <w:szCs w:val="20"/>
          <w:rPrChange w:id="122"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123" w:author="Wawrowski Maciej" w:date="2025-08-08T07:50:00Z">
            <w:rPr>
              <w:rFonts w:asciiTheme="minorHAnsi" w:hAnsiTheme="minorHAnsi" w:cstheme="minorHAnsi"/>
              <w:sz w:val="20"/>
              <w:szCs w:val="20"/>
            </w:rPr>
          </w:rPrChange>
        </w:rPr>
        <w:t>o następującej treści:</w:t>
      </w:r>
    </w:p>
    <w:p w14:paraId="3F8EFB2D" w14:textId="77777777" w:rsidR="00A7003A" w:rsidRPr="00765E35" w:rsidRDefault="00A7003A" w:rsidP="003119D2">
      <w:pPr>
        <w:spacing w:before="0" w:after="120"/>
        <w:jc w:val="center"/>
        <w:rPr>
          <w:rFonts w:asciiTheme="minorHAnsi" w:hAnsiTheme="minorHAnsi" w:cstheme="minorHAnsi"/>
          <w:b/>
          <w:sz w:val="20"/>
          <w:szCs w:val="20"/>
          <w:lang w:eastAsia="en-US"/>
          <w:rPrChange w:id="124" w:author="Wawrowski Maciej" w:date="2025-08-08T07:50:00Z">
            <w:rPr>
              <w:rFonts w:asciiTheme="minorHAnsi" w:hAnsiTheme="minorHAnsi" w:cstheme="minorHAnsi"/>
              <w:b/>
              <w:sz w:val="20"/>
              <w:szCs w:val="20"/>
              <w:lang w:eastAsia="en-US"/>
            </w:rPr>
          </w:rPrChange>
        </w:rPr>
      </w:pPr>
      <w:r w:rsidRPr="00765E35">
        <w:rPr>
          <w:rFonts w:asciiTheme="minorHAnsi" w:hAnsiTheme="minorHAnsi" w:cstheme="minorHAnsi"/>
          <w:b/>
          <w:sz w:val="20"/>
          <w:szCs w:val="20"/>
          <w:lang w:eastAsia="en-US"/>
          <w:rPrChange w:id="125" w:author="Wawrowski Maciej" w:date="2025-08-08T07:50:00Z">
            <w:rPr>
              <w:rFonts w:asciiTheme="minorHAnsi" w:hAnsiTheme="minorHAnsi" w:cstheme="minorHAnsi"/>
              <w:b/>
              <w:sz w:val="20"/>
              <w:szCs w:val="20"/>
              <w:lang w:eastAsia="en-US"/>
            </w:rPr>
          </w:rPrChange>
        </w:rPr>
        <w:t>§ 1</w:t>
      </w:r>
    </w:p>
    <w:p w14:paraId="6B46C0F7" w14:textId="77777777" w:rsidR="000B5573" w:rsidRPr="00765E35" w:rsidRDefault="000B5573" w:rsidP="003119D2">
      <w:pPr>
        <w:spacing w:before="0" w:after="120"/>
        <w:jc w:val="center"/>
        <w:rPr>
          <w:rFonts w:asciiTheme="minorHAnsi" w:hAnsiTheme="minorHAnsi" w:cstheme="minorHAnsi"/>
          <w:b/>
          <w:sz w:val="20"/>
          <w:szCs w:val="20"/>
          <w:lang w:eastAsia="en-US"/>
          <w:rPrChange w:id="126" w:author="Wawrowski Maciej" w:date="2025-08-08T07:50:00Z">
            <w:rPr>
              <w:rFonts w:asciiTheme="minorHAnsi" w:hAnsiTheme="minorHAnsi" w:cstheme="minorHAnsi"/>
              <w:b/>
              <w:sz w:val="20"/>
              <w:szCs w:val="20"/>
              <w:lang w:eastAsia="en-US"/>
            </w:rPr>
          </w:rPrChange>
        </w:rPr>
      </w:pPr>
      <w:r w:rsidRPr="00765E35">
        <w:rPr>
          <w:rFonts w:asciiTheme="minorHAnsi" w:hAnsiTheme="minorHAnsi" w:cstheme="minorHAnsi"/>
          <w:b/>
          <w:sz w:val="20"/>
          <w:szCs w:val="20"/>
          <w:lang w:eastAsia="en-US"/>
          <w:rPrChange w:id="127" w:author="Wawrowski Maciej" w:date="2025-08-08T07:50:00Z">
            <w:rPr>
              <w:rFonts w:asciiTheme="minorHAnsi" w:hAnsiTheme="minorHAnsi" w:cstheme="minorHAnsi"/>
              <w:b/>
              <w:sz w:val="20"/>
              <w:szCs w:val="20"/>
              <w:lang w:eastAsia="en-US"/>
            </w:rPr>
          </w:rPrChange>
        </w:rPr>
        <w:t>PRZEDMIOT UMOWY</w:t>
      </w:r>
    </w:p>
    <w:p w14:paraId="2C890FCE" w14:textId="3FE04173" w:rsidR="00171F4F" w:rsidRPr="00765E35" w:rsidRDefault="00A7003A" w:rsidP="003119D2">
      <w:pPr>
        <w:pStyle w:val="Akapitzlist"/>
        <w:numPr>
          <w:ilvl w:val="0"/>
          <w:numId w:val="6"/>
        </w:numPr>
        <w:spacing w:before="0" w:after="120"/>
        <w:ind w:left="284" w:hanging="284"/>
        <w:contextualSpacing w:val="0"/>
        <w:rPr>
          <w:rFonts w:asciiTheme="minorHAnsi" w:hAnsiTheme="minorHAnsi" w:cstheme="minorHAnsi"/>
          <w:sz w:val="20"/>
          <w:szCs w:val="20"/>
          <w:lang w:eastAsia="en-US"/>
          <w:rPrChange w:id="128"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129" w:author="Wawrowski Maciej" w:date="2025-08-08T07:50:00Z">
            <w:rPr>
              <w:rFonts w:asciiTheme="minorHAnsi" w:hAnsiTheme="minorHAnsi" w:cstheme="minorHAnsi"/>
              <w:sz w:val="20"/>
              <w:szCs w:val="20"/>
              <w:lang w:eastAsia="en-US"/>
            </w:rPr>
          </w:rPrChange>
        </w:rPr>
        <w:t>Przedmiotem niniejszej Umowy</w:t>
      </w:r>
      <w:r w:rsidR="00EE4025" w:rsidRPr="00765E35">
        <w:rPr>
          <w:rFonts w:asciiTheme="minorHAnsi" w:hAnsiTheme="minorHAnsi" w:cstheme="minorHAnsi"/>
          <w:sz w:val="20"/>
          <w:szCs w:val="20"/>
          <w:lang w:eastAsia="en-US"/>
          <w:rPrChange w:id="130" w:author="Wawrowski Maciej" w:date="2025-08-08T07:50:00Z">
            <w:rPr>
              <w:rFonts w:asciiTheme="minorHAnsi" w:hAnsiTheme="minorHAnsi" w:cstheme="minorHAnsi"/>
              <w:sz w:val="20"/>
              <w:szCs w:val="20"/>
              <w:lang w:eastAsia="en-US"/>
            </w:rPr>
          </w:rPrChange>
        </w:rPr>
        <w:t xml:space="preserve"> jest</w:t>
      </w:r>
      <w:r w:rsidRPr="00765E35">
        <w:rPr>
          <w:rFonts w:asciiTheme="minorHAnsi" w:hAnsiTheme="minorHAnsi" w:cstheme="minorHAnsi"/>
          <w:sz w:val="20"/>
          <w:szCs w:val="20"/>
          <w:lang w:eastAsia="en-US"/>
          <w:rPrChange w:id="131" w:author="Wawrowski Maciej" w:date="2025-08-08T07:50:00Z">
            <w:rPr>
              <w:rFonts w:asciiTheme="minorHAnsi" w:hAnsiTheme="minorHAnsi" w:cstheme="minorHAnsi"/>
              <w:sz w:val="20"/>
              <w:szCs w:val="20"/>
              <w:lang w:eastAsia="en-US"/>
            </w:rPr>
          </w:rPrChange>
        </w:rPr>
        <w:t xml:space="preserve"> wykonanie przez Wykonawcę na rzecz Zamawiającego</w:t>
      </w:r>
      <w:r w:rsidR="00AB5DE1" w:rsidRPr="00765E35">
        <w:rPr>
          <w:rFonts w:asciiTheme="minorHAnsi" w:hAnsiTheme="minorHAnsi" w:cstheme="minorHAnsi"/>
          <w:sz w:val="20"/>
          <w:szCs w:val="20"/>
          <w:lang w:eastAsia="en-US"/>
          <w:rPrChange w:id="132" w:author="Wawrowski Maciej" w:date="2025-08-08T07:50:00Z">
            <w:rPr>
              <w:rFonts w:asciiTheme="minorHAnsi" w:hAnsiTheme="minorHAnsi" w:cstheme="minorHAnsi"/>
              <w:sz w:val="20"/>
              <w:szCs w:val="20"/>
              <w:lang w:eastAsia="en-US"/>
            </w:rPr>
          </w:rPrChange>
        </w:rPr>
        <w:t xml:space="preserve"> </w:t>
      </w:r>
      <w:r w:rsidR="00171F4F" w:rsidRPr="00765E35">
        <w:rPr>
          <w:rFonts w:asciiTheme="minorHAnsi" w:hAnsiTheme="minorHAnsi" w:cstheme="minorHAnsi"/>
          <w:sz w:val="20"/>
          <w:szCs w:val="20"/>
          <w:lang w:eastAsia="en-US"/>
          <w:rPrChange w:id="133" w:author="Wawrowski Maciej" w:date="2025-08-08T07:50:00Z">
            <w:rPr>
              <w:rFonts w:asciiTheme="minorHAnsi" w:hAnsiTheme="minorHAnsi" w:cstheme="minorHAnsi"/>
              <w:sz w:val="20"/>
              <w:szCs w:val="20"/>
              <w:lang w:eastAsia="en-US"/>
            </w:rPr>
          </w:rPrChange>
        </w:rPr>
        <w:t>robót budowlanych objętych zadaniem:</w:t>
      </w:r>
      <w:r w:rsidRPr="00765E35">
        <w:rPr>
          <w:rFonts w:asciiTheme="minorHAnsi" w:hAnsiTheme="minorHAnsi" w:cstheme="minorHAnsi"/>
          <w:sz w:val="20"/>
          <w:szCs w:val="20"/>
          <w:rPrChange w:id="134" w:author="Wawrowski Maciej" w:date="2025-08-08T07:50:00Z">
            <w:rPr>
              <w:rFonts w:asciiTheme="minorHAnsi" w:hAnsiTheme="minorHAnsi" w:cstheme="minorHAnsi"/>
              <w:sz w:val="20"/>
              <w:szCs w:val="20"/>
            </w:rPr>
          </w:rPrChange>
        </w:rPr>
        <w:t xml:space="preserve"> </w:t>
      </w:r>
    </w:p>
    <w:p w14:paraId="4BB88F2E" w14:textId="28205456" w:rsidR="00171F4F" w:rsidRPr="00765E35" w:rsidDel="00D54634" w:rsidRDefault="00171F4F">
      <w:pPr>
        <w:pStyle w:val="Akapitzlist"/>
        <w:spacing w:before="0" w:after="120"/>
        <w:ind w:left="284"/>
        <w:contextualSpacing w:val="0"/>
        <w:jc w:val="center"/>
        <w:rPr>
          <w:del w:id="135" w:author="Wawrowski Maciej" w:date="2025-08-06T14:01:00Z"/>
          <w:rFonts w:asciiTheme="minorHAnsi" w:hAnsiTheme="minorHAnsi" w:cstheme="minorHAnsi"/>
          <w:b/>
          <w:sz w:val="20"/>
          <w:szCs w:val="20"/>
          <w:lang w:eastAsia="en-US"/>
          <w:rPrChange w:id="136" w:author="Wawrowski Maciej" w:date="2025-08-08T07:50:00Z">
            <w:rPr>
              <w:del w:id="137" w:author="Wawrowski Maciej" w:date="2025-08-06T14:01:00Z"/>
              <w:rFonts w:asciiTheme="minorHAnsi" w:hAnsiTheme="minorHAnsi" w:cstheme="minorHAnsi"/>
              <w:b/>
              <w:sz w:val="20"/>
              <w:szCs w:val="20"/>
              <w:lang w:eastAsia="en-US"/>
            </w:rPr>
          </w:rPrChange>
        </w:rPr>
        <w:pPrChange w:id="138" w:author="Wawrowski Maciej" w:date="2025-08-06T14:01:00Z">
          <w:pPr>
            <w:pStyle w:val="Akapitzlist"/>
            <w:spacing w:before="0" w:after="120"/>
            <w:ind w:left="284"/>
            <w:contextualSpacing w:val="0"/>
          </w:pPr>
        </w:pPrChange>
      </w:pPr>
      <w:del w:id="139" w:author="Wawrowski Maciej" w:date="2025-08-06T14:01:00Z">
        <w:r w:rsidRPr="00765E35" w:rsidDel="00D54634">
          <w:rPr>
            <w:rFonts w:asciiTheme="minorHAnsi" w:hAnsiTheme="minorHAnsi" w:cstheme="minorHAnsi"/>
            <w:b/>
            <w:sz w:val="20"/>
            <w:szCs w:val="20"/>
            <w:lang w:eastAsia="en-US"/>
            <w:rPrChange w:id="140" w:author="Wawrowski Maciej" w:date="2025-08-08T07:50:00Z">
              <w:rPr>
                <w:rFonts w:asciiTheme="minorHAnsi" w:hAnsiTheme="minorHAnsi" w:cstheme="minorHAnsi"/>
                <w:b/>
                <w:sz w:val="20"/>
                <w:szCs w:val="20"/>
                <w:highlight w:val="green"/>
                <w:lang w:eastAsia="en-US"/>
              </w:rPr>
            </w:rPrChange>
          </w:rPr>
          <w:delText>………………………………</w:delText>
        </w:r>
      </w:del>
    </w:p>
    <w:p w14:paraId="7B502E45" w14:textId="5C7AC3B1" w:rsidR="00D54634" w:rsidRPr="00765E35" w:rsidRDefault="00D54634">
      <w:pPr>
        <w:pStyle w:val="Akapitzlist"/>
        <w:spacing w:before="0" w:after="120"/>
        <w:ind w:left="284"/>
        <w:jc w:val="center"/>
        <w:rPr>
          <w:ins w:id="141" w:author="Wawrowski Maciej" w:date="2025-08-06T14:01:00Z"/>
          <w:rFonts w:asciiTheme="minorHAnsi" w:hAnsiTheme="minorHAnsi" w:cstheme="minorHAnsi"/>
          <w:b/>
          <w:sz w:val="20"/>
          <w:szCs w:val="20"/>
          <w:lang w:eastAsia="en-US"/>
          <w:rPrChange w:id="142" w:author="Wawrowski Maciej" w:date="2025-08-08T07:50:00Z">
            <w:rPr>
              <w:ins w:id="143" w:author="Wawrowski Maciej" w:date="2025-08-06T14:01:00Z"/>
              <w:rFonts w:asciiTheme="minorHAnsi" w:hAnsiTheme="minorHAnsi" w:cstheme="minorHAnsi"/>
              <w:b/>
              <w:sz w:val="20"/>
              <w:szCs w:val="20"/>
              <w:lang w:eastAsia="en-US"/>
            </w:rPr>
          </w:rPrChange>
        </w:rPr>
        <w:pPrChange w:id="144" w:author="Wawrowski Maciej" w:date="2025-08-06T14:01:00Z">
          <w:pPr>
            <w:pStyle w:val="Akapitzlist"/>
            <w:spacing w:before="0" w:after="120"/>
            <w:ind w:left="284"/>
          </w:pPr>
        </w:pPrChange>
      </w:pPr>
      <w:ins w:id="145" w:author="Wawrowski Maciej" w:date="2025-08-06T14:01:00Z">
        <w:r w:rsidRPr="00765E35">
          <w:rPr>
            <w:rFonts w:asciiTheme="minorHAnsi" w:hAnsiTheme="minorHAnsi" w:cstheme="minorHAnsi"/>
            <w:b/>
            <w:sz w:val="20"/>
            <w:szCs w:val="20"/>
            <w:lang w:eastAsia="en-US"/>
            <w:rPrChange w:id="146" w:author="Wawrowski Maciej" w:date="2025-08-08T07:50:00Z">
              <w:rPr>
                <w:rFonts w:asciiTheme="minorHAnsi" w:hAnsiTheme="minorHAnsi" w:cstheme="minorHAnsi"/>
                <w:b/>
                <w:sz w:val="20"/>
                <w:szCs w:val="20"/>
                <w:lang w:eastAsia="en-US"/>
              </w:rPr>
            </w:rPrChange>
          </w:rPr>
          <w:t xml:space="preserve">Budowa sieci elektroenergetycznej kablowej niskiego napięcia </w:t>
        </w:r>
        <w:r w:rsidRPr="00765E35">
          <w:rPr>
            <w:rFonts w:asciiTheme="minorHAnsi" w:hAnsiTheme="minorHAnsi" w:cstheme="minorHAnsi"/>
            <w:b/>
            <w:sz w:val="20"/>
            <w:szCs w:val="20"/>
            <w:lang w:eastAsia="en-US"/>
            <w:rPrChange w:id="147" w:author="Wawrowski Maciej" w:date="2025-08-08T07:50:00Z">
              <w:rPr>
                <w:lang w:eastAsia="en-US"/>
              </w:rPr>
            </w:rPrChange>
          </w:rPr>
          <w:t>wraz ze stanowiskami słupowymi oraz rozbiórką na terenie</w:t>
        </w:r>
        <w:r w:rsidRPr="00765E35">
          <w:rPr>
            <w:rFonts w:asciiTheme="minorHAnsi" w:hAnsiTheme="minorHAnsi" w:cstheme="minorHAnsi"/>
            <w:b/>
            <w:sz w:val="20"/>
            <w:szCs w:val="20"/>
            <w:lang w:eastAsia="en-US"/>
            <w:rPrChange w:id="148" w:author="Wawrowski Maciej" w:date="2025-08-08T07:50:00Z">
              <w:rPr>
                <w:rFonts w:asciiTheme="minorHAnsi" w:hAnsiTheme="minorHAnsi" w:cstheme="minorHAnsi"/>
                <w:b/>
                <w:sz w:val="20"/>
                <w:szCs w:val="20"/>
                <w:lang w:eastAsia="en-US"/>
              </w:rPr>
            </w:rPrChange>
          </w:rPr>
          <w:t xml:space="preserve"> </w:t>
        </w:r>
        <w:r w:rsidRPr="00765E35">
          <w:rPr>
            <w:rFonts w:asciiTheme="minorHAnsi" w:hAnsiTheme="minorHAnsi" w:cstheme="minorHAnsi"/>
            <w:b/>
            <w:sz w:val="20"/>
            <w:szCs w:val="20"/>
            <w:lang w:eastAsia="en-US"/>
            <w:rPrChange w:id="149" w:author="Wawrowski Maciej" w:date="2025-08-08T07:50:00Z">
              <w:rPr>
                <w:lang w:eastAsia="en-US"/>
              </w:rPr>
            </w:rPrChange>
          </w:rPr>
          <w:t>działek: nr 6, 7/10 obręb Gzin Górny gm. Dąbrowa Chełmińska</w:t>
        </w:r>
      </w:ins>
    </w:p>
    <w:p w14:paraId="6CB23C88" w14:textId="77777777" w:rsidR="00D54634" w:rsidRPr="00765E35" w:rsidRDefault="00D54634">
      <w:pPr>
        <w:pStyle w:val="Akapitzlist"/>
        <w:spacing w:before="0" w:after="120"/>
        <w:ind w:left="284"/>
        <w:rPr>
          <w:ins w:id="150" w:author="Wawrowski Maciej" w:date="2025-08-06T14:01:00Z"/>
          <w:rFonts w:asciiTheme="minorHAnsi" w:hAnsiTheme="minorHAnsi" w:cstheme="minorHAnsi"/>
          <w:b/>
          <w:sz w:val="20"/>
          <w:szCs w:val="20"/>
          <w:lang w:eastAsia="en-US"/>
          <w:rPrChange w:id="151" w:author="Wawrowski Maciej" w:date="2025-08-08T07:50:00Z">
            <w:rPr>
              <w:ins w:id="152" w:author="Wawrowski Maciej" w:date="2025-08-06T14:01:00Z"/>
              <w:lang w:eastAsia="en-US"/>
            </w:rPr>
          </w:rPrChange>
        </w:rPr>
        <w:pPrChange w:id="153" w:author="Wawrowski Maciej" w:date="2025-08-06T14:01:00Z">
          <w:pPr>
            <w:pStyle w:val="Akapitzlist"/>
            <w:spacing w:before="0" w:after="120"/>
            <w:ind w:left="284"/>
            <w:contextualSpacing w:val="0"/>
          </w:pPr>
        </w:pPrChange>
      </w:pPr>
    </w:p>
    <w:p w14:paraId="1465B8D9" w14:textId="414ABF81" w:rsidR="00A7003A" w:rsidRPr="00765E35" w:rsidRDefault="00A7003A" w:rsidP="00171F4F">
      <w:pPr>
        <w:pStyle w:val="Akapitzlist"/>
        <w:spacing w:before="0" w:after="120"/>
        <w:ind w:left="284"/>
        <w:contextualSpacing w:val="0"/>
        <w:rPr>
          <w:rFonts w:asciiTheme="minorHAnsi" w:hAnsiTheme="minorHAnsi" w:cstheme="minorHAnsi"/>
          <w:sz w:val="20"/>
          <w:szCs w:val="20"/>
          <w:lang w:eastAsia="en-US"/>
          <w:rPrChange w:id="154"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155" w:author="Wawrowski Maciej" w:date="2025-08-08T07:50:00Z">
            <w:rPr>
              <w:rFonts w:asciiTheme="minorHAnsi" w:hAnsiTheme="minorHAnsi" w:cstheme="minorHAnsi"/>
              <w:sz w:val="20"/>
              <w:szCs w:val="20"/>
              <w:lang w:eastAsia="en-US"/>
            </w:rPr>
          </w:rPrChange>
        </w:rPr>
        <w:t>na warunkach określonych szczegółowo w niniejszej Umowie</w:t>
      </w:r>
      <w:r w:rsidR="00E11A56" w:rsidRPr="00765E35">
        <w:rPr>
          <w:rFonts w:asciiTheme="minorHAnsi" w:hAnsiTheme="minorHAnsi" w:cstheme="minorHAnsi"/>
          <w:sz w:val="20"/>
          <w:szCs w:val="20"/>
          <w:lang w:eastAsia="en-US"/>
          <w:rPrChange w:id="156" w:author="Wawrowski Maciej" w:date="2025-08-08T07:50:00Z">
            <w:rPr>
              <w:rFonts w:asciiTheme="minorHAnsi" w:hAnsiTheme="minorHAnsi" w:cstheme="minorHAnsi"/>
              <w:sz w:val="20"/>
              <w:szCs w:val="20"/>
              <w:lang w:eastAsia="en-US"/>
            </w:rPr>
          </w:rPrChange>
        </w:rPr>
        <w:t>,</w:t>
      </w:r>
      <w:r w:rsidRPr="00765E35">
        <w:rPr>
          <w:rFonts w:asciiTheme="minorHAnsi" w:hAnsiTheme="minorHAnsi" w:cstheme="minorHAnsi"/>
          <w:sz w:val="20"/>
          <w:szCs w:val="20"/>
          <w:lang w:eastAsia="en-US"/>
          <w:rPrChange w:id="157" w:author="Wawrowski Maciej" w:date="2025-08-08T07:50:00Z">
            <w:rPr>
              <w:rFonts w:asciiTheme="minorHAnsi" w:hAnsiTheme="minorHAnsi" w:cstheme="minorHAnsi"/>
              <w:sz w:val="20"/>
              <w:szCs w:val="20"/>
              <w:lang w:eastAsia="en-US"/>
            </w:rPr>
          </w:rPrChange>
        </w:rPr>
        <w:t xml:space="preserve"> </w:t>
      </w:r>
      <w:r w:rsidR="000455F0" w:rsidRPr="00765E35">
        <w:rPr>
          <w:rFonts w:asciiTheme="minorHAnsi" w:hAnsiTheme="minorHAnsi" w:cstheme="minorHAnsi"/>
          <w:sz w:val="20"/>
          <w:szCs w:val="20"/>
          <w:lang w:eastAsia="en-US"/>
          <w:rPrChange w:id="158" w:author="Wawrowski Maciej" w:date="2025-08-08T07:50:00Z">
            <w:rPr>
              <w:rFonts w:asciiTheme="minorHAnsi" w:hAnsiTheme="minorHAnsi" w:cstheme="minorHAnsi"/>
              <w:sz w:val="20"/>
              <w:szCs w:val="20"/>
              <w:lang w:eastAsia="en-US"/>
            </w:rPr>
          </w:rPrChange>
        </w:rPr>
        <w:t xml:space="preserve">ofercie (stanowiącej </w:t>
      </w:r>
      <w:r w:rsidR="000455F0" w:rsidRPr="00765E35">
        <w:rPr>
          <w:rFonts w:asciiTheme="minorHAnsi" w:hAnsiTheme="minorHAnsi" w:cstheme="minorHAnsi"/>
          <w:b/>
          <w:sz w:val="20"/>
          <w:szCs w:val="20"/>
          <w:lang w:eastAsia="en-US"/>
          <w:rPrChange w:id="159" w:author="Wawrowski Maciej" w:date="2025-08-08T07:50:00Z">
            <w:rPr>
              <w:rFonts w:asciiTheme="minorHAnsi" w:hAnsiTheme="minorHAnsi" w:cstheme="minorHAnsi"/>
              <w:b/>
              <w:sz w:val="20"/>
              <w:szCs w:val="20"/>
              <w:lang w:eastAsia="en-US"/>
            </w:rPr>
          </w:rPrChange>
        </w:rPr>
        <w:t>Załącznik nr 1</w:t>
      </w:r>
      <w:r w:rsidR="000455F0" w:rsidRPr="00765E35">
        <w:rPr>
          <w:rFonts w:asciiTheme="minorHAnsi" w:hAnsiTheme="minorHAnsi" w:cstheme="minorHAnsi"/>
          <w:sz w:val="20"/>
          <w:szCs w:val="20"/>
          <w:lang w:eastAsia="en-US"/>
          <w:rPrChange w:id="160" w:author="Wawrowski Maciej" w:date="2025-08-08T07:50:00Z">
            <w:rPr>
              <w:rFonts w:asciiTheme="minorHAnsi" w:hAnsiTheme="minorHAnsi" w:cstheme="minorHAnsi"/>
              <w:sz w:val="20"/>
              <w:szCs w:val="20"/>
              <w:lang w:eastAsia="en-US"/>
            </w:rPr>
          </w:rPrChange>
        </w:rPr>
        <w:t xml:space="preserve"> do Umowy), Warunkach Zamówienia (stanowiących </w:t>
      </w:r>
      <w:r w:rsidR="000455F0" w:rsidRPr="00765E35">
        <w:rPr>
          <w:rFonts w:asciiTheme="minorHAnsi" w:hAnsiTheme="minorHAnsi" w:cstheme="minorHAnsi"/>
          <w:b/>
          <w:sz w:val="20"/>
          <w:szCs w:val="20"/>
          <w:lang w:eastAsia="en-US"/>
          <w:rPrChange w:id="161" w:author="Wawrowski Maciej" w:date="2025-08-08T07:50:00Z">
            <w:rPr>
              <w:rFonts w:asciiTheme="minorHAnsi" w:hAnsiTheme="minorHAnsi" w:cstheme="minorHAnsi"/>
              <w:b/>
              <w:sz w:val="20"/>
              <w:szCs w:val="20"/>
              <w:lang w:eastAsia="en-US"/>
            </w:rPr>
          </w:rPrChange>
        </w:rPr>
        <w:t>Załącznik nr 2</w:t>
      </w:r>
      <w:r w:rsidR="000455F0" w:rsidRPr="00765E35">
        <w:rPr>
          <w:rFonts w:asciiTheme="minorHAnsi" w:hAnsiTheme="minorHAnsi" w:cstheme="minorHAnsi"/>
          <w:sz w:val="20"/>
          <w:szCs w:val="20"/>
          <w:lang w:eastAsia="en-US"/>
          <w:rPrChange w:id="162" w:author="Wawrowski Maciej" w:date="2025-08-08T07:50:00Z">
            <w:rPr>
              <w:rFonts w:asciiTheme="minorHAnsi" w:hAnsiTheme="minorHAnsi" w:cstheme="minorHAnsi"/>
              <w:sz w:val="20"/>
              <w:szCs w:val="20"/>
              <w:lang w:eastAsia="en-US"/>
            </w:rPr>
          </w:rPrChange>
        </w:rPr>
        <w:t xml:space="preserve"> do Umowy, </w:t>
      </w:r>
      <w:r w:rsidRPr="00765E35">
        <w:rPr>
          <w:rFonts w:asciiTheme="minorHAnsi" w:hAnsiTheme="minorHAnsi" w:cstheme="minorHAnsi"/>
          <w:sz w:val="20"/>
          <w:szCs w:val="20"/>
          <w:lang w:eastAsia="en-US"/>
          <w:rPrChange w:id="163" w:author="Wawrowski Maciej" w:date="2025-08-08T07:50:00Z">
            <w:rPr>
              <w:rFonts w:asciiTheme="minorHAnsi" w:hAnsiTheme="minorHAnsi" w:cstheme="minorHAnsi"/>
              <w:sz w:val="20"/>
              <w:szCs w:val="20"/>
              <w:lang w:eastAsia="en-US"/>
            </w:rPr>
          </w:rPrChange>
        </w:rPr>
        <w:t xml:space="preserve">Ogólnych Warunkach Współpracy </w:t>
      </w:r>
      <w:r w:rsidR="00E11A56" w:rsidRPr="00765E35">
        <w:rPr>
          <w:rFonts w:asciiTheme="minorHAnsi" w:hAnsiTheme="minorHAnsi" w:cstheme="minorHAnsi"/>
          <w:sz w:val="20"/>
          <w:szCs w:val="20"/>
          <w:lang w:eastAsia="en-US"/>
          <w:rPrChange w:id="164" w:author="Wawrowski Maciej" w:date="2025-08-08T07:50:00Z">
            <w:rPr>
              <w:rFonts w:asciiTheme="minorHAnsi" w:hAnsiTheme="minorHAnsi" w:cstheme="minorHAnsi"/>
              <w:sz w:val="20"/>
              <w:szCs w:val="20"/>
              <w:lang w:eastAsia="en-US"/>
            </w:rPr>
          </w:rPrChange>
        </w:rPr>
        <w:t xml:space="preserve">w </w:t>
      </w:r>
      <w:r w:rsidR="00E11A56" w:rsidRPr="00765E35">
        <w:rPr>
          <w:rFonts w:asciiTheme="minorHAnsi" w:hAnsiTheme="minorHAnsi" w:cstheme="minorHAnsi"/>
          <w:sz w:val="20"/>
          <w:szCs w:val="20"/>
          <w:lang w:eastAsia="en-US"/>
          <w:rPrChange w:id="165" w:author="Wawrowski Maciej" w:date="2025-08-08T07:50:00Z">
            <w:rPr>
              <w:rFonts w:asciiTheme="minorHAnsi" w:hAnsiTheme="minorHAnsi" w:cstheme="minorHAnsi"/>
              <w:sz w:val="20"/>
              <w:szCs w:val="20"/>
              <w:lang w:eastAsia="en-US"/>
            </w:rPr>
          </w:rPrChange>
        </w:rPr>
        <w:lastRenderedPageBreak/>
        <w:t>zakresie realizacji umowy o roboty budowlane („OWW”)</w:t>
      </w:r>
      <w:r w:rsidR="003C7F62" w:rsidRPr="00765E35">
        <w:rPr>
          <w:rFonts w:asciiTheme="minorHAnsi" w:hAnsiTheme="minorHAnsi" w:cstheme="minorHAnsi"/>
          <w:sz w:val="20"/>
          <w:szCs w:val="20"/>
          <w:lang w:eastAsia="en-US"/>
          <w:rPrChange w:id="166" w:author="Wawrowski Maciej" w:date="2025-08-08T07:50:00Z">
            <w:rPr>
              <w:rFonts w:asciiTheme="minorHAnsi" w:hAnsiTheme="minorHAnsi" w:cstheme="minorHAnsi"/>
              <w:sz w:val="20"/>
              <w:szCs w:val="20"/>
              <w:lang w:eastAsia="en-US"/>
            </w:rPr>
          </w:rPrChange>
        </w:rPr>
        <w:t xml:space="preserve">, stanowiących </w:t>
      </w:r>
      <w:r w:rsidR="003C7F62" w:rsidRPr="00765E35">
        <w:rPr>
          <w:rFonts w:asciiTheme="minorHAnsi" w:hAnsiTheme="minorHAnsi" w:cstheme="minorHAnsi"/>
          <w:b/>
          <w:sz w:val="20"/>
          <w:szCs w:val="20"/>
          <w:lang w:eastAsia="en-US"/>
          <w:rPrChange w:id="167" w:author="Wawrowski Maciej" w:date="2025-08-08T07:50:00Z">
            <w:rPr>
              <w:rFonts w:asciiTheme="minorHAnsi" w:hAnsiTheme="minorHAnsi" w:cstheme="minorHAnsi"/>
              <w:b/>
              <w:sz w:val="20"/>
              <w:szCs w:val="20"/>
              <w:lang w:eastAsia="en-US"/>
            </w:rPr>
          </w:rPrChange>
        </w:rPr>
        <w:t xml:space="preserve">Załącznik nr 4 </w:t>
      </w:r>
      <w:r w:rsidR="003C7F62" w:rsidRPr="00765E35">
        <w:rPr>
          <w:rFonts w:asciiTheme="minorHAnsi" w:hAnsiTheme="minorHAnsi" w:cstheme="minorHAnsi"/>
          <w:sz w:val="20"/>
          <w:szCs w:val="20"/>
          <w:lang w:eastAsia="en-US"/>
          <w:rPrChange w:id="168" w:author="Wawrowski Maciej" w:date="2025-08-08T07:50:00Z">
            <w:rPr>
              <w:rFonts w:asciiTheme="minorHAnsi" w:hAnsiTheme="minorHAnsi" w:cstheme="minorHAnsi"/>
              <w:sz w:val="20"/>
              <w:szCs w:val="20"/>
              <w:lang w:eastAsia="en-US"/>
            </w:rPr>
          </w:rPrChange>
        </w:rPr>
        <w:t>do Umowy</w:t>
      </w:r>
      <w:r w:rsidR="00E11A56" w:rsidRPr="00765E35">
        <w:rPr>
          <w:rFonts w:asciiTheme="minorHAnsi" w:hAnsiTheme="minorHAnsi" w:cstheme="minorHAnsi"/>
          <w:sz w:val="20"/>
          <w:szCs w:val="20"/>
          <w:lang w:eastAsia="en-US"/>
          <w:rPrChange w:id="169" w:author="Wawrowski Maciej" w:date="2025-08-08T07:50:00Z">
            <w:rPr>
              <w:rFonts w:asciiTheme="minorHAnsi" w:hAnsiTheme="minorHAnsi" w:cstheme="minorHAnsi"/>
              <w:sz w:val="20"/>
              <w:szCs w:val="20"/>
              <w:lang w:eastAsia="en-US"/>
            </w:rPr>
          </w:rPrChange>
        </w:rPr>
        <w:t xml:space="preserve"> oraz pozostałych załącznikach</w:t>
      </w:r>
      <w:r w:rsidRPr="00765E35">
        <w:rPr>
          <w:rFonts w:asciiTheme="minorHAnsi" w:hAnsiTheme="minorHAnsi" w:cstheme="minorHAnsi"/>
          <w:sz w:val="20"/>
          <w:szCs w:val="20"/>
          <w:lang w:eastAsia="en-US"/>
          <w:rPrChange w:id="170" w:author="Wawrowski Maciej" w:date="2025-08-08T07:50:00Z">
            <w:rPr>
              <w:rFonts w:asciiTheme="minorHAnsi" w:hAnsiTheme="minorHAnsi" w:cstheme="minorHAnsi"/>
              <w:sz w:val="20"/>
              <w:szCs w:val="20"/>
              <w:lang w:eastAsia="en-US"/>
            </w:rPr>
          </w:rPrChange>
        </w:rPr>
        <w:t xml:space="preserve">, </w:t>
      </w:r>
      <w:r w:rsidR="000455F0" w:rsidRPr="00765E35">
        <w:rPr>
          <w:rFonts w:asciiTheme="minorHAnsi" w:hAnsiTheme="minorHAnsi" w:cstheme="minorHAnsi"/>
          <w:sz w:val="20"/>
          <w:szCs w:val="20"/>
          <w:lang w:eastAsia="en-US"/>
          <w:rPrChange w:id="171" w:author="Wawrowski Maciej" w:date="2025-08-08T07:50:00Z">
            <w:rPr>
              <w:rFonts w:asciiTheme="minorHAnsi" w:hAnsiTheme="minorHAnsi" w:cstheme="minorHAnsi"/>
              <w:sz w:val="20"/>
              <w:szCs w:val="20"/>
              <w:lang w:eastAsia="en-US"/>
            </w:rPr>
          </w:rPrChange>
        </w:rPr>
        <w:t xml:space="preserve">będących </w:t>
      </w:r>
      <w:r w:rsidRPr="00765E35">
        <w:rPr>
          <w:rFonts w:asciiTheme="minorHAnsi" w:hAnsiTheme="minorHAnsi" w:cstheme="minorHAnsi"/>
          <w:sz w:val="20"/>
          <w:szCs w:val="20"/>
          <w:lang w:eastAsia="en-US"/>
          <w:rPrChange w:id="172" w:author="Wawrowski Maciej" w:date="2025-08-08T07:50:00Z">
            <w:rPr>
              <w:rFonts w:asciiTheme="minorHAnsi" w:hAnsiTheme="minorHAnsi" w:cstheme="minorHAnsi"/>
              <w:sz w:val="20"/>
              <w:szCs w:val="20"/>
              <w:lang w:eastAsia="en-US"/>
            </w:rPr>
          </w:rPrChange>
        </w:rPr>
        <w:t>integralną częś</w:t>
      </w:r>
      <w:r w:rsidR="000455F0" w:rsidRPr="00765E35">
        <w:rPr>
          <w:rFonts w:asciiTheme="minorHAnsi" w:hAnsiTheme="minorHAnsi" w:cstheme="minorHAnsi"/>
          <w:sz w:val="20"/>
          <w:szCs w:val="20"/>
          <w:lang w:eastAsia="en-US"/>
          <w:rPrChange w:id="173" w:author="Wawrowski Maciej" w:date="2025-08-08T07:50:00Z">
            <w:rPr>
              <w:rFonts w:asciiTheme="minorHAnsi" w:hAnsiTheme="minorHAnsi" w:cstheme="minorHAnsi"/>
              <w:sz w:val="20"/>
              <w:szCs w:val="20"/>
              <w:lang w:eastAsia="en-US"/>
            </w:rPr>
          </w:rPrChange>
        </w:rPr>
        <w:t>cią</w:t>
      </w:r>
      <w:r w:rsidRPr="00765E35">
        <w:rPr>
          <w:rFonts w:asciiTheme="minorHAnsi" w:hAnsiTheme="minorHAnsi" w:cstheme="minorHAnsi"/>
          <w:sz w:val="20"/>
          <w:szCs w:val="20"/>
          <w:lang w:eastAsia="en-US"/>
          <w:rPrChange w:id="174" w:author="Wawrowski Maciej" w:date="2025-08-08T07:50:00Z">
            <w:rPr>
              <w:rFonts w:asciiTheme="minorHAnsi" w:hAnsiTheme="minorHAnsi" w:cstheme="minorHAnsi"/>
              <w:sz w:val="20"/>
              <w:szCs w:val="20"/>
              <w:lang w:eastAsia="en-US"/>
            </w:rPr>
          </w:rPrChange>
        </w:rPr>
        <w:t xml:space="preserve"> Umowy.</w:t>
      </w:r>
    </w:p>
    <w:p w14:paraId="5AB0C82A" w14:textId="7D39F278" w:rsidR="00171F4F" w:rsidRPr="00765E35" w:rsidRDefault="00171F4F" w:rsidP="008D42A4">
      <w:pPr>
        <w:pStyle w:val="Akapitzlist"/>
        <w:numPr>
          <w:ilvl w:val="0"/>
          <w:numId w:val="6"/>
        </w:numPr>
        <w:spacing w:before="0" w:after="120"/>
        <w:ind w:left="284" w:hanging="284"/>
        <w:contextualSpacing w:val="0"/>
        <w:rPr>
          <w:ins w:id="175" w:author="Hein Monika" w:date="2025-08-01T11:41:00Z"/>
          <w:rFonts w:asciiTheme="minorHAnsi" w:hAnsiTheme="minorHAnsi" w:cstheme="minorHAnsi"/>
          <w:sz w:val="20"/>
          <w:szCs w:val="20"/>
          <w:lang w:eastAsia="en-US"/>
          <w:rPrChange w:id="176" w:author="Wawrowski Maciej" w:date="2025-08-08T07:50:00Z">
            <w:rPr>
              <w:ins w:id="177" w:author="Hein Monika" w:date="2025-08-01T11:41:00Z"/>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178" w:author="Wawrowski Maciej" w:date="2025-08-08T07:50:00Z">
            <w:rPr>
              <w:rFonts w:asciiTheme="minorHAnsi" w:hAnsiTheme="minorHAnsi" w:cstheme="minorHAnsi"/>
              <w:sz w:val="20"/>
              <w:szCs w:val="20"/>
              <w:lang w:eastAsia="en-US"/>
            </w:rPr>
          </w:rPrChange>
        </w:rPr>
        <w:t xml:space="preserve">Zakres przedmiotu Umowy, prócz prac wskazanych w </w:t>
      </w:r>
      <w:r w:rsidR="008A3C4E" w:rsidRPr="00765E35">
        <w:rPr>
          <w:rFonts w:asciiTheme="minorHAnsi" w:hAnsiTheme="minorHAnsi" w:cstheme="minorHAnsi"/>
          <w:sz w:val="20"/>
          <w:szCs w:val="20"/>
          <w:lang w:eastAsia="en-US"/>
          <w:rPrChange w:id="179" w:author="Wawrowski Maciej" w:date="2025-08-08T07:50:00Z">
            <w:rPr>
              <w:rFonts w:asciiTheme="minorHAnsi" w:hAnsiTheme="minorHAnsi" w:cstheme="minorHAnsi"/>
              <w:sz w:val="20"/>
              <w:szCs w:val="20"/>
              <w:lang w:eastAsia="en-US"/>
            </w:rPr>
          </w:rPrChange>
        </w:rPr>
        <w:t xml:space="preserve">pkt 1 </w:t>
      </w:r>
      <w:proofErr w:type="spellStart"/>
      <w:r w:rsidR="008A3C4E" w:rsidRPr="00765E35">
        <w:rPr>
          <w:rFonts w:asciiTheme="minorHAnsi" w:hAnsiTheme="minorHAnsi" w:cstheme="minorHAnsi"/>
          <w:sz w:val="20"/>
          <w:szCs w:val="20"/>
          <w:lang w:eastAsia="en-US"/>
          <w:rPrChange w:id="180" w:author="Wawrowski Maciej" w:date="2025-08-08T07:50:00Z">
            <w:rPr>
              <w:rFonts w:asciiTheme="minorHAnsi" w:hAnsiTheme="minorHAnsi" w:cstheme="minorHAnsi"/>
              <w:sz w:val="20"/>
              <w:szCs w:val="20"/>
              <w:lang w:eastAsia="en-US"/>
            </w:rPr>
          </w:rPrChange>
        </w:rPr>
        <w:t>ppkt</w:t>
      </w:r>
      <w:proofErr w:type="spellEnd"/>
      <w:r w:rsidR="008A3C4E" w:rsidRPr="00765E35">
        <w:rPr>
          <w:rFonts w:asciiTheme="minorHAnsi" w:hAnsiTheme="minorHAnsi" w:cstheme="minorHAnsi"/>
          <w:sz w:val="20"/>
          <w:szCs w:val="20"/>
          <w:lang w:eastAsia="en-US"/>
          <w:rPrChange w:id="181" w:author="Wawrowski Maciej" w:date="2025-08-08T07:50:00Z">
            <w:rPr>
              <w:rFonts w:asciiTheme="minorHAnsi" w:hAnsiTheme="minorHAnsi" w:cstheme="minorHAnsi"/>
              <w:sz w:val="20"/>
              <w:szCs w:val="20"/>
              <w:lang w:eastAsia="en-US"/>
            </w:rPr>
          </w:rPrChange>
        </w:rPr>
        <w:t xml:space="preserve"> 2</w:t>
      </w:r>
      <w:r w:rsidRPr="00765E35">
        <w:rPr>
          <w:rFonts w:asciiTheme="minorHAnsi" w:hAnsiTheme="minorHAnsi" w:cstheme="minorHAnsi"/>
          <w:sz w:val="20"/>
          <w:szCs w:val="20"/>
          <w:lang w:eastAsia="en-US"/>
          <w:rPrChange w:id="182" w:author="Wawrowski Maciej" w:date="2025-08-08T07:50:00Z">
            <w:rPr>
              <w:rFonts w:asciiTheme="minorHAnsi" w:hAnsiTheme="minorHAnsi" w:cstheme="minorHAnsi"/>
              <w:sz w:val="20"/>
              <w:szCs w:val="20"/>
              <w:lang w:eastAsia="en-US"/>
            </w:rPr>
          </w:rPrChange>
        </w:rPr>
        <w:t xml:space="preserve"> OWW,</w:t>
      </w:r>
      <w:r w:rsidR="00061EF1" w:rsidRPr="00765E35">
        <w:rPr>
          <w:rFonts w:asciiTheme="minorHAnsi" w:hAnsiTheme="minorHAnsi" w:cstheme="minorHAnsi"/>
          <w:sz w:val="20"/>
          <w:szCs w:val="20"/>
          <w:lang w:eastAsia="en-US"/>
          <w:rPrChange w:id="183" w:author="Wawrowski Maciej" w:date="2025-08-08T07:50:00Z">
            <w:rPr>
              <w:rFonts w:asciiTheme="minorHAnsi" w:hAnsiTheme="minorHAnsi" w:cstheme="minorHAnsi"/>
              <w:sz w:val="20"/>
              <w:szCs w:val="20"/>
              <w:lang w:eastAsia="en-US"/>
            </w:rPr>
          </w:rPrChange>
        </w:rPr>
        <w:t xml:space="preserve"> ofercie Wykonawcy oraz Warunkach Zamówienia</w:t>
      </w:r>
      <w:r w:rsidRPr="00765E35">
        <w:rPr>
          <w:rFonts w:asciiTheme="minorHAnsi" w:hAnsiTheme="minorHAnsi" w:cstheme="minorHAnsi"/>
          <w:sz w:val="20"/>
          <w:szCs w:val="20"/>
          <w:lang w:eastAsia="en-US"/>
          <w:rPrChange w:id="184" w:author="Wawrowski Maciej" w:date="2025-08-08T07:50:00Z">
            <w:rPr>
              <w:rFonts w:asciiTheme="minorHAnsi" w:hAnsiTheme="minorHAnsi" w:cstheme="minorHAnsi"/>
              <w:sz w:val="20"/>
              <w:szCs w:val="20"/>
              <w:lang w:eastAsia="en-US"/>
            </w:rPr>
          </w:rPrChange>
        </w:rPr>
        <w:t xml:space="preserve"> obejmuje również:</w:t>
      </w:r>
    </w:p>
    <w:p w14:paraId="435AEF29" w14:textId="77777777" w:rsidR="00D71499" w:rsidRPr="00765E35" w:rsidRDefault="00D71499" w:rsidP="004F5412">
      <w:pPr>
        <w:pStyle w:val="Akapitzlist"/>
        <w:numPr>
          <w:ilvl w:val="0"/>
          <w:numId w:val="49"/>
        </w:numPr>
        <w:spacing w:before="0" w:after="120"/>
        <w:ind w:left="426" w:hanging="142"/>
        <w:rPr>
          <w:ins w:id="185" w:author="Hein Monika" w:date="2025-08-01T11:42:00Z"/>
          <w:rFonts w:asciiTheme="minorHAnsi" w:hAnsiTheme="minorHAnsi" w:cstheme="minorHAnsi"/>
          <w:sz w:val="20"/>
          <w:szCs w:val="20"/>
          <w:lang w:eastAsia="en-US"/>
          <w:rPrChange w:id="186" w:author="Wawrowski Maciej" w:date="2025-08-08T07:50:00Z">
            <w:rPr>
              <w:ins w:id="187" w:author="Hein Monika" w:date="2025-08-01T11:42:00Z"/>
              <w:rFonts w:asciiTheme="minorHAnsi" w:hAnsiTheme="minorHAnsi" w:cstheme="minorHAnsi"/>
              <w:sz w:val="20"/>
              <w:szCs w:val="20"/>
              <w:highlight w:val="yellow"/>
              <w:lang w:eastAsia="en-US"/>
            </w:rPr>
          </w:rPrChange>
        </w:rPr>
      </w:pPr>
      <w:ins w:id="188" w:author="Hein Monika" w:date="2025-08-01T11:42:00Z">
        <w:r w:rsidRPr="00765E35">
          <w:rPr>
            <w:rFonts w:asciiTheme="minorHAnsi" w:hAnsiTheme="minorHAnsi" w:cstheme="minorHAnsi"/>
            <w:sz w:val="20"/>
            <w:szCs w:val="20"/>
            <w:lang w:eastAsia="en-US"/>
            <w:rPrChange w:id="189" w:author="Wawrowski Maciej" w:date="2025-08-08T07:50:00Z">
              <w:rPr>
                <w:rFonts w:asciiTheme="minorHAnsi" w:hAnsiTheme="minorHAnsi" w:cstheme="minorHAnsi"/>
                <w:sz w:val="20"/>
                <w:szCs w:val="20"/>
                <w:highlight w:val="yellow"/>
                <w:lang w:eastAsia="en-US"/>
              </w:rPr>
            </w:rPrChange>
          </w:rPr>
          <w:t>zajęcie pasa drogowego, wykonaniem projektu organizacji ruchu itp.</w:t>
        </w:r>
      </w:ins>
    </w:p>
    <w:p w14:paraId="1295C1B4" w14:textId="77777777" w:rsidR="00D71499" w:rsidRPr="00765E35" w:rsidRDefault="00D71499" w:rsidP="00D71499">
      <w:pPr>
        <w:pStyle w:val="Akapitzlist"/>
        <w:spacing w:before="0" w:after="120"/>
        <w:ind w:left="284"/>
        <w:rPr>
          <w:ins w:id="190" w:author="Hein Monika" w:date="2025-08-01T11:42:00Z"/>
          <w:rFonts w:asciiTheme="minorHAnsi" w:hAnsiTheme="minorHAnsi" w:cstheme="minorHAnsi"/>
          <w:sz w:val="20"/>
          <w:szCs w:val="20"/>
          <w:lang w:eastAsia="en-US"/>
          <w:rPrChange w:id="191" w:author="Wawrowski Maciej" w:date="2025-08-08T07:50:00Z">
            <w:rPr>
              <w:ins w:id="192" w:author="Hein Monika" w:date="2025-08-01T11:42:00Z"/>
              <w:rFonts w:asciiTheme="minorHAnsi" w:hAnsiTheme="minorHAnsi" w:cstheme="minorHAnsi"/>
              <w:sz w:val="20"/>
              <w:szCs w:val="20"/>
              <w:highlight w:val="yellow"/>
              <w:lang w:eastAsia="en-US"/>
            </w:rPr>
          </w:rPrChange>
        </w:rPr>
      </w:pPr>
      <w:ins w:id="193" w:author="Hein Monika" w:date="2025-08-01T11:42:00Z">
        <w:r w:rsidRPr="00765E35">
          <w:rPr>
            <w:rFonts w:asciiTheme="minorHAnsi" w:hAnsiTheme="minorHAnsi" w:cstheme="minorHAnsi"/>
            <w:sz w:val="20"/>
            <w:szCs w:val="20"/>
            <w:lang w:eastAsia="en-US"/>
            <w:rPrChange w:id="194" w:author="Wawrowski Maciej" w:date="2025-08-08T07:50:00Z">
              <w:rPr>
                <w:rFonts w:asciiTheme="minorHAnsi" w:hAnsiTheme="minorHAnsi" w:cstheme="minorHAnsi"/>
                <w:sz w:val="20"/>
                <w:szCs w:val="20"/>
                <w:highlight w:val="yellow"/>
                <w:lang w:eastAsia="en-US"/>
              </w:rPr>
            </w:rPrChange>
          </w:rPr>
          <w:t>• poniesienie ryzyka handlowego wynikającego z realizacji zamówienia,</w:t>
        </w:r>
      </w:ins>
    </w:p>
    <w:p w14:paraId="1634C6A6" w14:textId="77777777" w:rsidR="00D71499" w:rsidRPr="00765E35" w:rsidRDefault="00D71499" w:rsidP="004F5412">
      <w:pPr>
        <w:pStyle w:val="Akapitzlist"/>
        <w:spacing w:before="0" w:after="120"/>
        <w:ind w:left="426" w:hanging="142"/>
        <w:rPr>
          <w:ins w:id="195" w:author="Hein Monika" w:date="2025-08-01T11:42:00Z"/>
          <w:rFonts w:asciiTheme="minorHAnsi" w:hAnsiTheme="minorHAnsi" w:cstheme="minorHAnsi"/>
          <w:sz w:val="20"/>
          <w:szCs w:val="20"/>
          <w:lang w:eastAsia="en-US"/>
          <w:rPrChange w:id="196" w:author="Wawrowski Maciej" w:date="2025-08-08T07:50:00Z">
            <w:rPr>
              <w:ins w:id="197" w:author="Hein Monika" w:date="2025-08-01T11:42:00Z"/>
              <w:rFonts w:asciiTheme="minorHAnsi" w:hAnsiTheme="minorHAnsi" w:cstheme="minorHAnsi"/>
              <w:sz w:val="20"/>
              <w:szCs w:val="20"/>
              <w:highlight w:val="yellow"/>
              <w:lang w:eastAsia="en-US"/>
            </w:rPr>
          </w:rPrChange>
        </w:rPr>
      </w:pPr>
      <w:ins w:id="198" w:author="Hein Monika" w:date="2025-08-01T11:42:00Z">
        <w:r w:rsidRPr="00765E35">
          <w:rPr>
            <w:rFonts w:asciiTheme="minorHAnsi" w:hAnsiTheme="minorHAnsi" w:cstheme="minorHAnsi"/>
            <w:sz w:val="20"/>
            <w:szCs w:val="20"/>
            <w:lang w:eastAsia="en-US"/>
            <w:rPrChange w:id="199" w:author="Wawrowski Maciej" w:date="2025-08-08T07:50:00Z">
              <w:rPr>
                <w:rFonts w:asciiTheme="minorHAnsi" w:hAnsiTheme="minorHAnsi" w:cstheme="minorHAnsi"/>
                <w:sz w:val="20"/>
                <w:szCs w:val="20"/>
                <w:highlight w:val="yellow"/>
                <w:lang w:eastAsia="en-US"/>
              </w:rPr>
            </w:rPrChange>
          </w:rPr>
          <w:t>• ubezpieczenie i pozyskanie polisy ubezpieczeniowej obejmującej transport do miejsca wskazanego przez Zamawiającego,</w:t>
        </w:r>
      </w:ins>
    </w:p>
    <w:p w14:paraId="01B580E3" w14:textId="77777777" w:rsidR="00D71499" w:rsidRPr="00765E35" w:rsidRDefault="00D71499" w:rsidP="004F5412">
      <w:pPr>
        <w:pStyle w:val="Akapitzlist"/>
        <w:spacing w:before="0" w:after="120"/>
        <w:ind w:left="426" w:hanging="142"/>
        <w:rPr>
          <w:ins w:id="200" w:author="Hein Monika" w:date="2025-08-01T11:42:00Z"/>
          <w:rFonts w:asciiTheme="minorHAnsi" w:hAnsiTheme="minorHAnsi" w:cstheme="minorHAnsi"/>
          <w:sz w:val="20"/>
          <w:szCs w:val="20"/>
          <w:lang w:eastAsia="en-US"/>
          <w:rPrChange w:id="201" w:author="Wawrowski Maciej" w:date="2025-08-08T07:50:00Z">
            <w:rPr>
              <w:ins w:id="202" w:author="Hein Monika" w:date="2025-08-01T11:42:00Z"/>
              <w:rFonts w:asciiTheme="minorHAnsi" w:hAnsiTheme="minorHAnsi" w:cstheme="minorHAnsi"/>
              <w:sz w:val="20"/>
              <w:szCs w:val="20"/>
              <w:highlight w:val="yellow"/>
              <w:lang w:eastAsia="en-US"/>
            </w:rPr>
          </w:rPrChange>
        </w:rPr>
      </w:pPr>
      <w:ins w:id="203" w:author="Hein Monika" w:date="2025-08-01T11:42:00Z">
        <w:r w:rsidRPr="00765E35">
          <w:rPr>
            <w:rFonts w:asciiTheme="minorHAnsi" w:hAnsiTheme="minorHAnsi" w:cstheme="minorHAnsi"/>
            <w:sz w:val="20"/>
            <w:szCs w:val="20"/>
            <w:lang w:eastAsia="en-US"/>
            <w:rPrChange w:id="204" w:author="Wawrowski Maciej" w:date="2025-08-08T07:50:00Z">
              <w:rPr>
                <w:rFonts w:asciiTheme="minorHAnsi" w:hAnsiTheme="minorHAnsi" w:cstheme="minorHAnsi"/>
                <w:sz w:val="20"/>
                <w:szCs w:val="20"/>
                <w:highlight w:val="yellow"/>
                <w:lang w:eastAsia="en-US"/>
              </w:rPr>
            </w:rPrChange>
          </w:rPr>
          <w:t>• poniesienie kosztów z tytułu korzystania na cele budowy z nieruchomości osób trzecich oraz ewentualnych szkód tym osobom wyrządzonym,</w:t>
        </w:r>
      </w:ins>
    </w:p>
    <w:p w14:paraId="2B1E28E2" w14:textId="77777777" w:rsidR="00D71499" w:rsidRPr="00765E35" w:rsidRDefault="00D71499" w:rsidP="00D71499">
      <w:pPr>
        <w:pStyle w:val="Akapitzlist"/>
        <w:spacing w:before="0" w:after="120"/>
        <w:ind w:left="284"/>
        <w:rPr>
          <w:ins w:id="205" w:author="Hein Monika" w:date="2025-08-01T11:42:00Z"/>
          <w:rFonts w:asciiTheme="minorHAnsi" w:hAnsiTheme="minorHAnsi" w:cstheme="minorHAnsi"/>
          <w:sz w:val="20"/>
          <w:szCs w:val="20"/>
          <w:lang w:eastAsia="en-US"/>
          <w:rPrChange w:id="206" w:author="Wawrowski Maciej" w:date="2025-08-08T07:50:00Z">
            <w:rPr>
              <w:ins w:id="207" w:author="Hein Monika" w:date="2025-08-01T11:42:00Z"/>
              <w:rFonts w:asciiTheme="minorHAnsi" w:hAnsiTheme="minorHAnsi" w:cstheme="minorHAnsi"/>
              <w:sz w:val="20"/>
              <w:szCs w:val="20"/>
              <w:highlight w:val="yellow"/>
              <w:lang w:eastAsia="en-US"/>
            </w:rPr>
          </w:rPrChange>
        </w:rPr>
      </w:pPr>
      <w:ins w:id="208" w:author="Hein Monika" w:date="2025-08-01T11:42:00Z">
        <w:r w:rsidRPr="00765E35">
          <w:rPr>
            <w:rFonts w:asciiTheme="minorHAnsi" w:hAnsiTheme="minorHAnsi" w:cstheme="minorHAnsi"/>
            <w:sz w:val="20"/>
            <w:szCs w:val="20"/>
            <w:lang w:eastAsia="en-US"/>
            <w:rPrChange w:id="209" w:author="Wawrowski Maciej" w:date="2025-08-08T07:50:00Z">
              <w:rPr>
                <w:rFonts w:asciiTheme="minorHAnsi" w:hAnsiTheme="minorHAnsi" w:cstheme="minorHAnsi"/>
                <w:sz w:val="20"/>
                <w:szCs w:val="20"/>
                <w:highlight w:val="yellow"/>
                <w:lang w:eastAsia="en-US"/>
              </w:rPr>
            </w:rPrChange>
          </w:rPr>
          <w:t>• wszystkie wymagane badania i pomiary,</w:t>
        </w:r>
      </w:ins>
    </w:p>
    <w:p w14:paraId="3F132438" w14:textId="77777777" w:rsidR="00D71499" w:rsidRPr="00765E35" w:rsidRDefault="00D71499" w:rsidP="00D71499">
      <w:pPr>
        <w:pStyle w:val="Akapitzlist"/>
        <w:spacing w:before="0" w:after="120"/>
        <w:ind w:left="284"/>
        <w:rPr>
          <w:ins w:id="210" w:author="Hein Monika" w:date="2025-08-01T11:42:00Z"/>
          <w:rFonts w:asciiTheme="minorHAnsi" w:hAnsiTheme="minorHAnsi" w:cstheme="minorHAnsi"/>
          <w:sz w:val="20"/>
          <w:szCs w:val="20"/>
          <w:lang w:eastAsia="en-US"/>
          <w:rPrChange w:id="211" w:author="Wawrowski Maciej" w:date="2025-08-08T07:50:00Z">
            <w:rPr>
              <w:ins w:id="212" w:author="Hein Monika" w:date="2025-08-01T11:42:00Z"/>
              <w:rFonts w:asciiTheme="minorHAnsi" w:hAnsiTheme="minorHAnsi" w:cstheme="minorHAnsi"/>
              <w:sz w:val="20"/>
              <w:szCs w:val="20"/>
              <w:highlight w:val="yellow"/>
              <w:lang w:eastAsia="en-US"/>
            </w:rPr>
          </w:rPrChange>
        </w:rPr>
      </w:pPr>
      <w:ins w:id="213" w:author="Hein Monika" w:date="2025-08-01T11:42:00Z">
        <w:r w:rsidRPr="00765E35">
          <w:rPr>
            <w:rFonts w:asciiTheme="minorHAnsi" w:hAnsiTheme="minorHAnsi" w:cstheme="minorHAnsi"/>
            <w:sz w:val="20"/>
            <w:szCs w:val="20"/>
            <w:lang w:eastAsia="en-US"/>
            <w:rPrChange w:id="214" w:author="Wawrowski Maciej" w:date="2025-08-08T07:50:00Z">
              <w:rPr>
                <w:rFonts w:asciiTheme="minorHAnsi" w:hAnsiTheme="minorHAnsi" w:cstheme="minorHAnsi"/>
                <w:sz w:val="20"/>
                <w:szCs w:val="20"/>
                <w:highlight w:val="yellow"/>
                <w:lang w:eastAsia="en-US"/>
              </w:rPr>
            </w:rPrChange>
          </w:rPr>
          <w:t>• obsługę logistyczną,</w:t>
        </w:r>
      </w:ins>
    </w:p>
    <w:p w14:paraId="5C615913" w14:textId="77777777" w:rsidR="00D71499" w:rsidRPr="00765E35" w:rsidRDefault="00D71499" w:rsidP="004F5412">
      <w:pPr>
        <w:pStyle w:val="Akapitzlist"/>
        <w:spacing w:before="0" w:after="120"/>
        <w:ind w:left="426" w:hanging="142"/>
        <w:rPr>
          <w:ins w:id="215" w:author="Hein Monika" w:date="2025-08-01T11:42:00Z"/>
          <w:rFonts w:asciiTheme="minorHAnsi" w:hAnsiTheme="minorHAnsi" w:cstheme="minorHAnsi"/>
          <w:sz w:val="20"/>
          <w:szCs w:val="20"/>
          <w:lang w:eastAsia="en-US"/>
          <w:rPrChange w:id="216" w:author="Wawrowski Maciej" w:date="2025-08-08T07:50:00Z">
            <w:rPr>
              <w:ins w:id="217" w:author="Hein Monika" w:date="2025-08-01T11:42:00Z"/>
              <w:rFonts w:asciiTheme="minorHAnsi" w:hAnsiTheme="minorHAnsi" w:cstheme="minorHAnsi"/>
              <w:sz w:val="20"/>
              <w:szCs w:val="20"/>
              <w:highlight w:val="yellow"/>
              <w:lang w:eastAsia="en-US"/>
            </w:rPr>
          </w:rPrChange>
        </w:rPr>
      </w:pPr>
      <w:ins w:id="218" w:author="Hein Monika" w:date="2025-08-01T11:42:00Z">
        <w:r w:rsidRPr="00765E35">
          <w:rPr>
            <w:rFonts w:asciiTheme="minorHAnsi" w:hAnsiTheme="minorHAnsi" w:cstheme="minorHAnsi"/>
            <w:sz w:val="20"/>
            <w:szCs w:val="20"/>
            <w:lang w:eastAsia="en-US"/>
            <w:rPrChange w:id="219" w:author="Wawrowski Maciej" w:date="2025-08-08T07:50:00Z">
              <w:rPr>
                <w:rFonts w:asciiTheme="minorHAnsi" w:hAnsiTheme="minorHAnsi" w:cstheme="minorHAnsi"/>
                <w:sz w:val="20"/>
                <w:szCs w:val="20"/>
                <w:highlight w:val="yellow"/>
                <w:lang w:eastAsia="en-US"/>
              </w:rPr>
            </w:rPrChange>
          </w:rPr>
          <w:t>• wymagane w kraju Zamawiającego atesty, podatki, licencje, zezwolenia, cła oraz inne opłaty niezbędne do uzyskania w celu prawidłowej realizacji przedmiotu umowy,</w:t>
        </w:r>
      </w:ins>
    </w:p>
    <w:p w14:paraId="1DA31ADA" w14:textId="77777777" w:rsidR="00D71499" w:rsidRPr="00765E35" w:rsidRDefault="00D71499" w:rsidP="00D71499">
      <w:pPr>
        <w:pStyle w:val="Akapitzlist"/>
        <w:spacing w:before="0" w:after="120"/>
        <w:ind w:left="284"/>
        <w:rPr>
          <w:ins w:id="220" w:author="Hein Monika" w:date="2025-08-01T11:42:00Z"/>
          <w:rFonts w:asciiTheme="minorHAnsi" w:hAnsiTheme="minorHAnsi" w:cstheme="minorHAnsi"/>
          <w:sz w:val="20"/>
          <w:szCs w:val="20"/>
          <w:lang w:eastAsia="en-US"/>
          <w:rPrChange w:id="221" w:author="Wawrowski Maciej" w:date="2025-08-08T07:50:00Z">
            <w:rPr>
              <w:ins w:id="222" w:author="Hein Monika" w:date="2025-08-01T11:42:00Z"/>
              <w:rFonts w:asciiTheme="minorHAnsi" w:hAnsiTheme="minorHAnsi" w:cstheme="minorHAnsi"/>
              <w:sz w:val="20"/>
              <w:szCs w:val="20"/>
              <w:highlight w:val="yellow"/>
              <w:lang w:eastAsia="en-US"/>
            </w:rPr>
          </w:rPrChange>
        </w:rPr>
      </w:pPr>
      <w:ins w:id="223" w:author="Hein Monika" w:date="2025-08-01T11:42:00Z">
        <w:r w:rsidRPr="00765E35">
          <w:rPr>
            <w:rFonts w:asciiTheme="minorHAnsi" w:hAnsiTheme="minorHAnsi" w:cstheme="minorHAnsi"/>
            <w:sz w:val="20"/>
            <w:szCs w:val="20"/>
            <w:lang w:eastAsia="en-US"/>
            <w:rPrChange w:id="224" w:author="Wawrowski Maciej" w:date="2025-08-08T07:50:00Z">
              <w:rPr>
                <w:rFonts w:asciiTheme="minorHAnsi" w:hAnsiTheme="minorHAnsi" w:cstheme="minorHAnsi"/>
                <w:sz w:val="20"/>
                <w:szCs w:val="20"/>
                <w:highlight w:val="yellow"/>
                <w:lang w:eastAsia="en-US"/>
              </w:rPr>
            </w:rPrChange>
          </w:rPr>
          <w:t>• serwis w okresie gwarancji,</w:t>
        </w:r>
      </w:ins>
    </w:p>
    <w:p w14:paraId="1549D4B8" w14:textId="77777777" w:rsidR="00D71499" w:rsidRPr="00765E35" w:rsidRDefault="00D71499" w:rsidP="00D71499">
      <w:pPr>
        <w:pStyle w:val="Akapitzlist"/>
        <w:spacing w:before="0" w:after="120"/>
        <w:ind w:left="284"/>
        <w:rPr>
          <w:ins w:id="225" w:author="Hein Monika" w:date="2025-08-01T11:42:00Z"/>
          <w:rFonts w:asciiTheme="minorHAnsi" w:hAnsiTheme="minorHAnsi" w:cstheme="minorHAnsi"/>
          <w:sz w:val="20"/>
          <w:szCs w:val="20"/>
          <w:lang w:eastAsia="en-US"/>
          <w:rPrChange w:id="226" w:author="Wawrowski Maciej" w:date="2025-08-08T07:50:00Z">
            <w:rPr>
              <w:ins w:id="227" w:author="Hein Monika" w:date="2025-08-01T11:42:00Z"/>
              <w:rFonts w:asciiTheme="minorHAnsi" w:hAnsiTheme="minorHAnsi" w:cstheme="minorHAnsi"/>
              <w:sz w:val="20"/>
              <w:szCs w:val="20"/>
              <w:highlight w:val="yellow"/>
              <w:lang w:eastAsia="en-US"/>
            </w:rPr>
          </w:rPrChange>
        </w:rPr>
      </w:pPr>
      <w:ins w:id="228" w:author="Hein Monika" w:date="2025-08-01T11:42:00Z">
        <w:r w:rsidRPr="00765E35">
          <w:rPr>
            <w:rFonts w:asciiTheme="minorHAnsi" w:hAnsiTheme="minorHAnsi" w:cstheme="minorHAnsi"/>
            <w:sz w:val="20"/>
            <w:szCs w:val="20"/>
            <w:lang w:eastAsia="en-US"/>
            <w:rPrChange w:id="229" w:author="Wawrowski Maciej" w:date="2025-08-08T07:50:00Z">
              <w:rPr>
                <w:rFonts w:asciiTheme="minorHAnsi" w:hAnsiTheme="minorHAnsi" w:cstheme="minorHAnsi"/>
                <w:sz w:val="20"/>
                <w:szCs w:val="20"/>
                <w:highlight w:val="yellow"/>
                <w:lang w:eastAsia="en-US"/>
              </w:rPr>
            </w:rPrChange>
          </w:rPr>
          <w:t xml:space="preserve">• dostarczenie instrukcji obsługi i montażu w języku polskim, </w:t>
        </w:r>
      </w:ins>
    </w:p>
    <w:p w14:paraId="3317E918" w14:textId="4C72612C" w:rsidR="00D71499" w:rsidRPr="00765E35" w:rsidRDefault="00D71499" w:rsidP="00D71499">
      <w:pPr>
        <w:pStyle w:val="Akapitzlist"/>
        <w:spacing w:before="0" w:after="120"/>
        <w:ind w:left="284"/>
        <w:contextualSpacing w:val="0"/>
        <w:rPr>
          <w:ins w:id="230" w:author="Hein Monika" w:date="2025-08-01T11:42:00Z"/>
          <w:rFonts w:asciiTheme="minorHAnsi" w:hAnsiTheme="minorHAnsi" w:cstheme="minorHAnsi"/>
          <w:sz w:val="20"/>
          <w:szCs w:val="20"/>
          <w:lang w:eastAsia="en-US"/>
          <w:rPrChange w:id="231" w:author="Wawrowski Maciej" w:date="2025-08-08T07:50:00Z">
            <w:rPr>
              <w:ins w:id="232" w:author="Hein Monika" w:date="2025-08-01T11:42:00Z"/>
              <w:rFonts w:asciiTheme="minorHAnsi" w:hAnsiTheme="minorHAnsi" w:cstheme="minorHAnsi"/>
              <w:sz w:val="20"/>
              <w:szCs w:val="20"/>
              <w:lang w:eastAsia="en-US"/>
            </w:rPr>
          </w:rPrChange>
        </w:rPr>
      </w:pPr>
      <w:ins w:id="233" w:author="Hein Monika" w:date="2025-08-01T11:42:00Z">
        <w:r w:rsidRPr="00765E35">
          <w:rPr>
            <w:rFonts w:asciiTheme="minorHAnsi" w:hAnsiTheme="minorHAnsi" w:cstheme="minorHAnsi"/>
            <w:sz w:val="20"/>
            <w:szCs w:val="20"/>
            <w:lang w:eastAsia="en-US"/>
            <w:rPrChange w:id="234" w:author="Wawrowski Maciej" w:date="2025-08-08T07:50:00Z">
              <w:rPr>
                <w:rFonts w:asciiTheme="minorHAnsi" w:hAnsiTheme="minorHAnsi" w:cstheme="minorHAnsi"/>
                <w:sz w:val="20"/>
                <w:szCs w:val="20"/>
                <w:highlight w:val="yellow"/>
                <w:lang w:eastAsia="en-US"/>
              </w:rPr>
            </w:rPrChange>
          </w:rPr>
          <w:t>• poniesienie kosztów ewentualnej obsługi archeologicznej, w przypadku gdy będą występować.</w:t>
        </w:r>
      </w:ins>
    </w:p>
    <w:p w14:paraId="218ACF0B" w14:textId="77777777" w:rsidR="00D71499" w:rsidRPr="00765E35" w:rsidRDefault="00D71499" w:rsidP="004F5412">
      <w:pPr>
        <w:pStyle w:val="Akapitzlist"/>
        <w:spacing w:before="0" w:after="120"/>
        <w:ind w:left="284"/>
        <w:contextualSpacing w:val="0"/>
        <w:rPr>
          <w:rFonts w:asciiTheme="minorHAnsi" w:hAnsiTheme="minorHAnsi" w:cstheme="minorHAnsi"/>
          <w:sz w:val="20"/>
          <w:szCs w:val="20"/>
          <w:lang w:eastAsia="en-US"/>
          <w:rPrChange w:id="235" w:author="Wawrowski Maciej" w:date="2025-08-08T07:50:00Z">
            <w:rPr>
              <w:rFonts w:asciiTheme="minorHAnsi" w:hAnsiTheme="minorHAnsi" w:cstheme="minorHAnsi"/>
              <w:sz w:val="20"/>
              <w:szCs w:val="20"/>
              <w:lang w:eastAsia="en-US"/>
            </w:rPr>
          </w:rPrChange>
        </w:rPr>
      </w:pPr>
    </w:p>
    <w:p w14:paraId="18A6C960" w14:textId="2AA8CC2C" w:rsidR="00171F4F" w:rsidRPr="00765E35" w:rsidDel="00D71499" w:rsidRDefault="00171F4F" w:rsidP="000E7EAF">
      <w:pPr>
        <w:pStyle w:val="Akapitzlist"/>
        <w:spacing w:before="0" w:after="120"/>
        <w:ind w:left="284"/>
        <w:contextualSpacing w:val="0"/>
        <w:rPr>
          <w:del w:id="236" w:author="Hein Monika" w:date="2025-08-01T11:41:00Z"/>
          <w:rFonts w:asciiTheme="minorHAnsi" w:hAnsiTheme="minorHAnsi" w:cstheme="minorHAnsi"/>
          <w:sz w:val="20"/>
          <w:szCs w:val="20"/>
          <w:lang w:eastAsia="en-US"/>
          <w:rPrChange w:id="237" w:author="Wawrowski Maciej" w:date="2025-08-08T07:50:00Z">
            <w:rPr>
              <w:del w:id="238" w:author="Hein Monika" w:date="2025-08-01T11:41:00Z"/>
              <w:rFonts w:asciiTheme="minorHAnsi" w:hAnsiTheme="minorHAnsi" w:cstheme="minorHAnsi"/>
              <w:sz w:val="20"/>
              <w:szCs w:val="20"/>
              <w:lang w:eastAsia="en-US"/>
            </w:rPr>
          </w:rPrChange>
        </w:rPr>
      </w:pPr>
      <w:del w:id="239" w:author="Hein Monika" w:date="2025-08-01T11:41:00Z">
        <w:r w:rsidRPr="00765E35" w:rsidDel="00D71499">
          <w:rPr>
            <w:rFonts w:asciiTheme="minorHAnsi" w:hAnsiTheme="minorHAnsi" w:cstheme="minorHAnsi"/>
            <w:sz w:val="20"/>
            <w:szCs w:val="20"/>
            <w:lang w:eastAsia="en-US"/>
            <w:rPrChange w:id="240" w:author="Wawrowski Maciej" w:date="2025-08-08T07:50:00Z">
              <w:rPr>
                <w:rFonts w:asciiTheme="minorHAnsi" w:hAnsiTheme="minorHAnsi" w:cstheme="minorHAnsi"/>
                <w:sz w:val="20"/>
                <w:szCs w:val="20"/>
                <w:lang w:eastAsia="en-US"/>
              </w:rPr>
            </w:rPrChange>
          </w:rPr>
          <w:delText>………………………….</w:delText>
        </w:r>
        <w:r w:rsidR="000E7EAF" w:rsidRPr="00765E35" w:rsidDel="00D71499">
          <w:rPr>
            <w:rFonts w:asciiTheme="minorHAnsi" w:hAnsiTheme="minorHAnsi" w:cstheme="minorHAnsi"/>
            <w:sz w:val="20"/>
            <w:szCs w:val="20"/>
            <w:lang w:eastAsia="en-US"/>
            <w:rPrChange w:id="241" w:author="Wawrowski Maciej" w:date="2025-08-08T07:50:00Z">
              <w:rPr>
                <w:rFonts w:asciiTheme="minorHAnsi" w:hAnsiTheme="minorHAnsi" w:cstheme="minorHAnsi"/>
                <w:sz w:val="20"/>
                <w:szCs w:val="20"/>
                <w:lang w:eastAsia="en-US"/>
              </w:rPr>
            </w:rPrChange>
          </w:rPr>
          <w:delText>/</w:delText>
        </w:r>
        <w:r w:rsidR="000E7EAF" w:rsidRPr="00765E35" w:rsidDel="00D71499">
          <w:rPr>
            <w:rFonts w:asciiTheme="minorHAnsi" w:hAnsiTheme="minorHAnsi" w:cstheme="minorHAnsi"/>
            <w:b/>
            <w:sz w:val="20"/>
            <w:szCs w:val="20"/>
            <w:lang w:eastAsia="en-US"/>
            <w:rPrChange w:id="242" w:author="Wawrowski Maciej" w:date="2025-08-08T07:50:00Z">
              <w:rPr>
                <w:rFonts w:asciiTheme="minorHAnsi" w:hAnsiTheme="minorHAnsi" w:cstheme="minorHAnsi"/>
                <w:b/>
                <w:sz w:val="20"/>
                <w:szCs w:val="20"/>
                <w:lang w:eastAsia="en-US"/>
              </w:rPr>
            </w:rPrChange>
          </w:rPr>
          <w:delText>brak prac niewskazanych w OWW</w:delText>
        </w:r>
        <w:r w:rsidR="00061EF1" w:rsidRPr="00765E35" w:rsidDel="00D71499">
          <w:rPr>
            <w:rFonts w:asciiTheme="minorHAnsi" w:hAnsiTheme="minorHAnsi" w:cstheme="minorHAnsi"/>
            <w:b/>
            <w:sz w:val="20"/>
            <w:szCs w:val="20"/>
            <w:lang w:eastAsia="en-US"/>
            <w:rPrChange w:id="243" w:author="Wawrowski Maciej" w:date="2025-08-08T07:50:00Z">
              <w:rPr>
                <w:rFonts w:asciiTheme="minorHAnsi" w:hAnsiTheme="minorHAnsi" w:cstheme="minorHAnsi"/>
                <w:b/>
                <w:sz w:val="20"/>
                <w:szCs w:val="20"/>
                <w:lang w:eastAsia="en-US"/>
              </w:rPr>
            </w:rPrChange>
          </w:rPr>
          <w:delText>, ofercie Wykonawcy oraz Warunkach Zamówienia</w:delText>
        </w:r>
      </w:del>
    </w:p>
    <w:p w14:paraId="37C8C20D" w14:textId="1A6483DD" w:rsidR="008A3C4E" w:rsidRPr="00765E35" w:rsidRDefault="00171F4F" w:rsidP="009A28E8">
      <w:pPr>
        <w:pStyle w:val="Akapitzlist"/>
        <w:numPr>
          <w:ilvl w:val="0"/>
          <w:numId w:val="6"/>
        </w:numPr>
        <w:spacing w:before="0" w:after="120"/>
        <w:ind w:left="284" w:hanging="284"/>
        <w:contextualSpacing w:val="0"/>
        <w:rPr>
          <w:rFonts w:asciiTheme="minorHAnsi" w:hAnsiTheme="minorHAnsi" w:cstheme="minorHAnsi"/>
          <w:sz w:val="20"/>
          <w:szCs w:val="20"/>
          <w:lang w:eastAsia="en-US"/>
          <w:rPrChange w:id="244"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245" w:author="Wawrowski Maciej" w:date="2025-08-08T07:50:00Z">
            <w:rPr>
              <w:rFonts w:asciiTheme="minorHAnsi" w:hAnsiTheme="minorHAnsi" w:cstheme="minorHAnsi"/>
              <w:sz w:val="20"/>
              <w:szCs w:val="20"/>
              <w:lang w:eastAsia="en-US"/>
            </w:rPr>
          </w:rPrChange>
        </w:rPr>
        <w:t xml:space="preserve">Dla potrzeb realizacji prac określonych w niniejszej </w:t>
      </w:r>
      <w:r w:rsidR="00EE4025" w:rsidRPr="00765E35">
        <w:rPr>
          <w:rFonts w:asciiTheme="minorHAnsi" w:hAnsiTheme="minorHAnsi" w:cstheme="minorHAnsi"/>
          <w:sz w:val="20"/>
          <w:szCs w:val="20"/>
          <w:lang w:eastAsia="en-US"/>
          <w:rPrChange w:id="246" w:author="Wawrowski Maciej" w:date="2025-08-08T07:50:00Z">
            <w:rPr>
              <w:rFonts w:asciiTheme="minorHAnsi" w:hAnsiTheme="minorHAnsi" w:cstheme="minorHAnsi"/>
              <w:sz w:val="20"/>
              <w:szCs w:val="20"/>
              <w:lang w:eastAsia="en-US"/>
            </w:rPr>
          </w:rPrChange>
        </w:rPr>
        <w:t>U</w:t>
      </w:r>
      <w:r w:rsidRPr="00765E35">
        <w:rPr>
          <w:rFonts w:asciiTheme="minorHAnsi" w:hAnsiTheme="minorHAnsi" w:cstheme="minorHAnsi"/>
          <w:sz w:val="20"/>
          <w:szCs w:val="20"/>
          <w:lang w:eastAsia="en-US"/>
          <w:rPrChange w:id="247" w:author="Wawrowski Maciej" w:date="2025-08-08T07:50:00Z">
            <w:rPr>
              <w:rFonts w:asciiTheme="minorHAnsi" w:hAnsiTheme="minorHAnsi" w:cstheme="minorHAnsi"/>
              <w:sz w:val="20"/>
              <w:szCs w:val="20"/>
              <w:lang w:eastAsia="en-US"/>
            </w:rPr>
          </w:rPrChange>
        </w:rPr>
        <w:t xml:space="preserve">mowie Zamawiający dopuszcza </w:t>
      </w:r>
      <w:del w:id="248" w:author="Wawrowski Maciej" w:date="2025-08-06T14:02:00Z">
        <w:r w:rsidR="00FD14B1" w:rsidRPr="00765E35" w:rsidDel="00D54634">
          <w:rPr>
            <w:rFonts w:asciiTheme="minorHAnsi" w:hAnsiTheme="minorHAnsi" w:cstheme="minorHAnsi"/>
            <w:sz w:val="20"/>
            <w:szCs w:val="20"/>
            <w:lang w:eastAsia="en-US"/>
            <w:rPrChange w:id="249" w:author="Wawrowski Maciej" w:date="2025-08-08T07:50:00Z">
              <w:rPr>
                <w:rFonts w:asciiTheme="minorHAnsi" w:hAnsiTheme="minorHAnsi" w:cstheme="minorHAnsi"/>
                <w:sz w:val="20"/>
                <w:szCs w:val="20"/>
                <w:highlight w:val="green"/>
                <w:lang w:eastAsia="en-US"/>
              </w:rPr>
            </w:rPrChange>
          </w:rPr>
          <w:delText>…….</w:delText>
        </w:r>
        <w:r w:rsidRPr="00765E35" w:rsidDel="00D54634">
          <w:rPr>
            <w:rFonts w:asciiTheme="minorHAnsi" w:hAnsiTheme="minorHAnsi" w:cstheme="minorHAnsi"/>
            <w:sz w:val="20"/>
            <w:szCs w:val="20"/>
            <w:lang w:eastAsia="en-US"/>
            <w:rPrChange w:id="250" w:author="Wawrowski Maciej" w:date="2025-08-08T07:50:00Z">
              <w:rPr>
                <w:rFonts w:asciiTheme="minorHAnsi" w:hAnsiTheme="minorHAnsi" w:cstheme="minorHAnsi"/>
                <w:sz w:val="20"/>
                <w:szCs w:val="20"/>
                <w:highlight w:val="green"/>
                <w:lang w:eastAsia="en-US"/>
              </w:rPr>
            </w:rPrChange>
          </w:rPr>
          <w:delText xml:space="preserve"> </w:delText>
        </w:r>
      </w:del>
      <w:ins w:id="251" w:author="Wawrowski Maciej" w:date="2025-08-06T14:04:00Z">
        <w:r w:rsidR="00D54634" w:rsidRPr="00765E35">
          <w:rPr>
            <w:rFonts w:asciiTheme="minorHAnsi" w:hAnsiTheme="minorHAnsi" w:cstheme="minorHAnsi"/>
            <w:sz w:val="20"/>
            <w:szCs w:val="20"/>
            <w:lang w:eastAsia="en-US"/>
            <w:rPrChange w:id="252" w:author="Wawrowski Maciej" w:date="2025-08-08T07:50:00Z">
              <w:rPr>
                <w:rFonts w:asciiTheme="minorHAnsi" w:hAnsiTheme="minorHAnsi" w:cstheme="minorHAnsi"/>
                <w:sz w:val="20"/>
                <w:szCs w:val="20"/>
                <w:highlight w:val="green"/>
                <w:lang w:eastAsia="en-US"/>
              </w:rPr>
            </w:rPrChange>
          </w:rPr>
          <w:t>2x15 minut</w:t>
        </w:r>
      </w:ins>
      <w:del w:id="253" w:author="Wawrowski Maciej" w:date="2025-08-06T14:03:00Z">
        <w:r w:rsidRPr="00765E35" w:rsidDel="00D54634">
          <w:rPr>
            <w:rFonts w:asciiTheme="minorHAnsi" w:hAnsiTheme="minorHAnsi" w:cstheme="minorHAnsi"/>
            <w:sz w:val="20"/>
            <w:szCs w:val="20"/>
            <w:lang w:eastAsia="en-US"/>
            <w:rPrChange w:id="254" w:author="Wawrowski Maciej" w:date="2025-08-08T07:50:00Z">
              <w:rPr>
                <w:rFonts w:asciiTheme="minorHAnsi" w:hAnsiTheme="minorHAnsi" w:cstheme="minorHAnsi"/>
                <w:sz w:val="20"/>
                <w:szCs w:val="20"/>
                <w:highlight w:val="green"/>
                <w:lang w:eastAsia="en-US"/>
              </w:rPr>
            </w:rPrChange>
          </w:rPr>
          <w:delText>godziny</w:delText>
        </w:r>
      </w:del>
      <w:r w:rsidRPr="00765E35">
        <w:rPr>
          <w:rFonts w:asciiTheme="minorHAnsi" w:hAnsiTheme="minorHAnsi" w:cstheme="minorHAnsi"/>
          <w:sz w:val="20"/>
          <w:szCs w:val="20"/>
          <w:lang w:eastAsia="en-US"/>
          <w:rPrChange w:id="255" w:author="Wawrowski Maciej" w:date="2025-08-08T07:50:00Z">
            <w:rPr>
              <w:rFonts w:asciiTheme="minorHAnsi" w:hAnsiTheme="minorHAnsi" w:cstheme="minorHAnsi"/>
              <w:sz w:val="20"/>
              <w:szCs w:val="20"/>
              <w:lang w:eastAsia="en-US"/>
            </w:rPr>
          </w:rPrChange>
        </w:rPr>
        <w:t xml:space="preserve"> </w:t>
      </w:r>
      <w:proofErr w:type="spellStart"/>
      <w:r w:rsidRPr="00765E35">
        <w:rPr>
          <w:rFonts w:asciiTheme="minorHAnsi" w:hAnsiTheme="minorHAnsi" w:cstheme="minorHAnsi"/>
          <w:sz w:val="20"/>
          <w:szCs w:val="20"/>
          <w:lang w:eastAsia="en-US"/>
          <w:rPrChange w:id="256" w:author="Wawrowski Maciej" w:date="2025-08-08T07:50:00Z">
            <w:rPr>
              <w:rFonts w:asciiTheme="minorHAnsi" w:hAnsiTheme="minorHAnsi" w:cstheme="minorHAnsi"/>
              <w:sz w:val="20"/>
              <w:szCs w:val="20"/>
              <w:lang w:eastAsia="en-US"/>
            </w:rPr>
          </w:rPrChange>
        </w:rPr>
        <w:t>wyłączeń</w:t>
      </w:r>
      <w:proofErr w:type="spellEnd"/>
      <w:r w:rsidRPr="00765E35">
        <w:rPr>
          <w:rFonts w:asciiTheme="minorHAnsi" w:hAnsiTheme="minorHAnsi" w:cstheme="minorHAnsi"/>
          <w:sz w:val="20"/>
          <w:szCs w:val="20"/>
          <w:lang w:eastAsia="en-US"/>
          <w:rPrChange w:id="257" w:author="Wawrowski Maciej" w:date="2025-08-08T07:50:00Z">
            <w:rPr>
              <w:rFonts w:asciiTheme="minorHAnsi" w:hAnsiTheme="minorHAnsi" w:cstheme="minorHAnsi"/>
              <w:sz w:val="20"/>
              <w:szCs w:val="20"/>
              <w:lang w:eastAsia="en-US"/>
            </w:rPr>
          </w:rPrChange>
        </w:rPr>
        <w:t xml:space="preserve"> urządzeń elektroenergetycznych spod napięcia</w:t>
      </w:r>
      <w:r w:rsidR="00C1513F" w:rsidRPr="00765E35">
        <w:rPr>
          <w:rFonts w:asciiTheme="minorHAnsi" w:hAnsiTheme="minorHAnsi" w:cstheme="minorHAnsi"/>
          <w:sz w:val="20"/>
          <w:szCs w:val="20"/>
          <w:lang w:eastAsia="en-US"/>
          <w:rPrChange w:id="258" w:author="Wawrowski Maciej" w:date="2025-08-08T07:50:00Z">
            <w:rPr>
              <w:rFonts w:asciiTheme="minorHAnsi" w:hAnsiTheme="minorHAnsi" w:cstheme="minorHAnsi"/>
              <w:sz w:val="20"/>
              <w:szCs w:val="20"/>
              <w:lang w:eastAsia="en-US"/>
            </w:rPr>
          </w:rPrChange>
        </w:rPr>
        <w:t xml:space="preserve"> związanych z </w:t>
      </w:r>
      <w:ins w:id="259" w:author="Wawrowski Maciej" w:date="2025-08-06T14:04:00Z">
        <w:r w:rsidR="00D54634" w:rsidRPr="00765E35">
          <w:rPr>
            <w:rFonts w:asciiTheme="minorHAnsi" w:hAnsiTheme="minorHAnsi" w:cstheme="minorHAnsi"/>
            <w:sz w:val="20"/>
            <w:szCs w:val="20"/>
            <w:lang w:eastAsia="en-US"/>
            <w:rPrChange w:id="260" w:author="Wawrowski Maciej" w:date="2025-08-08T07:50:00Z">
              <w:rPr>
                <w:rFonts w:asciiTheme="minorHAnsi" w:hAnsiTheme="minorHAnsi" w:cstheme="minorHAnsi"/>
                <w:sz w:val="20"/>
                <w:szCs w:val="20"/>
                <w:lang w:eastAsia="en-US"/>
              </w:rPr>
            </w:rPrChange>
          </w:rPr>
          <w:t>przełączeniem</w:t>
        </w:r>
      </w:ins>
      <w:del w:id="261" w:author="Wawrowski Maciej" w:date="2025-08-06T14:04:00Z">
        <w:r w:rsidR="00C1513F" w:rsidRPr="00765E35" w:rsidDel="00D54634">
          <w:rPr>
            <w:rFonts w:asciiTheme="minorHAnsi" w:hAnsiTheme="minorHAnsi" w:cstheme="minorHAnsi"/>
            <w:sz w:val="20"/>
            <w:szCs w:val="20"/>
            <w:lang w:eastAsia="en-US"/>
            <w:rPrChange w:id="262" w:author="Wawrowski Maciej" w:date="2025-08-08T07:50:00Z">
              <w:rPr>
                <w:rFonts w:asciiTheme="minorHAnsi" w:hAnsiTheme="minorHAnsi" w:cstheme="minorHAnsi"/>
                <w:sz w:val="20"/>
                <w:szCs w:val="20"/>
                <w:lang w:eastAsia="en-US"/>
              </w:rPr>
            </w:rPrChange>
          </w:rPr>
          <w:delText>wyłączeniem</w:delText>
        </w:r>
      </w:del>
      <w:r w:rsidR="00C1513F" w:rsidRPr="00765E35">
        <w:rPr>
          <w:rFonts w:asciiTheme="minorHAnsi" w:hAnsiTheme="minorHAnsi" w:cstheme="minorHAnsi"/>
          <w:sz w:val="20"/>
          <w:szCs w:val="20"/>
          <w:lang w:eastAsia="en-US"/>
          <w:rPrChange w:id="263" w:author="Wawrowski Maciej" w:date="2025-08-08T07:50:00Z">
            <w:rPr>
              <w:rFonts w:asciiTheme="minorHAnsi" w:hAnsiTheme="minorHAnsi" w:cstheme="minorHAnsi"/>
              <w:sz w:val="20"/>
              <w:szCs w:val="20"/>
              <w:lang w:eastAsia="en-US"/>
            </w:rPr>
          </w:rPrChange>
        </w:rPr>
        <w:t xml:space="preserve"> odbiorców</w:t>
      </w:r>
      <w:r w:rsidRPr="00765E35">
        <w:rPr>
          <w:rFonts w:asciiTheme="minorHAnsi" w:hAnsiTheme="minorHAnsi" w:cstheme="minorHAnsi"/>
          <w:sz w:val="20"/>
          <w:szCs w:val="20"/>
          <w:lang w:eastAsia="en-US"/>
          <w:rPrChange w:id="264" w:author="Wawrowski Maciej" w:date="2025-08-08T07:50:00Z">
            <w:rPr>
              <w:rFonts w:asciiTheme="minorHAnsi" w:hAnsiTheme="minorHAnsi" w:cstheme="minorHAnsi"/>
              <w:sz w:val="20"/>
              <w:szCs w:val="20"/>
              <w:lang w:eastAsia="en-US"/>
            </w:rPr>
          </w:rPrChange>
        </w:rPr>
        <w:t xml:space="preserve"> </w:t>
      </w:r>
      <w:ins w:id="265" w:author="Wawrowski Maciej" w:date="2025-08-06T14:04:00Z">
        <w:r w:rsidR="00D54634" w:rsidRPr="00765E35">
          <w:rPr>
            <w:rFonts w:asciiTheme="minorHAnsi" w:hAnsiTheme="minorHAnsi" w:cstheme="minorHAnsi"/>
            <w:sz w:val="20"/>
            <w:szCs w:val="20"/>
            <w:lang w:eastAsia="en-US"/>
            <w:rPrChange w:id="266" w:author="Wawrowski Maciej" w:date="2025-08-08T07:50:00Z">
              <w:rPr>
                <w:rFonts w:asciiTheme="minorHAnsi" w:hAnsiTheme="minorHAnsi" w:cstheme="minorHAnsi"/>
                <w:sz w:val="20"/>
                <w:szCs w:val="20"/>
                <w:lang w:eastAsia="en-US"/>
              </w:rPr>
            </w:rPrChange>
          </w:rPr>
          <w:t>na zasilanie z agregatu</w:t>
        </w:r>
      </w:ins>
      <w:del w:id="267" w:author="Wawrowski Maciej" w:date="2025-08-06T14:04:00Z">
        <w:r w:rsidRPr="00765E35" w:rsidDel="00D54634">
          <w:rPr>
            <w:rFonts w:asciiTheme="minorHAnsi" w:hAnsiTheme="minorHAnsi" w:cstheme="minorHAnsi"/>
            <w:sz w:val="20"/>
            <w:szCs w:val="20"/>
            <w:lang w:eastAsia="en-US"/>
            <w:rPrChange w:id="268" w:author="Wawrowski Maciej" w:date="2025-08-08T07:50:00Z">
              <w:rPr>
                <w:rFonts w:asciiTheme="minorHAnsi" w:hAnsiTheme="minorHAnsi" w:cstheme="minorHAnsi"/>
                <w:sz w:val="20"/>
                <w:szCs w:val="20"/>
                <w:lang w:eastAsia="en-US"/>
              </w:rPr>
            </w:rPrChange>
          </w:rPr>
          <w:delText xml:space="preserve">w godzinach od </w:delText>
        </w:r>
        <w:r w:rsidRPr="00765E35" w:rsidDel="00D54634">
          <w:rPr>
            <w:rFonts w:asciiTheme="minorHAnsi" w:hAnsiTheme="minorHAnsi" w:cstheme="minorHAnsi"/>
            <w:sz w:val="20"/>
            <w:szCs w:val="20"/>
            <w:lang w:eastAsia="en-US"/>
            <w:rPrChange w:id="269" w:author="Wawrowski Maciej" w:date="2025-08-08T07:50:00Z">
              <w:rPr>
                <w:rFonts w:asciiTheme="minorHAnsi" w:hAnsiTheme="minorHAnsi" w:cstheme="minorHAnsi"/>
                <w:sz w:val="20"/>
                <w:szCs w:val="20"/>
                <w:highlight w:val="green"/>
                <w:lang w:eastAsia="en-US"/>
              </w:rPr>
            </w:rPrChange>
          </w:rPr>
          <w:delText>7:00 do 15:00</w:delText>
        </w:r>
        <w:r w:rsidRPr="00765E35" w:rsidDel="00D54634">
          <w:rPr>
            <w:rFonts w:asciiTheme="minorHAnsi" w:hAnsiTheme="minorHAnsi" w:cstheme="minorHAnsi"/>
            <w:sz w:val="20"/>
            <w:szCs w:val="20"/>
            <w:lang w:eastAsia="en-US"/>
            <w:rPrChange w:id="270" w:author="Wawrowski Maciej" w:date="2025-08-08T07:50:00Z">
              <w:rPr>
                <w:rFonts w:asciiTheme="minorHAnsi" w:hAnsiTheme="minorHAnsi" w:cstheme="minorHAnsi"/>
                <w:sz w:val="20"/>
                <w:szCs w:val="20"/>
                <w:lang w:eastAsia="en-US"/>
              </w:rPr>
            </w:rPrChange>
          </w:rPr>
          <w:delText xml:space="preserve"> zgodnie z Warunkami Zamówienia.</w:delText>
        </w:r>
      </w:del>
      <w:ins w:id="271" w:author="Wawrowski Maciej" w:date="2025-08-06T14:04:00Z">
        <w:r w:rsidR="00D54634" w:rsidRPr="00765E35">
          <w:rPr>
            <w:rFonts w:asciiTheme="minorHAnsi" w:hAnsiTheme="minorHAnsi" w:cstheme="minorHAnsi"/>
            <w:sz w:val="20"/>
            <w:szCs w:val="20"/>
            <w:lang w:eastAsia="en-US"/>
            <w:rPrChange w:id="272" w:author="Wawrowski Maciej" w:date="2025-08-08T07:50:00Z">
              <w:rPr>
                <w:rFonts w:asciiTheme="minorHAnsi" w:hAnsiTheme="minorHAnsi" w:cstheme="minorHAnsi"/>
                <w:sz w:val="20"/>
                <w:szCs w:val="20"/>
                <w:lang w:eastAsia="en-US"/>
              </w:rPr>
            </w:rPrChange>
          </w:rPr>
          <w:t>.</w:t>
        </w:r>
      </w:ins>
      <w:r w:rsidRPr="00765E35">
        <w:rPr>
          <w:rFonts w:asciiTheme="minorHAnsi" w:hAnsiTheme="minorHAnsi" w:cstheme="minorHAnsi"/>
          <w:sz w:val="20"/>
          <w:szCs w:val="20"/>
          <w:lang w:eastAsia="en-US"/>
          <w:rPrChange w:id="273" w:author="Wawrowski Maciej" w:date="2025-08-08T07:50:00Z">
            <w:rPr>
              <w:rFonts w:asciiTheme="minorHAnsi" w:hAnsiTheme="minorHAnsi" w:cstheme="minorHAnsi"/>
              <w:sz w:val="20"/>
              <w:szCs w:val="20"/>
              <w:lang w:eastAsia="en-US"/>
            </w:rPr>
          </w:rPrChange>
        </w:rPr>
        <w:t xml:space="preserve"> Agregaty prądotwórcze zapewnia Wykonawca. </w:t>
      </w:r>
    </w:p>
    <w:p w14:paraId="15DB7E0E" w14:textId="735CC82A" w:rsidR="008A3C4E" w:rsidRPr="00765E35" w:rsidDel="00D54634" w:rsidRDefault="008A3C4E" w:rsidP="008A3C4E">
      <w:pPr>
        <w:pStyle w:val="Akapitzlist"/>
        <w:spacing w:before="0" w:after="120"/>
        <w:ind w:left="284"/>
        <w:contextualSpacing w:val="0"/>
        <w:rPr>
          <w:del w:id="274" w:author="Wawrowski Maciej" w:date="2025-08-06T14:04:00Z"/>
          <w:rFonts w:asciiTheme="minorHAnsi" w:hAnsiTheme="minorHAnsi" w:cstheme="minorHAnsi"/>
          <w:i/>
          <w:sz w:val="20"/>
          <w:szCs w:val="20"/>
          <w:lang w:eastAsia="en-US"/>
          <w:rPrChange w:id="275" w:author="Wawrowski Maciej" w:date="2025-08-08T07:50:00Z">
            <w:rPr>
              <w:del w:id="276" w:author="Wawrowski Maciej" w:date="2025-08-06T14:04:00Z"/>
              <w:rFonts w:asciiTheme="minorHAnsi" w:hAnsiTheme="minorHAnsi" w:cstheme="minorHAnsi"/>
              <w:i/>
              <w:sz w:val="20"/>
              <w:szCs w:val="20"/>
              <w:lang w:eastAsia="en-US"/>
            </w:rPr>
          </w:rPrChange>
        </w:rPr>
      </w:pPr>
      <w:del w:id="277" w:author="Wawrowski Maciej" w:date="2025-08-06T14:04:00Z">
        <w:r w:rsidRPr="00765E35" w:rsidDel="00D54634">
          <w:rPr>
            <w:rFonts w:asciiTheme="minorHAnsi" w:hAnsiTheme="minorHAnsi" w:cstheme="minorHAnsi"/>
            <w:i/>
            <w:sz w:val="20"/>
            <w:szCs w:val="20"/>
            <w:lang w:eastAsia="en-US"/>
            <w:rPrChange w:id="278" w:author="Wawrowski Maciej" w:date="2025-08-08T07:50:00Z">
              <w:rPr>
                <w:rFonts w:asciiTheme="minorHAnsi" w:hAnsiTheme="minorHAnsi" w:cstheme="minorHAnsi"/>
                <w:i/>
                <w:sz w:val="20"/>
                <w:szCs w:val="20"/>
                <w:lang w:eastAsia="en-US"/>
              </w:rPr>
            </w:rPrChange>
          </w:rPr>
          <w:delText>alternatywnie</w:delText>
        </w:r>
      </w:del>
    </w:p>
    <w:p w14:paraId="65958B68" w14:textId="6800E4D0" w:rsidR="008A3C4E" w:rsidRPr="00765E35" w:rsidDel="00D54634" w:rsidRDefault="008A3C4E" w:rsidP="008A3C4E">
      <w:pPr>
        <w:spacing w:after="120"/>
        <w:ind w:left="284"/>
        <w:rPr>
          <w:del w:id="279" w:author="Wawrowski Maciej" w:date="2025-08-06T14:04:00Z"/>
          <w:rFonts w:asciiTheme="minorHAnsi" w:hAnsiTheme="minorHAnsi" w:cstheme="minorHAnsi"/>
          <w:sz w:val="20"/>
          <w:szCs w:val="20"/>
          <w:lang w:eastAsia="en-US"/>
          <w:rPrChange w:id="280" w:author="Wawrowski Maciej" w:date="2025-08-08T07:50:00Z">
            <w:rPr>
              <w:del w:id="281" w:author="Wawrowski Maciej" w:date="2025-08-06T14:04:00Z"/>
              <w:rFonts w:asciiTheme="minorHAnsi" w:hAnsiTheme="minorHAnsi" w:cstheme="minorHAnsi"/>
              <w:sz w:val="20"/>
              <w:szCs w:val="20"/>
              <w:lang w:eastAsia="en-US"/>
            </w:rPr>
          </w:rPrChange>
        </w:rPr>
      </w:pPr>
      <w:del w:id="282" w:author="Wawrowski Maciej" w:date="2025-08-06T14:04:00Z">
        <w:r w:rsidRPr="00765E35" w:rsidDel="00D54634">
          <w:rPr>
            <w:rFonts w:asciiTheme="minorHAnsi" w:hAnsiTheme="minorHAnsi" w:cstheme="minorHAnsi"/>
            <w:sz w:val="20"/>
            <w:szCs w:val="20"/>
            <w:lang w:eastAsia="en-US"/>
            <w:rPrChange w:id="283" w:author="Wawrowski Maciej" w:date="2025-08-08T07:50:00Z">
              <w:rPr>
                <w:rFonts w:asciiTheme="minorHAnsi" w:hAnsiTheme="minorHAnsi" w:cstheme="minorHAnsi"/>
                <w:sz w:val="20"/>
                <w:szCs w:val="20"/>
                <w:lang w:eastAsia="en-US"/>
              </w:rPr>
            </w:rPrChange>
          </w:rPr>
          <w:delText xml:space="preserve">Dla potrzeb realizacji prac określonych w niniejszej </w:delText>
        </w:r>
        <w:r w:rsidR="00EE4025" w:rsidRPr="00765E35" w:rsidDel="00D54634">
          <w:rPr>
            <w:rFonts w:asciiTheme="minorHAnsi" w:hAnsiTheme="minorHAnsi" w:cstheme="minorHAnsi"/>
            <w:sz w:val="20"/>
            <w:szCs w:val="20"/>
            <w:lang w:eastAsia="en-US"/>
            <w:rPrChange w:id="284" w:author="Wawrowski Maciej" w:date="2025-08-08T07:50:00Z">
              <w:rPr>
                <w:rFonts w:asciiTheme="minorHAnsi" w:hAnsiTheme="minorHAnsi" w:cstheme="minorHAnsi"/>
                <w:sz w:val="20"/>
                <w:szCs w:val="20"/>
                <w:lang w:eastAsia="en-US"/>
              </w:rPr>
            </w:rPrChange>
          </w:rPr>
          <w:delText>U</w:delText>
        </w:r>
        <w:r w:rsidRPr="00765E35" w:rsidDel="00D54634">
          <w:rPr>
            <w:rFonts w:asciiTheme="minorHAnsi" w:hAnsiTheme="minorHAnsi" w:cstheme="minorHAnsi"/>
            <w:sz w:val="20"/>
            <w:szCs w:val="20"/>
            <w:lang w:eastAsia="en-US"/>
            <w:rPrChange w:id="285" w:author="Wawrowski Maciej" w:date="2025-08-08T07:50:00Z">
              <w:rPr>
                <w:rFonts w:asciiTheme="minorHAnsi" w:hAnsiTheme="minorHAnsi" w:cstheme="minorHAnsi"/>
                <w:sz w:val="20"/>
                <w:szCs w:val="20"/>
                <w:lang w:eastAsia="en-US"/>
              </w:rPr>
            </w:rPrChange>
          </w:rPr>
          <w:delText>mowie Zamawiający nie dopuszcza wyłączeń urządzeń elek</w:delText>
        </w:r>
        <w:r w:rsidR="00060645" w:rsidRPr="00765E35" w:rsidDel="00D54634">
          <w:rPr>
            <w:rFonts w:asciiTheme="minorHAnsi" w:hAnsiTheme="minorHAnsi" w:cstheme="minorHAnsi"/>
            <w:sz w:val="20"/>
            <w:szCs w:val="20"/>
            <w:lang w:eastAsia="en-US"/>
            <w:rPrChange w:id="286" w:author="Wawrowski Maciej" w:date="2025-08-08T07:50:00Z">
              <w:rPr>
                <w:rFonts w:asciiTheme="minorHAnsi" w:hAnsiTheme="minorHAnsi" w:cstheme="minorHAnsi"/>
                <w:sz w:val="20"/>
                <w:szCs w:val="20"/>
                <w:lang w:eastAsia="en-US"/>
              </w:rPr>
            </w:rPrChange>
          </w:rPr>
          <w:delText xml:space="preserve">troenergetycznych </w:delText>
        </w:r>
        <w:r w:rsidR="00D1224F" w:rsidRPr="00765E35" w:rsidDel="00D54634">
          <w:rPr>
            <w:rFonts w:asciiTheme="minorHAnsi" w:hAnsiTheme="minorHAnsi" w:cstheme="minorHAnsi"/>
            <w:sz w:val="20"/>
            <w:szCs w:val="20"/>
            <w:lang w:eastAsia="en-US"/>
            <w:rPrChange w:id="287" w:author="Wawrowski Maciej" w:date="2025-08-08T07:50:00Z">
              <w:rPr>
                <w:rFonts w:asciiTheme="minorHAnsi" w:hAnsiTheme="minorHAnsi" w:cstheme="minorHAnsi"/>
                <w:sz w:val="20"/>
                <w:szCs w:val="20"/>
                <w:lang w:eastAsia="en-US"/>
              </w:rPr>
            </w:rPrChange>
          </w:rPr>
          <w:delText>skutkujących pozbawieniem napięcia odbiorców/wytwórców</w:delText>
        </w:r>
        <w:r w:rsidR="00060645" w:rsidRPr="00765E35" w:rsidDel="00D54634">
          <w:rPr>
            <w:rFonts w:asciiTheme="minorHAnsi" w:hAnsiTheme="minorHAnsi" w:cstheme="minorHAnsi"/>
            <w:sz w:val="20"/>
            <w:szCs w:val="20"/>
            <w:lang w:eastAsia="en-US"/>
            <w:rPrChange w:id="288" w:author="Wawrowski Maciej" w:date="2025-08-08T07:50:00Z">
              <w:rPr>
                <w:rFonts w:asciiTheme="minorHAnsi" w:hAnsiTheme="minorHAnsi" w:cstheme="minorHAnsi"/>
                <w:sz w:val="20"/>
                <w:szCs w:val="20"/>
                <w:lang w:eastAsia="en-US"/>
              </w:rPr>
            </w:rPrChange>
          </w:rPr>
          <w:delText>.</w:delText>
        </w:r>
      </w:del>
    </w:p>
    <w:p w14:paraId="2642157C" w14:textId="77777777" w:rsidR="00171F4F" w:rsidRPr="00765E35" w:rsidRDefault="00171F4F" w:rsidP="008A3C4E">
      <w:pPr>
        <w:pStyle w:val="Akapitzlist"/>
        <w:numPr>
          <w:ilvl w:val="0"/>
          <w:numId w:val="6"/>
        </w:numPr>
        <w:spacing w:before="0" w:after="120"/>
        <w:ind w:left="284" w:hanging="284"/>
        <w:contextualSpacing w:val="0"/>
        <w:rPr>
          <w:rFonts w:asciiTheme="minorHAnsi" w:hAnsiTheme="minorHAnsi" w:cstheme="minorHAnsi"/>
          <w:sz w:val="20"/>
          <w:szCs w:val="20"/>
          <w:lang w:eastAsia="en-US"/>
          <w:rPrChange w:id="289"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290" w:author="Wawrowski Maciej" w:date="2025-08-08T07:50:00Z">
            <w:rPr>
              <w:rFonts w:asciiTheme="minorHAnsi" w:hAnsiTheme="minorHAnsi" w:cstheme="minorHAnsi"/>
              <w:sz w:val="20"/>
              <w:szCs w:val="20"/>
              <w:lang w:eastAsia="en-US"/>
            </w:rPr>
          </w:rPrChange>
        </w:rPr>
        <w:t xml:space="preserve">Dostawę inwestorską stanowią: </w:t>
      </w:r>
    </w:p>
    <w:p w14:paraId="503F09BE" w14:textId="761CFD7F" w:rsidR="00171F4F" w:rsidRPr="00765E35" w:rsidRDefault="00171F4F" w:rsidP="00171F4F">
      <w:pPr>
        <w:spacing w:after="120"/>
        <w:ind w:left="360"/>
        <w:rPr>
          <w:rFonts w:asciiTheme="minorHAnsi" w:hAnsiTheme="minorHAnsi" w:cstheme="minorHAnsi"/>
          <w:b/>
          <w:sz w:val="20"/>
          <w:szCs w:val="20"/>
          <w:rPrChange w:id="291"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292" w:author="Wawrowski Maciej" w:date="2025-08-08T07:50:00Z">
            <w:rPr>
              <w:rFonts w:asciiTheme="minorHAnsi" w:hAnsiTheme="minorHAnsi" w:cstheme="minorHAnsi"/>
              <w:b/>
              <w:sz w:val="20"/>
              <w:szCs w:val="20"/>
              <w:highlight w:val="green"/>
            </w:rPr>
          </w:rPrChange>
        </w:rPr>
        <w:t xml:space="preserve">- </w:t>
      </w:r>
      <w:del w:id="293" w:author="Wawrowski Maciej" w:date="2025-08-06T14:04:00Z">
        <w:r w:rsidR="0032327D" w:rsidRPr="00765E35" w:rsidDel="00D54634">
          <w:rPr>
            <w:rFonts w:asciiTheme="minorHAnsi" w:hAnsiTheme="minorHAnsi" w:cstheme="minorHAnsi"/>
            <w:b/>
            <w:sz w:val="20"/>
            <w:szCs w:val="20"/>
            <w:rPrChange w:id="294" w:author="Wawrowski Maciej" w:date="2025-08-08T07:50:00Z">
              <w:rPr>
                <w:rFonts w:asciiTheme="minorHAnsi" w:hAnsiTheme="minorHAnsi" w:cstheme="minorHAnsi"/>
                <w:b/>
                <w:sz w:val="20"/>
                <w:szCs w:val="20"/>
                <w:highlight w:val="green"/>
              </w:rPr>
            </w:rPrChange>
          </w:rPr>
          <w:delText>……………………/</w:delText>
        </w:r>
        <w:r w:rsidRPr="00765E35" w:rsidDel="00D54634">
          <w:rPr>
            <w:rFonts w:asciiTheme="minorHAnsi" w:hAnsiTheme="minorHAnsi" w:cstheme="minorHAnsi"/>
            <w:b/>
            <w:sz w:val="20"/>
            <w:szCs w:val="20"/>
            <w:rPrChange w:id="295" w:author="Wawrowski Maciej" w:date="2025-08-08T07:50:00Z">
              <w:rPr>
                <w:rFonts w:asciiTheme="minorHAnsi" w:hAnsiTheme="minorHAnsi" w:cstheme="minorHAnsi"/>
                <w:b/>
                <w:sz w:val="20"/>
                <w:szCs w:val="20"/>
                <w:highlight w:val="green"/>
              </w:rPr>
            </w:rPrChange>
          </w:rPr>
          <w:delText>brak dostaw inwestorskich</w:delText>
        </w:r>
      </w:del>
      <w:ins w:id="296" w:author="Wawrowski Maciej" w:date="2025-08-06T14:04:00Z">
        <w:r w:rsidR="00D54634" w:rsidRPr="00765E35">
          <w:rPr>
            <w:rFonts w:asciiTheme="minorHAnsi" w:hAnsiTheme="minorHAnsi" w:cstheme="minorHAnsi"/>
            <w:b/>
            <w:sz w:val="20"/>
            <w:szCs w:val="20"/>
            <w:rPrChange w:id="297" w:author="Wawrowski Maciej" w:date="2025-08-08T07:50:00Z">
              <w:rPr>
                <w:rFonts w:asciiTheme="minorHAnsi" w:hAnsiTheme="minorHAnsi" w:cstheme="minorHAnsi"/>
                <w:b/>
                <w:sz w:val="20"/>
                <w:szCs w:val="20"/>
                <w:highlight w:val="green"/>
              </w:rPr>
            </w:rPrChange>
          </w:rPr>
          <w:t>układ bilansujący AMI z</w:t>
        </w:r>
      </w:ins>
      <w:ins w:id="298" w:author="Wawrowski Maciej" w:date="2025-08-06T14:05:00Z">
        <w:r w:rsidR="00D54634" w:rsidRPr="00765E35">
          <w:rPr>
            <w:rFonts w:asciiTheme="minorHAnsi" w:hAnsiTheme="minorHAnsi" w:cstheme="minorHAnsi"/>
            <w:b/>
            <w:sz w:val="20"/>
            <w:szCs w:val="20"/>
            <w:rPrChange w:id="299" w:author="Wawrowski Maciej" w:date="2025-08-08T07:50:00Z">
              <w:rPr>
                <w:rFonts w:asciiTheme="minorHAnsi" w:hAnsiTheme="minorHAnsi" w:cstheme="minorHAnsi"/>
                <w:b/>
                <w:sz w:val="20"/>
                <w:szCs w:val="20"/>
                <w:highlight w:val="green"/>
              </w:rPr>
            </w:rPrChange>
          </w:rPr>
          <w:t xml:space="preserve"> przekładnikami prądowymi</w:t>
        </w:r>
      </w:ins>
      <w:r w:rsidRPr="00765E35">
        <w:rPr>
          <w:rFonts w:asciiTheme="minorHAnsi" w:hAnsiTheme="minorHAnsi" w:cstheme="minorHAnsi"/>
          <w:b/>
          <w:sz w:val="20"/>
          <w:szCs w:val="20"/>
          <w:rPrChange w:id="300" w:author="Wawrowski Maciej" w:date="2025-08-08T07:50:00Z">
            <w:rPr>
              <w:rFonts w:asciiTheme="minorHAnsi" w:hAnsiTheme="minorHAnsi" w:cstheme="minorHAnsi"/>
              <w:b/>
              <w:sz w:val="20"/>
              <w:szCs w:val="20"/>
              <w:highlight w:val="green"/>
            </w:rPr>
          </w:rPrChange>
        </w:rPr>
        <w:t>.</w:t>
      </w:r>
    </w:p>
    <w:p w14:paraId="1752F948" w14:textId="5A946BC0" w:rsidR="008A3C4E" w:rsidRPr="00765E35" w:rsidRDefault="008A3C4E" w:rsidP="008A3C4E">
      <w:pPr>
        <w:pStyle w:val="Akapitzlist"/>
        <w:numPr>
          <w:ilvl w:val="0"/>
          <w:numId w:val="6"/>
        </w:numPr>
        <w:spacing w:before="0" w:after="120"/>
        <w:ind w:left="284" w:hanging="284"/>
        <w:contextualSpacing w:val="0"/>
        <w:rPr>
          <w:rFonts w:asciiTheme="minorHAnsi" w:hAnsiTheme="minorHAnsi" w:cstheme="minorHAnsi"/>
          <w:sz w:val="20"/>
          <w:szCs w:val="20"/>
          <w:lang w:eastAsia="en-US"/>
          <w:rPrChange w:id="301"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302" w:author="Wawrowski Maciej" w:date="2025-08-08T07:50:00Z">
            <w:rPr>
              <w:rFonts w:asciiTheme="minorHAnsi" w:hAnsiTheme="minorHAnsi" w:cstheme="minorHAnsi"/>
              <w:sz w:val="20"/>
              <w:szCs w:val="20"/>
              <w:lang w:eastAsia="en-US"/>
            </w:rPr>
          </w:rPrChange>
        </w:rPr>
        <w:t xml:space="preserve">Przedmiot Umowy nie podlega regulacji ustawy z dnia </w:t>
      </w:r>
      <w:r w:rsidR="00FD14B1" w:rsidRPr="00765E35">
        <w:rPr>
          <w:rFonts w:asciiTheme="minorHAnsi" w:hAnsiTheme="minorHAnsi" w:cstheme="minorHAnsi"/>
          <w:sz w:val="20"/>
          <w:szCs w:val="20"/>
          <w:lang w:eastAsia="en-US"/>
          <w:rPrChange w:id="303" w:author="Wawrowski Maciej" w:date="2025-08-08T07:50:00Z">
            <w:rPr>
              <w:rFonts w:asciiTheme="minorHAnsi" w:hAnsiTheme="minorHAnsi" w:cstheme="minorHAnsi"/>
              <w:sz w:val="20"/>
              <w:szCs w:val="20"/>
              <w:lang w:eastAsia="en-US"/>
            </w:rPr>
          </w:rPrChange>
        </w:rPr>
        <w:t>z dnia 11 września 2019 r.</w:t>
      </w:r>
      <w:r w:rsidRPr="00765E35">
        <w:rPr>
          <w:rFonts w:asciiTheme="minorHAnsi" w:hAnsiTheme="minorHAnsi" w:cstheme="minorHAnsi"/>
          <w:sz w:val="20"/>
          <w:szCs w:val="20"/>
          <w:lang w:eastAsia="en-US"/>
          <w:rPrChange w:id="304" w:author="Wawrowski Maciej" w:date="2025-08-08T07:50:00Z">
            <w:rPr>
              <w:rFonts w:asciiTheme="minorHAnsi" w:hAnsiTheme="minorHAnsi" w:cstheme="minorHAnsi"/>
              <w:sz w:val="20"/>
              <w:szCs w:val="20"/>
              <w:lang w:eastAsia="en-US"/>
            </w:rPr>
          </w:rPrChange>
        </w:rPr>
        <w:t xml:space="preserve"> Prawo zamówień publicznych.</w:t>
      </w:r>
    </w:p>
    <w:p w14:paraId="2A200554" w14:textId="457DCCBC" w:rsidR="008A3C4E" w:rsidRPr="00765E35" w:rsidRDefault="008A3C4E" w:rsidP="008A3C4E">
      <w:pPr>
        <w:pStyle w:val="Akapitzlist"/>
        <w:numPr>
          <w:ilvl w:val="0"/>
          <w:numId w:val="6"/>
        </w:numPr>
        <w:spacing w:before="0" w:after="120"/>
        <w:ind w:left="284" w:hanging="284"/>
        <w:contextualSpacing w:val="0"/>
        <w:rPr>
          <w:rFonts w:asciiTheme="minorHAnsi" w:hAnsiTheme="minorHAnsi" w:cstheme="minorHAnsi"/>
          <w:color w:val="212121"/>
          <w:sz w:val="20"/>
          <w:szCs w:val="20"/>
          <w:rPrChange w:id="305" w:author="Wawrowski Maciej" w:date="2025-08-08T07:50:00Z">
            <w:rPr>
              <w:rFonts w:asciiTheme="minorHAnsi" w:hAnsiTheme="minorHAnsi" w:cstheme="minorHAnsi"/>
              <w:color w:val="212121"/>
              <w:sz w:val="20"/>
              <w:szCs w:val="20"/>
            </w:rPr>
          </w:rPrChange>
        </w:rPr>
      </w:pPr>
      <w:r w:rsidRPr="00765E35">
        <w:rPr>
          <w:rFonts w:asciiTheme="minorHAnsi" w:hAnsiTheme="minorHAnsi" w:cstheme="minorHAnsi"/>
          <w:sz w:val="20"/>
          <w:szCs w:val="20"/>
          <w:lang w:eastAsia="en-US"/>
          <w:rPrChange w:id="306" w:author="Wawrowski Maciej" w:date="2025-08-08T07:50:00Z">
            <w:rPr>
              <w:rFonts w:asciiTheme="minorHAnsi" w:hAnsiTheme="minorHAnsi" w:cstheme="minorHAnsi"/>
              <w:sz w:val="20"/>
              <w:szCs w:val="20"/>
              <w:lang w:eastAsia="en-US"/>
            </w:rPr>
          </w:rPrChange>
        </w:rPr>
        <w:t>Ilekroć w treści Umowy bądź załączników do niej pojawia się odwołanie</w:t>
      </w:r>
      <w:r w:rsidRPr="00765E35">
        <w:rPr>
          <w:rFonts w:asciiTheme="minorHAnsi" w:hAnsiTheme="minorHAnsi" w:cstheme="minorHAnsi"/>
          <w:color w:val="212121"/>
          <w:sz w:val="20"/>
          <w:szCs w:val="20"/>
          <w:rPrChange w:id="307" w:author="Wawrowski Maciej" w:date="2025-08-08T07:50:00Z">
            <w:rPr>
              <w:rFonts w:asciiTheme="minorHAnsi" w:hAnsiTheme="minorHAnsi" w:cstheme="minorHAnsi"/>
              <w:color w:val="212121"/>
              <w:sz w:val="20"/>
              <w:szCs w:val="20"/>
            </w:rPr>
          </w:rPrChange>
        </w:rPr>
        <w:t xml:space="preserve"> do Umowy</w:t>
      </w:r>
      <w:r w:rsidR="00537151" w:rsidRPr="00765E35">
        <w:rPr>
          <w:rFonts w:asciiTheme="minorHAnsi" w:hAnsiTheme="minorHAnsi" w:cstheme="minorHAnsi"/>
          <w:color w:val="212121"/>
          <w:sz w:val="20"/>
          <w:szCs w:val="20"/>
          <w:rPrChange w:id="308" w:author="Wawrowski Maciej" w:date="2025-08-08T07:50:00Z">
            <w:rPr>
              <w:rFonts w:asciiTheme="minorHAnsi" w:hAnsiTheme="minorHAnsi" w:cstheme="minorHAnsi"/>
              <w:color w:val="212121"/>
              <w:sz w:val="20"/>
              <w:szCs w:val="20"/>
            </w:rPr>
          </w:rPrChange>
        </w:rPr>
        <w:t>,</w:t>
      </w:r>
      <w:r w:rsidRPr="00765E35">
        <w:rPr>
          <w:rFonts w:asciiTheme="minorHAnsi" w:hAnsiTheme="minorHAnsi" w:cstheme="minorHAnsi"/>
          <w:color w:val="212121"/>
          <w:sz w:val="20"/>
          <w:szCs w:val="20"/>
          <w:rPrChange w:id="309" w:author="Wawrowski Maciej" w:date="2025-08-08T07:50:00Z">
            <w:rPr>
              <w:rFonts w:asciiTheme="minorHAnsi" w:hAnsiTheme="minorHAnsi" w:cstheme="minorHAnsi"/>
              <w:color w:val="212121"/>
              <w:sz w:val="20"/>
              <w:szCs w:val="20"/>
            </w:rPr>
          </w:rPrChange>
        </w:rPr>
        <w:t xml:space="preserve"> należy przez to rozumieć odwołanie do treści niniejszego dokumentu Umowy wraz z załącznikami, z uwzględnieniem uzgodnień dokonanych przez Strony na zasadach opisanych w Umowie, w trakcie jej realizacji.</w:t>
      </w:r>
    </w:p>
    <w:p w14:paraId="2C1F55D2" w14:textId="1A1E3A75" w:rsidR="00E020D6" w:rsidRPr="00765E35" w:rsidRDefault="00394ACE" w:rsidP="008A3C4E">
      <w:pPr>
        <w:pStyle w:val="Akapitzlist"/>
        <w:numPr>
          <w:ilvl w:val="0"/>
          <w:numId w:val="6"/>
        </w:numPr>
        <w:spacing w:before="0" w:after="120"/>
        <w:ind w:left="284" w:hanging="284"/>
        <w:contextualSpacing w:val="0"/>
        <w:rPr>
          <w:rFonts w:asciiTheme="minorHAnsi" w:hAnsiTheme="minorHAnsi" w:cstheme="minorHAnsi"/>
          <w:color w:val="212121"/>
          <w:sz w:val="20"/>
          <w:szCs w:val="20"/>
          <w:rPrChange w:id="310" w:author="Wawrowski Maciej" w:date="2025-08-08T07:50:00Z">
            <w:rPr>
              <w:rFonts w:asciiTheme="minorHAnsi" w:hAnsiTheme="minorHAnsi" w:cstheme="minorHAnsi"/>
              <w:color w:val="212121"/>
              <w:sz w:val="20"/>
              <w:szCs w:val="20"/>
              <w:highlight w:val="green"/>
            </w:rPr>
          </w:rPrChange>
        </w:rPr>
      </w:pPr>
      <w:r w:rsidRPr="00765E35">
        <w:rPr>
          <w:rFonts w:asciiTheme="minorHAnsi" w:hAnsiTheme="minorHAnsi" w:cstheme="minorHAnsi"/>
          <w:sz w:val="20"/>
          <w:szCs w:val="20"/>
          <w:lang w:eastAsia="en-US"/>
          <w:rPrChange w:id="311" w:author="Wawrowski Maciej" w:date="2025-08-08T07:50:00Z">
            <w:rPr>
              <w:rFonts w:asciiTheme="minorHAnsi" w:hAnsiTheme="minorHAnsi" w:cstheme="minorHAnsi"/>
              <w:sz w:val="20"/>
              <w:szCs w:val="20"/>
              <w:highlight w:val="green"/>
              <w:lang w:eastAsia="en-US"/>
            </w:rPr>
          </w:rPrChange>
        </w:rPr>
        <w:t>Zamawiający wyraża zgodę na realizację przedmiotu Umowy przez Podwykonawców Wykonawcy, zgodnie z zasad</w:t>
      </w:r>
      <w:r w:rsidR="000C41EC" w:rsidRPr="00765E35">
        <w:rPr>
          <w:rFonts w:asciiTheme="minorHAnsi" w:hAnsiTheme="minorHAnsi" w:cstheme="minorHAnsi"/>
          <w:sz w:val="20"/>
          <w:szCs w:val="20"/>
          <w:lang w:eastAsia="en-US"/>
          <w:rPrChange w:id="312" w:author="Wawrowski Maciej" w:date="2025-08-08T07:50:00Z">
            <w:rPr>
              <w:rFonts w:asciiTheme="minorHAnsi" w:hAnsiTheme="minorHAnsi" w:cstheme="minorHAnsi"/>
              <w:sz w:val="20"/>
              <w:szCs w:val="20"/>
              <w:highlight w:val="green"/>
              <w:lang w:eastAsia="en-US"/>
            </w:rPr>
          </w:rPrChange>
        </w:rPr>
        <w:t>ami przewidzianymi w pkt. 3</w:t>
      </w:r>
      <w:r w:rsidR="00E020D6" w:rsidRPr="00765E35">
        <w:rPr>
          <w:rFonts w:asciiTheme="minorHAnsi" w:hAnsiTheme="minorHAnsi" w:cstheme="minorHAnsi"/>
          <w:sz w:val="20"/>
          <w:szCs w:val="20"/>
          <w:lang w:eastAsia="en-US"/>
          <w:rPrChange w:id="313" w:author="Wawrowski Maciej" w:date="2025-08-08T07:50:00Z">
            <w:rPr>
              <w:rFonts w:asciiTheme="minorHAnsi" w:hAnsiTheme="minorHAnsi" w:cstheme="minorHAnsi"/>
              <w:sz w:val="20"/>
              <w:szCs w:val="20"/>
              <w:highlight w:val="green"/>
              <w:lang w:eastAsia="en-US"/>
            </w:rPr>
          </w:rPrChange>
        </w:rPr>
        <w:t xml:space="preserve"> OWW.</w:t>
      </w:r>
    </w:p>
    <w:p w14:paraId="52340854" w14:textId="19A1A9B6" w:rsidR="00E020D6" w:rsidRPr="00765E35" w:rsidDel="00D54634" w:rsidRDefault="0032327D" w:rsidP="00FD5853">
      <w:pPr>
        <w:pStyle w:val="Akapitzlist"/>
        <w:spacing w:after="120"/>
        <w:ind w:left="284"/>
        <w:contextualSpacing w:val="0"/>
        <w:rPr>
          <w:del w:id="314" w:author="Wawrowski Maciej" w:date="2025-08-06T14:05:00Z"/>
          <w:rFonts w:asciiTheme="minorHAnsi" w:hAnsiTheme="minorHAnsi" w:cstheme="minorHAnsi"/>
          <w:i/>
          <w:sz w:val="20"/>
          <w:szCs w:val="20"/>
          <w:lang w:eastAsia="en-US"/>
          <w:rPrChange w:id="315" w:author="Wawrowski Maciej" w:date="2025-08-08T07:50:00Z">
            <w:rPr>
              <w:del w:id="316" w:author="Wawrowski Maciej" w:date="2025-08-06T14:05:00Z"/>
              <w:rFonts w:asciiTheme="minorHAnsi" w:hAnsiTheme="minorHAnsi" w:cstheme="minorHAnsi"/>
              <w:i/>
              <w:sz w:val="20"/>
              <w:szCs w:val="20"/>
              <w:highlight w:val="green"/>
              <w:lang w:eastAsia="en-US"/>
            </w:rPr>
          </w:rPrChange>
        </w:rPr>
      </w:pPr>
      <w:del w:id="317" w:author="Wawrowski Maciej" w:date="2025-08-06T14:05:00Z">
        <w:r w:rsidRPr="00765E35" w:rsidDel="00D54634">
          <w:rPr>
            <w:rFonts w:asciiTheme="minorHAnsi" w:hAnsiTheme="minorHAnsi" w:cstheme="minorHAnsi"/>
            <w:i/>
            <w:sz w:val="20"/>
            <w:szCs w:val="20"/>
            <w:lang w:eastAsia="en-US"/>
            <w:rPrChange w:id="318" w:author="Wawrowski Maciej" w:date="2025-08-08T07:50:00Z">
              <w:rPr>
                <w:rFonts w:asciiTheme="minorHAnsi" w:hAnsiTheme="minorHAnsi" w:cstheme="minorHAnsi"/>
                <w:i/>
                <w:sz w:val="20"/>
                <w:szCs w:val="20"/>
                <w:highlight w:val="green"/>
                <w:lang w:eastAsia="en-US"/>
              </w:rPr>
            </w:rPrChange>
          </w:rPr>
          <w:delText>a</w:delText>
        </w:r>
        <w:r w:rsidR="00E020D6" w:rsidRPr="00765E35" w:rsidDel="00D54634">
          <w:rPr>
            <w:rFonts w:asciiTheme="minorHAnsi" w:hAnsiTheme="minorHAnsi" w:cstheme="minorHAnsi"/>
            <w:i/>
            <w:sz w:val="20"/>
            <w:szCs w:val="20"/>
            <w:lang w:eastAsia="en-US"/>
            <w:rPrChange w:id="319" w:author="Wawrowski Maciej" w:date="2025-08-08T07:50:00Z">
              <w:rPr>
                <w:rFonts w:asciiTheme="minorHAnsi" w:hAnsiTheme="minorHAnsi" w:cstheme="minorHAnsi"/>
                <w:i/>
                <w:sz w:val="20"/>
                <w:szCs w:val="20"/>
                <w:highlight w:val="green"/>
                <w:lang w:eastAsia="en-US"/>
              </w:rPr>
            </w:rPrChange>
          </w:rPr>
          <w:delText>lbo</w:delText>
        </w:r>
      </w:del>
    </w:p>
    <w:p w14:paraId="50D9FA9D" w14:textId="1BCC4A33" w:rsidR="00394ACE" w:rsidRPr="00765E35" w:rsidDel="00D54634" w:rsidRDefault="00394ACE" w:rsidP="00FD5853">
      <w:pPr>
        <w:pStyle w:val="Akapitzlist"/>
        <w:spacing w:after="120"/>
        <w:ind w:left="284"/>
        <w:contextualSpacing w:val="0"/>
        <w:rPr>
          <w:del w:id="320" w:author="Wawrowski Maciej" w:date="2025-08-06T14:05:00Z"/>
          <w:rFonts w:asciiTheme="minorHAnsi" w:hAnsiTheme="minorHAnsi" w:cstheme="minorHAnsi"/>
          <w:color w:val="212121"/>
          <w:sz w:val="20"/>
          <w:szCs w:val="20"/>
          <w:rPrChange w:id="321" w:author="Wawrowski Maciej" w:date="2025-08-08T07:50:00Z">
            <w:rPr>
              <w:del w:id="322" w:author="Wawrowski Maciej" w:date="2025-08-06T14:05:00Z"/>
              <w:rFonts w:asciiTheme="minorHAnsi" w:hAnsiTheme="minorHAnsi" w:cstheme="minorHAnsi"/>
              <w:color w:val="212121"/>
              <w:sz w:val="20"/>
              <w:szCs w:val="20"/>
              <w:highlight w:val="green"/>
            </w:rPr>
          </w:rPrChange>
        </w:rPr>
      </w:pPr>
      <w:del w:id="323" w:author="Wawrowski Maciej" w:date="2025-08-06T14:05:00Z">
        <w:r w:rsidRPr="00765E35" w:rsidDel="00D54634">
          <w:rPr>
            <w:rFonts w:asciiTheme="minorHAnsi" w:hAnsiTheme="minorHAnsi" w:cstheme="minorHAnsi"/>
            <w:sz w:val="20"/>
            <w:szCs w:val="20"/>
            <w:lang w:eastAsia="en-US"/>
            <w:rPrChange w:id="324" w:author="Wawrowski Maciej" w:date="2025-08-08T07:50:00Z">
              <w:rPr>
                <w:rFonts w:asciiTheme="minorHAnsi" w:hAnsiTheme="minorHAnsi" w:cstheme="minorHAnsi"/>
                <w:sz w:val="20"/>
                <w:szCs w:val="20"/>
                <w:highlight w:val="green"/>
                <w:lang w:eastAsia="en-US"/>
              </w:rPr>
            </w:rPrChange>
          </w:rPr>
          <w:delText>Zamawiający nie wyraża zgody na realizację przedmiotu Umowy przez Podwykonawców Wykonawcy.</w:delText>
        </w:r>
      </w:del>
    </w:p>
    <w:p w14:paraId="2F84700B" w14:textId="583A13BE" w:rsidR="008231C9" w:rsidRPr="00765E35" w:rsidRDefault="008231C9" w:rsidP="00FD5853">
      <w:pPr>
        <w:pStyle w:val="Akapitzlist"/>
        <w:numPr>
          <w:ilvl w:val="0"/>
          <w:numId w:val="6"/>
        </w:numPr>
        <w:spacing w:after="120"/>
        <w:ind w:left="284" w:hanging="284"/>
        <w:contextualSpacing w:val="0"/>
        <w:rPr>
          <w:rFonts w:asciiTheme="minorHAnsi" w:hAnsiTheme="minorHAnsi" w:cstheme="minorHAnsi"/>
          <w:sz w:val="20"/>
          <w:szCs w:val="20"/>
          <w:rPrChange w:id="325"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326" w:author="Wawrowski Maciej" w:date="2025-08-08T07:50:00Z">
            <w:rPr>
              <w:rFonts w:asciiTheme="minorHAnsi" w:hAnsiTheme="minorHAnsi" w:cstheme="minorHAnsi"/>
              <w:sz w:val="20"/>
              <w:szCs w:val="20"/>
            </w:rPr>
          </w:rPrChange>
        </w:rPr>
        <w:t>Strony postanawiają wprowadzić następujące odstępstwa od postanowień OWW:</w:t>
      </w:r>
    </w:p>
    <w:p w14:paraId="6D21D28D" w14:textId="77777777" w:rsidR="00D71499" w:rsidRPr="00765E35" w:rsidRDefault="00D71499" w:rsidP="004F5412">
      <w:pPr>
        <w:spacing w:after="120"/>
        <w:ind w:left="284"/>
        <w:rPr>
          <w:ins w:id="327" w:author="Hein Monika" w:date="2025-08-01T11:47:00Z"/>
          <w:rFonts w:asciiTheme="minorHAnsi" w:hAnsiTheme="minorHAnsi" w:cstheme="minorHAnsi"/>
          <w:sz w:val="20"/>
          <w:szCs w:val="20"/>
          <w:rPrChange w:id="328" w:author="Wawrowski Maciej" w:date="2025-08-08T07:50:00Z">
            <w:rPr>
              <w:ins w:id="329" w:author="Hein Monika" w:date="2025-08-01T11:47:00Z"/>
              <w:rFonts w:asciiTheme="minorHAnsi" w:hAnsiTheme="minorHAnsi" w:cstheme="minorHAnsi"/>
              <w:sz w:val="20"/>
              <w:szCs w:val="20"/>
              <w:highlight w:val="yellow"/>
            </w:rPr>
          </w:rPrChange>
        </w:rPr>
      </w:pPr>
      <w:ins w:id="330" w:author="Hein Monika" w:date="2025-08-01T11:47:00Z">
        <w:r w:rsidRPr="00765E35">
          <w:rPr>
            <w:rFonts w:asciiTheme="minorHAnsi" w:hAnsiTheme="minorHAnsi" w:cstheme="minorHAnsi"/>
            <w:sz w:val="20"/>
            <w:szCs w:val="20"/>
            <w:rPrChange w:id="331" w:author="Wawrowski Maciej" w:date="2025-08-08T07:50:00Z">
              <w:rPr>
                <w:rFonts w:asciiTheme="minorHAnsi" w:hAnsiTheme="minorHAnsi" w:cstheme="minorHAnsi"/>
                <w:sz w:val="20"/>
                <w:szCs w:val="20"/>
                <w:highlight w:val="yellow"/>
              </w:rPr>
            </w:rPrChange>
          </w:rPr>
          <w:t xml:space="preserve">Wprowadza się uzupełnienie pkt. 9 ust. 5 lit. a) OWW </w:t>
        </w:r>
      </w:ins>
    </w:p>
    <w:p w14:paraId="45976E6C" w14:textId="77777777" w:rsidR="00D71499" w:rsidRPr="00765E35" w:rsidRDefault="00D71499" w:rsidP="004F5412">
      <w:pPr>
        <w:pStyle w:val="Akapitzlist"/>
        <w:spacing w:after="120"/>
        <w:ind w:left="284"/>
        <w:contextualSpacing w:val="0"/>
        <w:rPr>
          <w:ins w:id="332" w:author="Hein Monika" w:date="2025-08-01T11:47:00Z"/>
          <w:rFonts w:asciiTheme="minorHAnsi" w:hAnsiTheme="minorHAnsi" w:cstheme="minorHAnsi"/>
          <w:sz w:val="20"/>
          <w:szCs w:val="20"/>
          <w:rPrChange w:id="333" w:author="Wawrowski Maciej" w:date="2025-08-08T07:50:00Z">
            <w:rPr>
              <w:ins w:id="334" w:author="Hein Monika" w:date="2025-08-01T11:47:00Z"/>
              <w:rFonts w:asciiTheme="minorHAnsi" w:hAnsiTheme="minorHAnsi" w:cstheme="minorHAnsi"/>
              <w:sz w:val="20"/>
              <w:szCs w:val="20"/>
            </w:rPr>
          </w:rPrChange>
        </w:rPr>
      </w:pPr>
      <w:ins w:id="335" w:author="Hein Monika" w:date="2025-08-01T11:47:00Z">
        <w:r w:rsidRPr="00765E35">
          <w:rPr>
            <w:rFonts w:asciiTheme="minorHAnsi" w:hAnsiTheme="minorHAnsi" w:cstheme="minorHAnsi"/>
            <w:sz w:val="20"/>
            <w:szCs w:val="20"/>
            <w:rPrChange w:id="336" w:author="Wawrowski Maciej" w:date="2025-08-08T07:50:00Z">
              <w:rPr>
                <w:rFonts w:asciiTheme="minorHAnsi" w:hAnsiTheme="minorHAnsi" w:cstheme="minorHAnsi"/>
                <w:sz w:val="20"/>
                <w:szCs w:val="20"/>
                <w:highlight w:val="yellow"/>
              </w:rPr>
            </w:rPrChange>
          </w:rPr>
          <w:t>„Brak powiadomienia Wykonawcy przez Zamawiającego o rezygnacji z dokonania diagnostyki linii kablowej, w terminie jak wyżej, jest jednoznaczne z rezygnacją Zamawiającego z przeprowadzenia diagnostyki”.</w:t>
        </w:r>
      </w:ins>
    </w:p>
    <w:p w14:paraId="06CB342F" w14:textId="6ADE4C4B" w:rsidR="008231C9" w:rsidRPr="00765E35" w:rsidDel="00D71499" w:rsidRDefault="008231C9" w:rsidP="00FD5853">
      <w:pPr>
        <w:pStyle w:val="Akapitzlist"/>
        <w:spacing w:after="120"/>
        <w:ind w:left="284"/>
        <w:contextualSpacing w:val="0"/>
        <w:rPr>
          <w:del w:id="337" w:author="Hein Monika" w:date="2025-08-01T11:47:00Z"/>
          <w:rFonts w:asciiTheme="minorHAnsi" w:hAnsiTheme="minorHAnsi" w:cstheme="minorHAnsi"/>
          <w:sz w:val="20"/>
          <w:szCs w:val="20"/>
          <w:rPrChange w:id="338" w:author="Wawrowski Maciej" w:date="2025-08-08T07:50:00Z">
            <w:rPr>
              <w:del w:id="339" w:author="Hein Monika" w:date="2025-08-01T11:47:00Z"/>
              <w:rFonts w:asciiTheme="minorHAnsi" w:hAnsiTheme="minorHAnsi" w:cstheme="minorHAnsi"/>
              <w:sz w:val="20"/>
              <w:szCs w:val="20"/>
            </w:rPr>
          </w:rPrChange>
        </w:rPr>
      </w:pPr>
      <w:del w:id="340" w:author="Hein Monika" w:date="2025-08-01T11:47:00Z">
        <w:r w:rsidRPr="00765E35" w:rsidDel="00D71499">
          <w:rPr>
            <w:rFonts w:asciiTheme="minorHAnsi" w:hAnsiTheme="minorHAnsi" w:cstheme="minorHAnsi"/>
            <w:sz w:val="20"/>
            <w:szCs w:val="20"/>
            <w:rPrChange w:id="341" w:author="Wawrowski Maciej" w:date="2025-08-08T07:50:00Z">
              <w:rPr>
                <w:rFonts w:asciiTheme="minorHAnsi" w:hAnsiTheme="minorHAnsi" w:cstheme="minorHAnsi"/>
                <w:sz w:val="20"/>
                <w:szCs w:val="20"/>
                <w:highlight w:val="green"/>
              </w:rPr>
            </w:rPrChange>
          </w:rPr>
          <w:delText>…………………………………………………………………………………………/</w:delText>
        </w:r>
        <w:r w:rsidRPr="00765E35" w:rsidDel="00D71499">
          <w:rPr>
            <w:rFonts w:asciiTheme="minorHAnsi" w:hAnsiTheme="minorHAnsi" w:cstheme="minorHAnsi"/>
            <w:b/>
            <w:sz w:val="20"/>
            <w:szCs w:val="20"/>
            <w:rPrChange w:id="342" w:author="Wawrowski Maciej" w:date="2025-08-08T07:50:00Z">
              <w:rPr>
                <w:rFonts w:asciiTheme="minorHAnsi" w:hAnsiTheme="minorHAnsi" w:cstheme="minorHAnsi"/>
                <w:b/>
                <w:sz w:val="20"/>
                <w:szCs w:val="20"/>
                <w:highlight w:val="green"/>
              </w:rPr>
            </w:rPrChange>
          </w:rPr>
          <w:delText>brak odstępstw</w:delText>
        </w:r>
        <w:r w:rsidRPr="00765E35" w:rsidDel="00D71499">
          <w:rPr>
            <w:rFonts w:asciiTheme="minorHAnsi" w:hAnsiTheme="minorHAnsi" w:cstheme="minorHAnsi"/>
            <w:sz w:val="20"/>
            <w:szCs w:val="20"/>
            <w:rPrChange w:id="343" w:author="Wawrowski Maciej" w:date="2025-08-08T07:50:00Z">
              <w:rPr>
                <w:rFonts w:asciiTheme="minorHAnsi" w:hAnsiTheme="minorHAnsi" w:cstheme="minorHAnsi"/>
                <w:sz w:val="20"/>
                <w:szCs w:val="20"/>
                <w:highlight w:val="green"/>
              </w:rPr>
            </w:rPrChange>
          </w:rPr>
          <w:delText>.</w:delText>
        </w:r>
      </w:del>
    </w:p>
    <w:p w14:paraId="08530BD7" w14:textId="5E6F3CC3" w:rsidR="00FD522B" w:rsidRPr="00765E35" w:rsidRDefault="00FD522B" w:rsidP="00FD5853">
      <w:pPr>
        <w:pStyle w:val="Akapitzlist"/>
        <w:numPr>
          <w:ilvl w:val="0"/>
          <w:numId w:val="6"/>
        </w:numPr>
        <w:spacing w:after="120"/>
        <w:ind w:left="284" w:hanging="284"/>
        <w:contextualSpacing w:val="0"/>
        <w:rPr>
          <w:rFonts w:asciiTheme="minorHAnsi" w:hAnsiTheme="minorHAnsi" w:cstheme="minorHAnsi"/>
          <w:sz w:val="20"/>
          <w:szCs w:val="20"/>
          <w:lang w:eastAsia="en-US"/>
          <w:rPrChange w:id="344"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345" w:author="Wawrowski Maciej" w:date="2025-08-08T07:50:00Z">
            <w:rPr>
              <w:rFonts w:asciiTheme="minorHAnsi" w:hAnsiTheme="minorHAnsi" w:cstheme="minorHAnsi"/>
              <w:sz w:val="20"/>
              <w:szCs w:val="20"/>
              <w:lang w:eastAsia="en-US"/>
            </w:rPr>
          </w:rPrChange>
        </w:rPr>
        <w:t xml:space="preserve">Strony postanawiają, że wszystkie materiały powstające w wyniku realizacji zamówienia </w:t>
      </w:r>
      <w:r w:rsidR="002F0EA3" w:rsidRPr="00765E35">
        <w:rPr>
          <w:rFonts w:asciiTheme="minorHAnsi" w:hAnsiTheme="minorHAnsi" w:cstheme="minorHAnsi"/>
          <w:sz w:val="20"/>
          <w:szCs w:val="20"/>
          <w:lang w:eastAsia="en-US"/>
          <w:rPrChange w:id="346" w:author="Wawrowski Maciej" w:date="2025-08-08T07:50:00Z">
            <w:rPr>
              <w:rFonts w:asciiTheme="minorHAnsi" w:hAnsiTheme="minorHAnsi" w:cstheme="minorHAnsi"/>
              <w:sz w:val="20"/>
              <w:szCs w:val="20"/>
              <w:lang w:eastAsia="en-US"/>
            </w:rPr>
          </w:rPrChange>
        </w:rPr>
        <w:t>stanowią o</w:t>
      </w:r>
      <w:r w:rsidRPr="00765E35">
        <w:rPr>
          <w:rFonts w:asciiTheme="minorHAnsi" w:hAnsiTheme="minorHAnsi" w:cstheme="minorHAnsi"/>
          <w:sz w:val="20"/>
          <w:szCs w:val="20"/>
          <w:lang w:eastAsia="en-US"/>
          <w:rPrChange w:id="347" w:author="Wawrowski Maciej" w:date="2025-08-08T07:50:00Z">
            <w:rPr>
              <w:rFonts w:asciiTheme="minorHAnsi" w:hAnsiTheme="minorHAnsi" w:cstheme="minorHAnsi"/>
              <w:sz w:val="20"/>
              <w:szCs w:val="20"/>
              <w:lang w:eastAsia="en-US"/>
            </w:rPr>
          </w:rPrChange>
        </w:rPr>
        <w:t>dpady, których wytwórcą jest Wykonawca/Podwykonawca,</w:t>
      </w:r>
    </w:p>
    <w:p w14:paraId="32F9A42E" w14:textId="57011690" w:rsidR="00FD522B" w:rsidRPr="00765E35" w:rsidDel="00D54634" w:rsidRDefault="00FD522B" w:rsidP="00FD5853">
      <w:pPr>
        <w:pStyle w:val="Akapitzlist"/>
        <w:spacing w:after="120"/>
        <w:ind w:left="284"/>
        <w:contextualSpacing w:val="0"/>
        <w:rPr>
          <w:del w:id="348" w:author="Wawrowski Maciej" w:date="2025-08-06T14:06:00Z"/>
          <w:rFonts w:asciiTheme="minorHAnsi" w:hAnsiTheme="minorHAnsi" w:cstheme="minorHAnsi"/>
          <w:i/>
          <w:sz w:val="20"/>
          <w:szCs w:val="20"/>
          <w:lang w:eastAsia="en-US"/>
          <w:rPrChange w:id="349" w:author="Wawrowski Maciej" w:date="2025-08-08T07:50:00Z">
            <w:rPr>
              <w:del w:id="350" w:author="Wawrowski Maciej" w:date="2025-08-06T14:06:00Z"/>
              <w:rFonts w:asciiTheme="minorHAnsi" w:hAnsiTheme="minorHAnsi" w:cstheme="minorHAnsi"/>
              <w:i/>
              <w:sz w:val="20"/>
              <w:szCs w:val="20"/>
              <w:lang w:eastAsia="en-US"/>
            </w:rPr>
          </w:rPrChange>
        </w:rPr>
      </w:pPr>
      <w:del w:id="351" w:author="Wawrowski Maciej" w:date="2025-08-06T14:06:00Z">
        <w:r w:rsidRPr="00765E35" w:rsidDel="00D54634">
          <w:rPr>
            <w:rFonts w:asciiTheme="minorHAnsi" w:hAnsiTheme="minorHAnsi" w:cstheme="minorHAnsi"/>
            <w:i/>
            <w:sz w:val="20"/>
            <w:szCs w:val="20"/>
            <w:lang w:eastAsia="en-US"/>
            <w:rPrChange w:id="352" w:author="Wawrowski Maciej" w:date="2025-08-08T07:50:00Z">
              <w:rPr>
                <w:rFonts w:asciiTheme="minorHAnsi" w:hAnsiTheme="minorHAnsi" w:cstheme="minorHAnsi"/>
                <w:i/>
                <w:sz w:val="20"/>
                <w:szCs w:val="20"/>
                <w:lang w:eastAsia="en-US"/>
              </w:rPr>
            </w:rPrChange>
          </w:rPr>
          <w:delText>alternatywnie:</w:delText>
        </w:r>
      </w:del>
    </w:p>
    <w:p w14:paraId="145637E6" w14:textId="00015FCA" w:rsidR="00FD522B" w:rsidRPr="00765E35" w:rsidDel="00D54634" w:rsidRDefault="00FD522B" w:rsidP="00FD5853">
      <w:pPr>
        <w:pStyle w:val="Akapitzlist"/>
        <w:spacing w:after="120"/>
        <w:ind w:left="284"/>
        <w:contextualSpacing w:val="0"/>
        <w:rPr>
          <w:del w:id="353" w:author="Wawrowski Maciej" w:date="2025-08-06T14:06:00Z"/>
          <w:rFonts w:asciiTheme="minorHAnsi" w:hAnsiTheme="minorHAnsi" w:cstheme="minorHAnsi"/>
          <w:sz w:val="20"/>
          <w:szCs w:val="20"/>
          <w:lang w:eastAsia="en-US"/>
          <w:rPrChange w:id="354" w:author="Wawrowski Maciej" w:date="2025-08-08T07:50:00Z">
            <w:rPr>
              <w:del w:id="355" w:author="Wawrowski Maciej" w:date="2025-08-06T14:06:00Z"/>
              <w:rFonts w:asciiTheme="minorHAnsi" w:hAnsiTheme="minorHAnsi" w:cstheme="minorHAnsi"/>
              <w:sz w:val="20"/>
              <w:szCs w:val="20"/>
              <w:lang w:eastAsia="en-US"/>
            </w:rPr>
          </w:rPrChange>
        </w:rPr>
      </w:pPr>
      <w:del w:id="356" w:author="Wawrowski Maciej" w:date="2025-08-06T14:06:00Z">
        <w:r w:rsidRPr="00765E35" w:rsidDel="00D54634">
          <w:rPr>
            <w:rFonts w:asciiTheme="minorHAnsi" w:hAnsiTheme="minorHAnsi" w:cstheme="minorHAnsi"/>
            <w:sz w:val="20"/>
            <w:szCs w:val="20"/>
            <w:lang w:eastAsia="en-US"/>
            <w:rPrChange w:id="357" w:author="Wawrowski Maciej" w:date="2025-08-08T07:50:00Z">
              <w:rPr>
                <w:rFonts w:asciiTheme="minorHAnsi" w:hAnsiTheme="minorHAnsi" w:cstheme="minorHAnsi"/>
                <w:sz w:val="20"/>
                <w:szCs w:val="20"/>
                <w:lang w:eastAsia="en-US"/>
              </w:rPr>
            </w:rPrChange>
          </w:rPr>
          <w:delText xml:space="preserve">Strony postanawiają, że wszystkie materiały powstające w wyniku realizacji zamówienia, z wyłączeniem elementów demontowanych opisanych w ust. </w:delText>
        </w:r>
        <w:r w:rsidR="008231C9" w:rsidRPr="00765E35" w:rsidDel="00D54634">
          <w:rPr>
            <w:rFonts w:asciiTheme="minorHAnsi" w:hAnsiTheme="minorHAnsi" w:cstheme="minorHAnsi"/>
            <w:sz w:val="20"/>
            <w:szCs w:val="20"/>
            <w:lang w:eastAsia="en-US"/>
            <w:rPrChange w:id="358" w:author="Wawrowski Maciej" w:date="2025-08-08T07:50:00Z">
              <w:rPr>
                <w:rFonts w:asciiTheme="minorHAnsi" w:hAnsiTheme="minorHAnsi" w:cstheme="minorHAnsi"/>
                <w:sz w:val="20"/>
                <w:szCs w:val="20"/>
                <w:lang w:eastAsia="en-US"/>
              </w:rPr>
            </w:rPrChange>
          </w:rPr>
          <w:delText>10</w:delText>
        </w:r>
        <w:r w:rsidR="002F0EA3" w:rsidRPr="00765E35" w:rsidDel="00D54634">
          <w:rPr>
            <w:rFonts w:asciiTheme="minorHAnsi" w:hAnsiTheme="minorHAnsi" w:cstheme="minorHAnsi"/>
            <w:sz w:val="20"/>
            <w:szCs w:val="20"/>
            <w:lang w:eastAsia="en-US"/>
            <w:rPrChange w:id="359" w:author="Wawrowski Maciej" w:date="2025-08-08T07:50:00Z">
              <w:rPr>
                <w:rFonts w:asciiTheme="minorHAnsi" w:hAnsiTheme="minorHAnsi" w:cstheme="minorHAnsi"/>
                <w:sz w:val="20"/>
                <w:szCs w:val="20"/>
                <w:lang w:eastAsia="en-US"/>
              </w:rPr>
            </w:rPrChange>
          </w:rPr>
          <w:delText>, stanowią o</w:delText>
        </w:r>
        <w:r w:rsidRPr="00765E35" w:rsidDel="00D54634">
          <w:rPr>
            <w:rFonts w:asciiTheme="minorHAnsi" w:hAnsiTheme="minorHAnsi" w:cstheme="minorHAnsi"/>
            <w:sz w:val="20"/>
            <w:szCs w:val="20"/>
            <w:lang w:eastAsia="en-US"/>
            <w:rPrChange w:id="360" w:author="Wawrowski Maciej" w:date="2025-08-08T07:50:00Z">
              <w:rPr>
                <w:rFonts w:asciiTheme="minorHAnsi" w:hAnsiTheme="minorHAnsi" w:cstheme="minorHAnsi"/>
                <w:sz w:val="20"/>
                <w:szCs w:val="20"/>
                <w:lang w:eastAsia="en-US"/>
              </w:rPr>
            </w:rPrChange>
          </w:rPr>
          <w:delText>dpady, których wytwórcą jest Wykonawca/Podwykonawca</w:delText>
        </w:r>
        <w:r w:rsidR="002F0EA3" w:rsidRPr="00765E35" w:rsidDel="00D54634">
          <w:rPr>
            <w:rFonts w:asciiTheme="minorHAnsi" w:hAnsiTheme="minorHAnsi" w:cstheme="minorHAnsi"/>
            <w:sz w:val="20"/>
            <w:szCs w:val="20"/>
            <w:lang w:eastAsia="en-US"/>
            <w:rPrChange w:id="361" w:author="Wawrowski Maciej" w:date="2025-08-08T07:50:00Z">
              <w:rPr>
                <w:rFonts w:asciiTheme="minorHAnsi" w:hAnsiTheme="minorHAnsi" w:cstheme="minorHAnsi"/>
                <w:sz w:val="20"/>
                <w:szCs w:val="20"/>
                <w:lang w:eastAsia="en-US"/>
              </w:rPr>
            </w:rPrChange>
          </w:rPr>
          <w:delText xml:space="preserve"> (dalej „Odpady”)</w:delText>
        </w:r>
        <w:r w:rsidRPr="00765E35" w:rsidDel="00D54634">
          <w:rPr>
            <w:rFonts w:asciiTheme="minorHAnsi" w:hAnsiTheme="minorHAnsi" w:cstheme="minorHAnsi"/>
            <w:sz w:val="20"/>
            <w:szCs w:val="20"/>
            <w:lang w:eastAsia="en-US"/>
            <w:rPrChange w:id="362" w:author="Wawrowski Maciej" w:date="2025-08-08T07:50:00Z">
              <w:rPr>
                <w:rFonts w:asciiTheme="minorHAnsi" w:hAnsiTheme="minorHAnsi" w:cstheme="minorHAnsi"/>
                <w:sz w:val="20"/>
                <w:szCs w:val="20"/>
                <w:lang w:eastAsia="en-US"/>
              </w:rPr>
            </w:rPrChange>
          </w:rPr>
          <w:delText>,</w:delText>
        </w:r>
      </w:del>
    </w:p>
    <w:p w14:paraId="4AAB1F83" w14:textId="7923D02A" w:rsidR="00FD522B" w:rsidRPr="00765E35" w:rsidRDefault="00FD522B" w:rsidP="00FD522B">
      <w:pPr>
        <w:pStyle w:val="Akapitzlist"/>
        <w:numPr>
          <w:ilvl w:val="0"/>
          <w:numId w:val="6"/>
        </w:numPr>
        <w:spacing w:before="0" w:after="120"/>
        <w:ind w:left="284" w:hanging="284"/>
        <w:contextualSpacing w:val="0"/>
        <w:rPr>
          <w:rFonts w:asciiTheme="minorHAnsi" w:hAnsiTheme="minorHAnsi" w:cstheme="minorHAnsi"/>
          <w:sz w:val="20"/>
          <w:szCs w:val="20"/>
          <w:lang w:eastAsia="en-US"/>
          <w:rPrChange w:id="363"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364" w:author="Wawrowski Maciej" w:date="2025-08-08T07:50:00Z">
            <w:rPr>
              <w:rFonts w:asciiTheme="minorHAnsi" w:hAnsiTheme="minorHAnsi" w:cstheme="minorHAnsi"/>
              <w:sz w:val="20"/>
              <w:szCs w:val="20"/>
              <w:lang w:eastAsia="en-US"/>
            </w:rPr>
          </w:rPrChange>
        </w:rPr>
        <w:t xml:space="preserve">Wykonawca/Podwykonawca, w porozumieniu z Zamawiającym, przekaże </w:t>
      </w:r>
      <w:r w:rsidR="002F0EA3" w:rsidRPr="00765E35">
        <w:rPr>
          <w:rFonts w:asciiTheme="minorHAnsi" w:hAnsiTheme="minorHAnsi" w:cstheme="minorHAnsi"/>
          <w:sz w:val="20"/>
          <w:szCs w:val="20"/>
          <w:lang w:eastAsia="en-US"/>
          <w:rPrChange w:id="365" w:author="Wawrowski Maciej" w:date="2025-08-08T07:50:00Z">
            <w:rPr>
              <w:rFonts w:asciiTheme="minorHAnsi" w:hAnsiTheme="minorHAnsi" w:cstheme="minorHAnsi"/>
              <w:sz w:val="20"/>
              <w:szCs w:val="20"/>
              <w:lang w:eastAsia="en-US"/>
            </w:rPr>
          </w:rPrChange>
        </w:rPr>
        <w:t xml:space="preserve">ustalone między Stronami </w:t>
      </w:r>
      <w:r w:rsidRPr="00765E35">
        <w:rPr>
          <w:rFonts w:asciiTheme="minorHAnsi" w:hAnsiTheme="minorHAnsi" w:cstheme="minorHAnsi"/>
          <w:sz w:val="20"/>
          <w:szCs w:val="20"/>
          <w:lang w:eastAsia="en-US"/>
          <w:rPrChange w:id="366" w:author="Wawrowski Maciej" w:date="2025-08-08T07:50:00Z">
            <w:rPr>
              <w:rFonts w:asciiTheme="minorHAnsi" w:hAnsiTheme="minorHAnsi" w:cstheme="minorHAnsi"/>
              <w:sz w:val="20"/>
              <w:szCs w:val="20"/>
              <w:lang w:eastAsia="en-US"/>
            </w:rPr>
          </w:rPrChange>
        </w:rPr>
        <w:t>demontowane elementy</w:t>
      </w:r>
      <w:r w:rsidR="002F0EA3" w:rsidRPr="00765E35">
        <w:rPr>
          <w:rFonts w:asciiTheme="minorHAnsi" w:hAnsiTheme="minorHAnsi" w:cstheme="minorHAnsi"/>
          <w:sz w:val="20"/>
          <w:szCs w:val="20"/>
          <w:lang w:eastAsia="en-US"/>
          <w:rPrChange w:id="367" w:author="Wawrowski Maciej" w:date="2025-08-08T07:50:00Z">
            <w:rPr>
              <w:rFonts w:asciiTheme="minorHAnsi" w:hAnsiTheme="minorHAnsi" w:cstheme="minorHAnsi"/>
              <w:sz w:val="20"/>
              <w:szCs w:val="20"/>
              <w:lang w:eastAsia="en-US"/>
            </w:rPr>
          </w:rPrChange>
        </w:rPr>
        <w:t xml:space="preserve"> sieci </w:t>
      </w:r>
      <w:r w:rsidRPr="00765E35">
        <w:rPr>
          <w:rFonts w:asciiTheme="minorHAnsi" w:hAnsiTheme="minorHAnsi" w:cstheme="minorHAnsi"/>
          <w:sz w:val="20"/>
          <w:szCs w:val="20"/>
          <w:lang w:eastAsia="en-US"/>
          <w:rPrChange w:id="368" w:author="Wawrowski Maciej" w:date="2025-08-08T07:50:00Z">
            <w:rPr>
              <w:rFonts w:asciiTheme="minorHAnsi" w:hAnsiTheme="minorHAnsi" w:cstheme="minorHAnsi"/>
              <w:sz w:val="20"/>
              <w:szCs w:val="20"/>
              <w:lang w:eastAsia="en-US"/>
            </w:rPr>
          </w:rPrChange>
        </w:rPr>
        <w:t xml:space="preserve">do </w:t>
      </w:r>
      <w:del w:id="369" w:author="Wawrowski Maciej" w:date="2025-08-06T14:06:00Z">
        <w:r w:rsidRPr="00765E35" w:rsidDel="00D54634">
          <w:rPr>
            <w:rFonts w:asciiTheme="minorHAnsi" w:hAnsiTheme="minorHAnsi" w:cstheme="minorHAnsi"/>
            <w:sz w:val="20"/>
            <w:szCs w:val="20"/>
            <w:lang w:eastAsia="en-US"/>
            <w:rPrChange w:id="370" w:author="Wawrowski Maciej" w:date="2025-08-08T07:50:00Z">
              <w:rPr>
                <w:rFonts w:asciiTheme="minorHAnsi" w:hAnsiTheme="minorHAnsi" w:cstheme="minorHAnsi"/>
                <w:sz w:val="20"/>
                <w:szCs w:val="20"/>
                <w:lang w:eastAsia="en-US"/>
              </w:rPr>
            </w:rPrChange>
          </w:rPr>
          <w:delText xml:space="preserve">Strefy wstępnego magazynowania odpadów Zamawiającego zlokalizowanej </w:delText>
        </w:r>
        <w:r w:rsidRPr="00765E35" w:rsidDel="00D54634">
          <w:rPr>
            <w:rFonts w:asciiTheme="minorHAnsi" w:hAnsiTheme="minorHAnsi" w:cstheme="minorHAnsi"/>
            <w:sz w:val="20"/>
            <w:szCs w:val="20"/>
            <w:lang w:eastAsia="en-US"/>
            <w:rPrChange w:id="371" w:author="Wawrowski Maciej" w:date="2025-08-08T07:50:00Z">
              <w:rPr>
                <w:rFonts w:asciiTheme="minorHAnsi" w:hAnsiTheme="minorHAnsi" w:cstheme="minorHAnsi"/>
                <w:sz w:val="20"/>
                <w:szCs w:val="20"/>
                <w:highlight w:val="green"/>
                <w:lang w:eastAsia="en-US"/>
              </w:rPr>
            </w:rPrChange>
          </w:rPr>
          <w:delText>w………… przy ulicy…..……..</w:delText>
        </w:r>
        <w:r w:rsidRPr="00765E35" w:rsidDel="00D54634">
          <w:rPr>
            <w:rFonts w:asciiTheme="minorHAnsi" w:hAnsiTheme="minorHAnsi" w:cstheme="minorHAnsi"/>
            <w:sz w:val="20"/>
            <w:szCs w:val="20"/>
            <w:lang w:eastAsia="en-US"/>
            <w:rPrChange w:id="372" w:author="Wawrowski Maciej" w:date="2025-08-08T07:50:00Z">
              <w:rPr>
                <w:rFonts w:asciiTheme="minorHAnsi" w:hAnsiTheme="minorHAnsi" w:cstheme="minorHAnsi"/>
                <w:sz w:val="20"/>
                <w:szCs w:val="20"/>
                <w:lang w:eastAsia="en-US"/>
              </w:rPr>
            </w:rPrChange>
          </w:rPr>
          <w:delText xml:space="preserve"> j</w:delText>
        </w:r>
        <w:r w:rsidR="002F0EA3" w:rsidRPr="00765E35" w:rsidDel="00D54634">
          <w:rPr>
            <w:rFonts w:asciiTheme="minorHAnsi" w:hAnsiTheme="minorHAnsi" w:cstheme="minorHAnsi"/>
            <w:sz w:val="20"/>
            <w:szCs w:val="20"/>
            <w:lang w:eastAsia="en-US"/>
            <w:rPrChange w:id="373" w:author="Wawrowski Maciej" w:date="2025-08-08T07:50:00Z">
              <w:rPr>
                <w:rFonts w:asciiTheme="minorHAnsi" w:hAnsiTheme="minorHAnsi" w:cstheme="minorHAnsi"/>
                <w:sz w:val="20"/>
                <w:szCs w:val="20"/>
                <w:lang w:eastAsia="en-US"/>
              </w:rPr>
            </w:rPrChange>
          </w:rPr>
          <w:delText>ako m</w:delText>
        </w:r>
        <w:r w:rsidRPr="00765E35" w:rsidDel="00D54634">
          <w:rPr>
            <w:rFonts w:asciiTheme="minorHAnsi" w:hAnsiTheme="minorHAnsi" w:cstheme="minorHAnsi"/>
            <w:sz w:val="20"/>
            <w:szCs w:val="20"/>
            <w:lang w:eastAsia="en-US"/>
            <w:rPrChange w:id="374" w:author="Wawrowski Maciej" w:date="2025-08-08T07:50:00Z">
              <w:rPr>
                <w:rFonts w:asciiTheme="minorHAnsi" w:hAnsiTheme="minorHAnsi" w:cstheme="minorHAnsi"/>
                <w:sz w:val="20"/>
                <w:szCs w:val="20"/>
                <w:lang w:eastAsia="en-US"/>
              </w:rPr>
            </w:rPrChange>
          </w:rPr>
          <w:delText>ateriały z demontażu, celem dalszego wykorzystania. Zamawiający gwarantuje sobie możliwość powtórnej weryfikac</w:delText>
        </w:r>
        <w:r w:rsidR="002F0EA3" w:rsidRPr="00765E35" w:rsidDel="00D54634">
          <w:rPr>
            <w:rFonts w:asciiTheme="minorHAnsi" w:hAnsiTheme="minorHAnsi" w:cstheme="minorHAnsi"/>
            <w:sz w:val="20"/>
            <w:szCs w:val="20"/>
            <w:lang w:eastAsia="en-US"/>
            <w:rPrChange w:id="375" w:author="Wawrowski Maciej" w:date="2025-08-08T07:50:00Z">
              <w:rPr>
                <w:rFonts w:asciiTheme="minorHAnsi" w:hAnsiTheme="minorHAnsi" w:cstheme="minorHAnsi"/>
                <w:sz w:val="20"/>
                <w:szCs w:val="20"/>
                <w:lang w:eastAsia="en-US"/>
              </w:rPr>
            </w:rPrChange>
          </w:rPr>
          <w:delText>ji i zmiany wskazanych powyżej m</w:delText>
        </w:r>
        <w:r w:rsidRPr="00765E35" w:rsidDel="00D54634">
          <w:rPr>
            <w:rFonts w:asciiTheme="minorHAnsi" w:hAnsiTheme="minorHAnsi" w:cstheme="minorHAnsi"/>
            <w:sz w:val="20"/>
            <w:szCs w:val="20"/>
            <w:lang w:eastAsia="en-US"/>
            <w:rPrChange w:id="376" w:author="Wawrowski Maciej" w:date="2025-08-08T07:50:00Z">
              <w:rPr>
                <w:rFonts w:asciiTheme="minorHAnsi" w:hAnsiTheme="minorHAnsi" w:cstheme="minorHAnsi"/>
                <w:sz w:val="20"/>
                <w:szCs w:val="20"/>
                <w:lang w:eastAsia="en-US"/>
              </w:rPr>
            </w:rPrChange>
          </w:rPr>
          <w:delText>ateriałów z demontażu w trakcie realizacji zamówienia.</w:delText>
        </w:r>
      </w:del>
      <w:ins w:id="377" w:author="Wawrowski Maciej" w:date="2025-08-06T14:06:00Z">
        <w:r w:rsidR="00D54634" w:rsidRPr="00765E35">
          <w:rPr>
            <w:rFonts w:asciiTheme="minorHAnsi" w:hAnsiTheme="minorHAnsi" w:cstheme="minorHAnsi"/>
            <w:sz w:val="20"/>
            <w:szCs w:val="20"/>
            <w:lang w:eastAsia="en-US"/>
            <w:rPrChange w:id="378" w:author="Wawrowski Maciej" w:date="2025-08-08T07:50:00Z">
              <w:rPr>
                <w:rFonts w:asciiTheme="minorHAnsi" w:hAnsiTheme="minorHAnsi" w:cstheme="minorHAnsi"/>
                <w:sz w:val="20"/>
                <w:szCs w:val="20"/>
                <w:lang w:eastAsia="en-US"/>
              </w:rPr>
            </w:rPrChange>
          </w:rPr>
          <w:t>dem</w:t>
        </w:r>
      </w:ins>
      <w:ins w:id="379" w:author="Wawrowski Maciej" w:date="2025-08-06T14:07:00Z">
        <w:r w:rsidR="00D54634" w:rsidRPr="00765E35">
          <w:rPr>
            <w:rFonts w:asciiTheme="minorHAnsi" w:hAnsiTheme="minorHAnsi" w:cstheme="minorHAnsi"/>
            <w:sz w:val="20"/>
            <w:szCs w:val="20"/>
            <w:lang w:eastAsia="en-US"/>
            <w:rPrChange w:id="380" w:author="Wawrowski Maciej" w:date="2025-08-08T07:50:00Z">
              <w:rPr>
                <w:rFonts w:asciiTheme="minorHAnsi" w:hAnsiTheme="minorHAnsi" w:cstheme="minorHAnsi"/>
                <w:sz w:val="20"/>
                <w:szCs w:val="20"/>
                <w:lang w:eastAsia="en-US"/>
              </w:rPr>
            </w:rPrChange>
          </w:rPr>
          <w:t>ontażu.</w:t>
        </w:r>
      </w:ins>
    </w:p>
    <w:p w14:paraId="21E4BDD5" w14:textId="080CA6D9" w:rsidR="00FD522B" w:rsidRPr="00765E35" w:rsidRDefault="00FD522B" w:rsidP="00FD522B">
      <w:pPr>
        <w:pStyle w:val="Akapitzlist"/>
        <w:numPr>
          <w:ilvl w:val="0"/>
          <w:numId w:val="6"/>
        </w:numPr>
        <w:spacing w:before="0" w:after="120"/>
        <w:ind w:left="284" w:hanging="284"/>
        <w:contextualSpacing w:val="0"/>
        <w:rPr>
          <w:rFonts w:asciiTheme="minorHAnsi" w:hAnsiTheme="minorHAnsi" w:cstheme="minorHAnsi"/>
          <w:sz w:val="20"/>
          <w:szCs w:val="20"/>
          <w:lang w:eastAsia="en-US"/>
          <w:rPrChange w:id="381"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sz w:val="20"/>
          <w:szCs w:val="20"/>
          <w:lang w:eastAsia="en-US"/>
          <w:rPrChange w:id="382" w:author="Wawrowski Maciej" w:date="2025-08-08T07:50:00Z">
            <w:rPr>
              <w:rFonts w:asciiTheme="minorHAnsi" w:hAnsiTheme="minorHAnsi" w:cstheme="minorHAnsi"/>
              <w:sz w:val="20"/>
              <w:szCs w:val="20"/>
              <w:lang w:eastAsia="en-US"/>
            </w:rPr>
          </w:rPrChange>
        </w:rPr>
        <w:t>W przypadku rozbieżności co do ilości i rodzaju odebranego Odpadu</w:t>
      </w:r>
      <w:r w:rsidR="00392D70" w:rsidRPr="00765E35">
        <w:rPr>
          <w:rFonts w:asciiTheme="minorHAnsi" w:hAnsiTheme="minorHAnsi" w:cstheme="minorHAnsi"/>
          <w:sz w:val="20"/>
          <w:szCs w:val="20"/>
          <w:lang w:eastAsia="en-US"/>
          <w:rPrChange w:id="383" w:author="Wawrowski Maciej" w:date="2025-08-08T07:50:00Z">
            <w:rPr>
              <w:rFonts w:asciiTheme="minorHAnsi" w:hAnsiTheme="minorHAnsi" w:cstheme="minorHAnsi"/>
              <w:sz w:val="20"/>
              <w:szCs w:val="20"/>
              <w:lang w:eastAsia="en-US"/>
            </w:rPr>
          </w:rPrChange>
        </w:rPr>
        <w:t>,</w:t>
      </w:r>
      <w:r w:rsidRPr="00765E35">
        <w:rPr>
          <w:rFonts w:asciiTheme="minorHAnsi" w:hAnsiTheme="minorHAnsi" w:cstheme="minorHAnsi"/>
          <w:sz w:val="20"/>
          <w:szCs w:val="20"/>
          <w:lang w:eastAsia="en-US"/>
          <w:rPrChange w:id="384" w:author="Wawrowski Maciej" w:date="2025-08-08T07:50:00Z">
            <w:rPr>
              <w:rFonts w:asciiTheme="minorHAnsi" w:hAnsiTheme="minorHAnsi" w:cstheme="minorHAnsi"/>
              <w:sz w:val="20"/>
              <w:szCs w:val="20"/>
              <w:lang w:eastAsia="en-US"/>
            </w:rPr>
          </w:rPrChange>
        </w:rPr>
        <w:t xml:space="preserve"> w stosunku do danych zawartych w karcie przekazania odpadu sporządzon</w:t>
      </w:r>
      <w:r w:rsidR="00392D70" w:rsidRPr="00765E35">
        <w:rPr>
          <w:rFonts w:asciiTheme="minorHAnsi" w:hAnsiTheme="minorHAnsi" w:cstheme="minorHAnsi"/>
          <w:sz w:val="20"/>
          <w:szCs w:val="20"/>
          <w:lang w:eastAsia="en-US"/>
          <w:rPrChange w:id="385" w:author="Wawrowski Maciej" w:date="2025-08-08T07:50:00Z">
            <w:rPr>
              <w:rFonts w:asciiTheme="minorHAnsi" w:hAnsiTheme="minorHAnsi" w:cstheme="minorHAnsi"/>
              <w:sz w:val="20"/>
              <w:szCs w:val="20"/>
              <w:lang w:eastAsia="en-US"/>
            </w:rPr>
          </w:rPrChange>
        </w:rPr>
        <w:t>ej</w:t>
      </w:r>
      <w:r w:rsidRPr="00765E35">
        <w:rPr>
          <w:rFonts w:asciiTheme="minorHAnsi" w:hAnsiTheme="minorHAnsi" w:cstheme="minorHAnsi"/>
          <w:sz w:val="20"/>
          <w:szCs w:val="20"/>
          <w:lang w:eastAsia="en-US"/>
          <w:rPrChange w:id="386" w:author="Wawrowski Maciej" w:date="2025-08-08T07:50:00Z">
            <w:rPr>
              <w:rFonts w:asciiTheme="minorHAnsi" w:hAnsiTheme="minorHAnsi" w:cstheme="minorHAnsi"/>
              <w:sz w:val="20"/>
              <w:szCs w:val="20"/>
              <w:lang w:eastAsia="en-US"/>
            </w:rPr>
          </w:rPrChange>
        </w:rPr>
        <w:t xml:space="preserve"> przez </w:t>
      </w:r>
      <w:r w:rsidR="002F0EA3" w:rsidRPr="00765E35">
        <w:rPr>
          <w:rFonts w:asciiTheme="minorHAnsi" w:hAnsiTheme="minorHAnsi" w:cstheme="minorHAnsi"/>
          <w:sz w:val="20"/>
          <w:szCs w:val="20"/>
          <w:lang w:eastAsia="en-US"/>
          <w:rPrChange w:id="387" w:author="Wawrowski Maciej" w:date="2025-08-08T07:50:00Z">
            <w:rPr>
              <w:rFonts w:asciiTheme="minorHAnsi" w:hAnsiTheme="minorHAnsi" w:cstheme="minorHAnsi"/>
              <w:sz w:val="20"/>
              <w:szCs w:val="20"/>
              <w:lang w:eastAsia="en-US"/>
            </w:rPr>
          </w:rPrChange>
        </w:rPr>
        <w:t>Zamawiającego</w:t>
      </w:r>
      <w:r w:rsidRPr="00765E35">
        <w:rPr>
          <w:rFonts w:asciiTheme="minorHAnsi" w:hAnsiTheme="minorHAnsi" w:cstheme="minorHAnsi"/>
          <w:sz w:val="20"/>
          <w:szCs w:val="20"/>
          <w:lang w:eastAsia="en-US"/>
          <w:rPrChange w:id="388" w:author="Wawrowski Maciej" w:date="2025-08-08T07:50:00Z">
            <w:rPr>
              <w:rFonts w:asciiTheme="minorHAnsi" w:hAnsiTheme="minorHAnsi" w:cstheme="minorHAnsi"/>
              <w:sz w:val="20"/>
              <w:szCs w:val="20"/>
              <w:lang w:eastAsia="en-US"/>
            </w:rPr>
          </w:rPrChange>
        </w:rPr>
        <w:t xml:space="preserve">, </w:t>
      </w:r>
      <w:r w:rsidR="002F0EA3" w:rsidRPr="00765E35">
        <w:rPr>
          <w:rFonts w:asciiTheme="minorHAnsi" w:hAnsiTheme="minorHAnsi" w:cstheme="minorHAnsi"/>
          <w:sz w:val="20"/>
          <w:szCs w:val="20"/>
          <w:lang w:eastAsia="en-US"/>
          <w:rPrChange w:id="389" w:author="Wawrowski Maciej" w:date="2025-08-08T07:50:00Z">
            <w:rPr>
              <w:rFonts w:asciiTheme="minorHAnsi" w:hAnsiTheme="minorHAnsi" w:cstheme="minorHAnsi"/>
              <w:sz w:val="20"/>
              <w:szCs w:val="20"/>
              <w:lang w:eastAsia="en-US"/>
            </w:rPr>
          </w:rPrChange>
        </w:rPr>
        <w:t xml:space="preserve">Wykonawca </w:t>
      </w:r>
      <w:r w:rsidRPr="00765E35">
        <w:rPr>
          <w:rFonts w:asciiTheme="minorHAnsi" w:hAnsiTheme="minorHAnsi" w:cstheme="minorHAnsi"/>
          <w:sz w:val="20"/>
          <w:szCs w:val="20"/>
          <w:lang w:eastAsia="en-US"/>
          <w:rPrChange w:id="390" w:author="Wawrowski Maciej" w:date="2025-08-08T07:50:00Z">
            <w:rPr>
              <w:rFonts w:asciiTheme="minorHAnsi" w:hAnsiTheme="minorHAnsi" w:cstheme="minorHAnsi"/>
              <w:sz w:val="20"/>
              <w:szCs w:val="20"/>
              <w:lang w:eastAsia="en-US"/>
            </w:rPr>
          </w:rPrChange>
        </w:rPr>
        <w:t xml:space="preserve">niezwłocznie poinformuje </w:t>
      </w:r>
      <w:r w:rsidR="002F0EA3" w:rsidRPr="00765E35">
        <w:rPr>
          <w:rFonts w:asciiTheme="minorHAnsi" w:hAnsiTheme="minorHAnsi" w:cstheme="minorHAnsi"/>
          <w:sz w:val="20"/>
          <w:szCs w:val="20"/>
          <w:lang w:eastAsia="en-US"/>
          <w:rPrChange w:id="391" w:author="Wawrowski Maciej" w:date="2025-08-08T07:50:00Z">
            <w:rPr>
              <w:rFonts w:asciiTheme="minorHAnsi" w:hAnsiTheme="minorHAnsi" w:cstheme="minorHAnsi"/>
              <w:sz w:val="20"/>
              <w:szCs w:val="20"/>
              <w:lang w:eastAsia="en-US"/>
            </w:rPr>
          </w:rPrChange>
        </w:rPr>
        <w:t>Zamawiającego</w:t>
      </w:r>
      <w:r w:rsidRPr="00765E35">
        <w:rPr>
          <w:rFonts w:asciiTheme="minorHAnsi" w:hAnsiTheme="minorHAnsi" w:cstheme="minorHAnsi"/>
          <w:sz w:val="20"/>
          <w:szCs w:val="20"/>
          <w:lang w:eastAsia="en-US"/>
          <w:rPrChange w:id="392" w:author="Wawrowski Maciej" w:date="2025-08-08T07:50:00Z">
            <w:rPr>
              <w:rFonts w:asciiTheme="minorHAnsi" w:hAnsiTheme="minorHAnsi" w:cstheme="minorHAnsi"/>
              <w:sz w:val="20"/>
              <w:szCs w:val="20"/>
              <w:lang w:eastAsia="en-US"/>
            </w:rPr>
          </w:rPrChange>
        </w:rPr>
        <w:t xml:space="preserve"> o rozbieżnościach. Następnie </w:t>
      </w:r>
      <w:r w:rsidR="002F0EA3" w:rsidRPr="00765E35">
        <w:rPr>
          <w:rFonts w:asciiTheme="minorHAnsi" w:hAnsiTheme="minorHAnsi" w:cstheme="minorHAnsi"/>
          <w:sz w:val="20"/>
          <w:szCs w:val="20"/>
          <w:lang w:eastAsia="en-US"/>
          <w:rPrChange w:id="393" w:author="Wawrowski Maciej" w:date="2025-08-08T07:50:00Z">
            <w:rPr>
              <w:rFonts w:asciiTheme="minorHAnsi" w:hAnsiTheme="minorHAnsi" w:cstheme="minorHAnsi"/>
              <w:sz w:val="20"/>
              <w:szCs w:val="20"/>
              <w:lang w:eastAsia="en-US"/>
            </w:rPr>
          </w:rPrChange>
        </w:rPr>
        <w:t>Wykonawca</w:t>
      </w:r>
      <w:r w:rsidRPr="00765E35">
        <w:rPr>
          <w:rFonts w:asciiTheme="minorHAnsi" w:hAnsiTheme="minorHAnsi" w:cstheme="minorHAnsi"/>
          <w:sz w:val="20"/>
          <w:szCs w:val="20"/>
          <w:lang w:eastAsia="en-US"/>
          <w:rPrChange w:id="394" w:author="Wawrowski Maciej" w:date="2025-08-08T07:50:00Z">
            <w:rPr>
              <w:rFonts w:asciiTheme="minorHAnsi" w:hAnsiTheme="minorHAnsi" w:cstheme="minorHAnsi"/>
              <w:sz w:val="20"/>
              <w:szCs w:val="20"/>
              <w:lang w:eastAsia="en-US"/>
            </w:rPr>
          </w:rPrChange>
        </w:rPr>
        <w:t xml:space="preserve"> sporządza dokumentację fotograficzną i przesyła ją do </w:t>
      </w:r>
      <w:r w:rsidR="002F0EA3" w:rsidRPr="00765E35">
        <w:rPr>
          <w:rFonts w:asciiTheme="minorHAnsi" w:hAnsiTheme="minorHAnsi" w:cstheme="minorHAnsi"/>
          <w:sz w:val="20"/>
          <w:szCs w:val="20"/>
          <w:lang w:eastAsia="en-US"/>
          <w:rPrChange w:id="395" w:author="Wawrowski Maciej" w:date="2025-08-08T07:50:00Z">
            <w:rPr>
              <w:rFonts w:asciiTheme="minorHAnsi" w:hAnsiTheme="minorHAnsi" w:cstheme="minorHAnsi"/>
              <w:sz w:val="20"/>
              <w:szCs w:val="20"/>
              <w:lang w:eastAsia="en-US"/>
            </w:rPr>
          </w:rPrChange>
        </w:rPr>
        <w:t>Zamawiającego</w:t>
      </w:r>
      <w:r w:rsidRPr="00765E35">
        <w:rPr>
          <w:rFonts w:asciiTheme="minorHAnsi" w:hAnsiTheme="minorHAnsi" w:cstheme="minorHAnsi"/>
          <w:sz w:val="20"/>
          <w:szCs w:val="20"/>
          <w:lang w:eastAsia="en-US"/>
          <w:rPrChange w:id="396" w:author="Wawrowski Maciej" w:date="2025-08-08T07:50:00Z">
            <w:rPr>
              <w:rFonts w:asciiTheme="minorHAnsi" w:hAnsiTheme="minorHAnsi" w:cstheme="minorHAnsi"/>
              <w:sz w:val="20"/>
              <w:szCs w:val="20"/>
              <w:lang w:eastAsia="en-US"/>
            </w:rPr>
          </w:rPrChange>
        </w:rPr>
        <w:t>, w celu wyjaśnienia rozbieżności.</w:t>
      </w:r>
    </w:p>
    <w:p w14:paraId="47675FC2" w14:textId="63ECEA59" w:rsidR="008A3C4E" w:rsidRPr="00765E35" w:rsidRDefault="008A3C4E" w:rsidP="008A3C4E">
      <w:pPr>
        <w:spacing w:after="120"/>
        <w:rPr>
          <w:rFonts w:asciiTheme="minorHAnsi" w:hAnsiTheme="minorHAnsi" w:cstheme="minorHAnsi"/>
          <w:b/>
          <w:sz w:val="20"/>
          <w:szCs w:val="20"/>
          <w:rPrChange w:id="397" w:author="Wawrowski Maciej" w:date="2025-08-08T07:50:00Z">
            <w:rPr>
              <w:rFonts w:asciiTheme="minorHAnsi" w:hAnsiTheme="minorHAnsi" w:cstheme="minorHAnsi"/>
              <w:b/>
              <w:sz w:val="20"/>
              <w:szCs w:val="20"/>
            </w:rPr>
          </w:rPrChange>
        </w:rPr>
      </w:pPr>
    </w:p>
    <w:p w14:paraId="4CEC5798" w14:textId="6DA97074" w:rsidR="008A3C4E" w:rsidRPr="00765E35" w:rsidRDefault="008A3C4E" w:rsidP="008A3C4E">
      <w:pPr>
        <w:spacing w:after="120"/>
        <w:jc w:val="center"/>
        <w:rPr>
          <w:rFonts w:asciiTheme="minorHAnsi" w:hAnsiTheme="minorHAnsi"/>
          <w:b/>
          <w:sz w:val="20"/>
          <w:rPrChange w:id="398" w:author="Wawrowski Maciej" w:date="2025-08-08T07:50:00Z">
            <w:rPr>
              <w:rFonts w:asciiTheme="minorHAnsi" w:hAnsiTheme="minorHAnsi"/>
              <w:b/>
              <w:sz w:val="20"/>
            </w:rPr>
          </w:rPrChange>
        </w:rPr>
      </w:pPr>
      <w:r w:rsidRPr="00765E35">
        <w:rPr>
          <w:rFonts w:asciiTheme="minorHAnsi" w:hAnsiTheme="minorHAnsi"/>
          <w:b/>
          <w:sz w:val="20"/>
          <w:rPrChange w:id="399" w:author="Wawrowski Maciej" w:date="2025-08-08T07:50:00Z">
            <w:rPr>
              <w:rFonts w:asciiTheme="minorHAnsi" w:hAnsiTheme="minorHAnsi"/>
              <w:b/>
              <w:sz w:val="20"/>
            </w:rPr>
          </w:rPrChange>
        </w:rPr>
        <w:t>§ 2</w:t>
      </w:r>
    </w:p>
    <w:p w14:paraId="750A03B3" w14:textId="12E7426F" w:rsidR="008A3C4E" w:rsidRPr="00765E35" w:rsidRDefault="008A3C4E" w:rsidP="008A3C4E">
      <w:pPr>
        <w:spacing w:after="120"/>
        <w:jc w:val="center"/>
        <w:rPr>
          <w:rFonts w:asciiTheme="minorHAnsi" w:hAnsiTheme="minorHAnsi"/>
          <w:b/>
          <w:sz w:val="20"/>
          <w:rPrChange w:id="400" w:author="Wawrowski Maciej" w:date="2025-08-08T07:50:00Z">
            <w:rPr>
              <w:rFonts w:asciiTheme="minorHAnsi" w:hAnsiTheme="minorHAnsi"/>
              <w:b/>
              <w:sz w:val="20"/>
            </w:rPr>
          </w:rPrChange>
        </w:rPr>
      </w:pPr>
      <w:r w:rsidRPr="00765E35">
        <w:rPr>
          <w:rFonts w:asciiTheme="minorHAnsi" w:hAnsiTheme="minorHAnsi"/>
          <w:b/>
          <w:sz w:val="20"/>
          <w:rPrChange w:id="401" w:author="Wawrowski Maciej" w:date="2025-08-08T07:50:00Z">
            <w:rPr>
              <w:rFonts w:asciiTheme="minorHAnsi" w:hAnsiTheme="minorHAnsi"/>
              <w:b/>
              <w:sz w:val="20"/>
            </w:rPr>
          </w:rPrChange>
        </w:rPr>
        <w:t>TERMIN REALIZACJI UMOWY</w:t>
      </w:r>
    </w:p>
    <w:p w14:paraId="247E9F8C" w14:textId="77777777" w:rsidR="005B402D" w:rsidRPr="00765E35" w:rsidRDefault="00171F4F" w:rsidP="00FD5853">
      <w:pPr>
        <w:widowControl w:val="0"/>
        <w:numPr>
          <w:ilvl w:val="0"/>
          <w:numId w:val="39"/>
        </w:numPr>
        <w:spacing w:before="0" w:after="120"/>
        <w:ind w:left="284" w:hanging="284"/>
        <w:jc w:val="left"/>
        <w:rPr>
          <w:rFonts w:asciiTheme="minorHAnsi" w:hAnsiTheme="minorHAnsi" w:cstheme="minorHAnsi"/>
          <w:b/>
          <w:sz w:val="20"/>
          <w:szCs w:val="20"/>
          <w:rPrChange w:id="402" w:author="Wawrowski Maciej" w:date="2025-08-08T07:50:00Z">
            <w:rPr>
              <w:rFonts w:asciiTheme="minorHAnsi" w:hAnsiTheme="minorHAnsi" w:cstheme="minorHAnsi"/>
              <w:b/>
              <w:sz w:val="20"/>
              <w:szCs w:val="20"/>
            </w:rPr>
          </w:rPrChange>
        </w:rPr>
      </w:pPr>
      <w:r w:rsidRPr="00765E35">
        <w:rPr>
          <w:rFonts w:asciiTheme="minorHAnsi" w:hAnsiTheme="minorHAnsi"/>
          <w:color w:val="000000" w:themeColor="text1"/>
          <w:sz w:val="20"/>
          <w:rPrChange w:id="403" w:author="Wawrowski Maciej" w:date="2025-08-08T07:50:00Z">
            <w:rPr>
              <w:rFonts w:asciiTheme="minorHAnsi" w:hAnsiTheme="minorHAnsi"/>
              <w:color w:val="000000" w:themeColor="text1"/>
              <w:sz w:val="20"/>
            </w:rPr>
          </w:rPrChange>
        </w:rPr>
        <w:t xml:space="preserve">Wykonawca wykona przedmiot Umowy </w:t>
      </w:r>
      <w:r w:rsidRPr="00765E35">
        <w:rPr>
          <w:rFonts w:asciiTheme="minorHAnsi" w:hAnsiTheme="minorHAnsi" w:cstheme="minorHAnsi"/>
          <w:color w:val="000000" w:themeColor="text1"/>
          <w:sz w:val="20"/>
          <w:szCs w:val="20"/>
          <w:rPrChange w:id="404" w:author="Wawrowski Maciej" w:date="2025-08-08T07:50:00Z">
            <w:rPr>
              <w:rFonts w:asciiTheme="minorHAnsi" w:hAnsiTheme="minorHAnsi" w:cstheme="minorHAnsi"/>
              <w:color w:val="000000" w:themeColor="text1"/>
              <w:sz w:val="20"/>
              <w:szCs w:val="20"/>
            </w:rPr>
          </w:rPrChange>
        </w:rPr>
        <w:t>w terminie</w:t>
      </w:r>
      <w:r w:rsidRPr="00765E35">
        <w:rPr>
          <w:rFonts w:asciiTheme="minorHAnsi" w:hAnsiTheme="minorHAnsi" w:cstheme="minorHAnsi"/>
          <w:sz w:val="20"/>
          <w:szCs w:val="20"/>
          <w:rPrChange w:id="405" w:author="Wawrowski Maciej" w:date="2025-08-08T07:50:00Z">
            <w:rPr>
              <w:rFonts w:asciiTheme="minorHAnsi" w:hAnsiTheme="minorHAnsi" w:cstheme="minorHAnsi"/>
              <w:sz w:val="20"/>
              <w:szCs w:val="20"/>
            </w:rPr>
          </w:rPrChange>
        </w:rPr>
        <w:t xml:space="preserve"> </w:t>
      </w:r>
      <w:r w:rsidR="00FD14B1" w:rsidRPr="00765E35">
        <w:rPr>
          <w:rFonts w:asciiTheme="minorHAnsi" w:hAnsiTheme="minorHAnsi" w:cstheme="minorHAnsi"/>
          <w:b/>
          <w:sz w:val="20"/>
          <w:szCs w:val="20"/>
          <w:rPrChange w:id="406" w:author="Wawrowski Maciej" w:date="2025-08-08T07:50:00Z">
            <w:rPr>
              <w:rFonts w:asciiTheme="minorHAnsi" w:hAnsiTheme="minorHAnsi" w:cstheme="minorHAnsi"/>
              <w:b/>
              <w:sz w:val="20"/>
              <w:szCs w:val="20"/>
              <w:highlight w:val="green"/>
            </w:rPr>
          </w:rPrChange>
        </w:rPr>
        <w:t>……..</w:t>
      </w:r>
      <w:r w:rsidRPr="00765E35">
        <w:rPr>
          <w:rFonts w:asciiTheme="minorHAnsi" w:hAnsiTheme="minorHAnsi" w:cstheme="minorHAnsi"/>
          <w:b/>
          <w:sz w:val="20"/>
          <w:szCs w:val="20"/>
          <w:rPrChange w:id="407" w:author="Wawrowski Maciej" w:date="2025-08-08T07:50:00Z">
            <w:rPr>
              <w:rFonts w:asciiTheme="minorHAnsi" w:hAnsiTheme="minorHAnsi" w:cstheme="minorHAnsi"/>
              <w:b/>
              <w:sz w:val="20"/>
              <w:szCs w:val="20"/>
              <w:highlight w:val="green"/>
            </w:rPr>
          </w:rPrChange>
        </w:rPr>
        <w:t xml:space="preserve"> </w:t>
      </w:r>
      <w:r w:rsidRPr="00765E35">
        <w:rPr>
          <w:rFonts w:asciiTheme="minorHAnsi" w:hAnsiTheme="minorHAnsi" w:cstheme="minorHAnsi"/>
          <w:b/>
          <w:i/>
          <w:sz w:val="20"/>
          <w:szCs w:val="20"/>
          <w:rPrChange w:id="408" w:author="Wawrowski Maciej" w:date="2025-08-08T07:50:00Z">
            <w:rPr>
              <w:rFonts w:asciiTheme="minorHAnsi" w:hAnsiTheme="minorHAnsi" w:cstheme="minorHAnsi"/>
              <w:b/>
              <w:i/>
              <w:sz w:val="20"/>
              <w:szCs w:val="20"/>
              <w:highlight w:val="green"/>
            </w:rPr>
          </w:rPrChange>
        </w:rPr>
        <w:t>dni</w:t>
      </w:r>
      <w:r w:rsidR="00E019BF" w:rsidRPr="00765E35">
        <w:rPr>
          <w:rFonts w:asciiTheme="minorHAnsi" w:hAnsiTheme="minorHAnsi"/>
          <w:b/>
          <w:i/>
          <w:sz w:val="20"/>
          <w:rPrChange w:id="409" w:author="Wawrowski Maciej" w:date="2025-08-08T07:50:00Z">
            <w:rPr>
              <w:rFonts w:asciiTheme="minorHAnsi" w:hAnsiTheme="minorHAnsi"/>
              <w:b/>
              <w:i/>
              <w:sz w:val="20"/>
              <w:highlight w:val="green"/>
            </w:rPr>
          </w:rPrChange>
        </w:rPr>
        <w:t>/tygodni/miesięcy</w:t>
      </w:r>
      <w:r w:rsidRPr="00765E35">
        <w:rPr>
          <w:rFonts w:asciiTheme="minorHAnsi" w:hAnsiTheme="minorHAnsi" w:cstheme="minorHAnsi"/>
          <w:b/>
          <w:sz w:val="20"/>
          <w:szCs w:val="20"/>
          <w:rPrChange w:id="410" w:author="Wawrowski Maciej" w:date="2025-08-08T07:50:00Z">
            <w:rPr>
              <w:rFonts w:asciiTheme="minorHAnsi" w:hAnsiTheme="minorHAnsi" w:cstheme="minorHAnsi"/>
              <w:b/>
              <w:sz w:val="20"/>
              <w:szCs w:val="20"/>
            </w:rPr>
          </w:rPrChange>
        </w:rPr>
        <w:t xml:space="preserve"> od </w:t>
      </w:r>
      <w:r w:rsidRPr="00765E35">
        <w:rPr>
          <w:rFonts w:asciiTheme="minorHAnsi" w:hAnsiTheme="minorHAnsi" w:cstheme="minorHAnsi"/>
          <w:b/>
          <w:i/>
          <w:sz w:val="20"/>
          <w:szCs w:val="20"/>
          <w:rPrChange w:id="411" w:author="Wawrowski Maciej" w:date="2025-08-08T07:50:00Z">
            <w:rPr>
              <w:rFonts w:asciiTheme="minorHAnsi" w:hAnsiTheme="minorHAnsi" w:cstheme="minorHAnsi"/>
              <w:b/>
              <w:i/>
              <w:sz w:val="20"/>
              <w:szCs w:val="20"/>
            </w:rPr>
          </w:rPrChange>
        </w:rPr>
        <w:t>dnia zawarcia Umowy</w:t>
      </w:r>
    </w:p>
    <w:p w14:paraId="6B1E0C21" w14:textId="7BBDD2C1" w:rsidR="008231C9" w:rsidRPr="00765E35" w:rsidRDefault="005B402D">
      <w:pPr>
        <w:widowControl w:val="0"/>
        <w:numPr>
          <w:ilvl w:val="0"/>
          <w:numId w:val="39"/>
        </w:numPr>
        <w:spacing w:before="0" w:after="120"/>
        <w:ind w:left="284" w:hanging="284"/>
        <w:rPr>
          <w:rFonts w:asciiTheme="minorHAnsi" w:hAnsiTheme="minorHAnsi"/>
          <w:color w:val="000000" w:themeColor="text1"/>
          <w:sz w:val="20"/>
          <w:rPrChange w:id="412" w:author="Wawrowski Maciej" w:date="2025-08-08T07:50:00Z">
            <w:rPr>
              <w:rFonts w:asciiTheme="minorHAnsi" w:hAnsiTheme="minorHAnsi"/>
              <w:color w:val="000000" w:themeColor="text1"/>
              <w:sz w:val="20"/>
            </w:rPr>
          </w:rPrChange>
        </w:rPr>
      </w:pPr>
      <w:r w:rsidRPr="00765E35">
        <w:rPr>
          <w:rFonts w:asciiTheme="minorHAnsi" w:hAnsiTheme="minorHAnsi"/>
          <w:color w:val="000000" w:themeColor="text1"/>
          <w:sz w:val="20"/>
          <w:rPrChange w:id="413" w:author="Wawrowski Maciej" w:date="2025-08-08T07:50:00Z">
            <w:rPr>
              <w:rFonts w:asciiTheme="minorHAnsi" w:hAnsiTheme="minorHAnsi"/>
              <w:color w:val="000000" w:themeColor="text1"/>
              <w:sz w:val="20"/>
            </w:rPr>
          </w:rPrChange>
        </w:rPr>
        <w:t xml:space="preserve">Wykonawca w </w:t>
      </w:r>
      <w:r w:rsidRPr="00765E35">
        <w:rPr>
          <w:rFonts w:asciiTheme="minorHAnsi" w:hAnsiTheme="minorHAnsi"/>
          <w:color w:val="000000" w:themeColor="text1"/>
          <w:sz w:val="20"/>
          <w:rPrChange w:id="414" w:author="Wawrowski Maciej" w:date="2025-08-08T07:50:00Z">
            <w:rPr>
              <w:rFonts w:asciiTheme="minorHAnsi" w:hAnsiTheme="minorHAnsi"/>
              <w:color w:val="000000" w:themeColor="text1"/>
              <w:sz w:val="20"/>
              <w:highlight w:val="green"/>
            </w:rPr>
          </w:rPrChange>
        </w:rPr>
        <w:t xml:space="preserve">terminie </w:t>
      </w:r>
      <w:del w:id="415" w:author="Wawrowski Maciej" w:date="2025-08-06T14:07:00Z">
        <w:r w:rsidRPr="00765E35" w:rsidDel="00D54634">
          <w:rPr>
            <w:rFonts w:asciiTheme="minorHAnsi" w:hAnsiTheme="minorHAnsi"/>
            <w:b/>
            <w:color w:val="000000" w:themeColor="text1"/>
            <w:sz w:val="20"/>
            <w:rPrChange w:id="416" w:author="Wawrowski Maciej" w:date="2025-08-08T07:50:00Z">
              <w:rPr>
                <w:rFonts w:asciiTheme="minorHAnsi" w:hAnsiTheme="minorHAnsi"/>
                <w:b/>
                <w:color w:val="000000" w:themeColor="text1"/>
                <w:sz w:val="20"/>
                <w:highlight w:val="green"/>
              </w:rPr>
            </w:rPrChange>
          </w:rPr>
          <w:delText xml:space="preserve">….. </w:delText>
        </w:r>
      </w:del>
      <w:ins w:id="417" w:author="Wawrowski Maciej" w:date="2025-08-06T14:07:00Z">
        <w:r w:rsidR="00D54634" w:rsidRPr="00765E35">
          <w:rPr>
            <w:rFonts w:asciiTheme="minorHAnsi" w:hAnsiTheme="minorHAnsi"/>
            <w:b/>
            <w:color w:val="000000" w:themeColor="text1"/>
            <w:sz w:val="20"/>
            <w:rPrChange w:id="418" w:author="Wawrowski Maciej" w:date="2025-08-08T07:50:00Z">
              <w:rPr>
                <w:rFonts w:asciiTheme="minorHAnsi" w:hAnsiTheme="minorHAnsi"/>
                <w:b/>
                <w:color w:val="000000" w:themeColor="text1"/>
                <w:sz w:val="20"/>
                <w:highlight w:val="green"/>
              </w:rPr>
            </w:rPrChange>
          </w:rPr>
          <w:t xml:space="preserve">7 </w:t>
        </w:r>
      </w:ins>
      <w:r w:rsidRPr="00765E35">
        <w:rPr>
          <w:rFonts w:asciiTheme="minorHAnsi" w:hAnsiTheme="minorHAnsi"/>
          <w:b/>
          <w:color w:val="000000" w:themeColor="text1"/>
          <w:sz w:val="20"/>
          <w:rPrChange w:id="419" w:author="Wawrowski Maciej" w:date="2025-08-08T07:50:00Z">
            <w:rPr>
              <w:rFonts w:asciiTheme="minorHAnsi" w:hAnsiTheme="minorHAnsi"/>
              <w:b/>
              <w:color w:val="000000" w:themeColor="text1"/>
              <w:sz w:val="20"/>
              <w:highlight w:val="green"/>
            </w:rPr>
          </w:rPrChange>
        </w:rPr>
        <w:t>dni</w:t>
      </w:r>
      <w:r w:rsidRPr="00765E35">
        <w:rPr>
          <w:rFonts w:asciiTheme="minorHAnsi" w:hAnsiTheme="minorHAnsi"/>
          <w:color w:val="000000" w:themeColor="text1"/>
          <w:sz w:val="20"/>
          <w:rPrChange w:id="420" w:author="Wawrowski Maciej" w:date="2025-08-08T07:50:00Z">
            <w:rPr>
              <w:rFonts w:asciiTheme="minorHAnsi" w:hAnsiTheme="minorHAnsi"/>
              <w:color w:val="000000" w:themeColor="text1"/>
              <w:sz w:val="20"/>
            </w:rPr>
          </w:rPrChange>
        </w:rPr>
        <w:t xml:space="preserve"> od dnia podpisania Umowy sporządzi i dostarczy Zamawiającemu, </w:t>
      </w:r>
      <w:r w:rsidR="00152F25" w:rsidRPr="00765E35">
        <w:rPr>
          <w:rFonts w:asciiTheme="minorHAnsi" w:hAnsiTheme="minorHAnsi"/>
          <w:color w:val="000000" w:themeColor="text1"/>
          <w:sz w:val="20"/>
          <w:rPrChange w:id="421" w:author="Wawrowski Maciej" w:date="2025-08-08T07:50:00Z">
            <w:rPr>
              <w:rFonts w:asciiTheme="minorHAnsi" w:hAnsiTheme="minorHAnsi"/>
              <w:color w:val="000000" w:themeColor="text1"/>
              <w:sz w:val="20"/>
            </w:rPr>
          </w:rPrChange>
        </w:rPr>
        <w:lastRenderedPageBreak/>
        <w:t>harmonogram realizacji Umowy</w:t>
      </w:r>
      <w:r w:rsidRPr="00765E35">
        <w:rPr>
          <w:rFonts w:asciiTheme="minorHAnsi" w:hAnsiTheme="minorHAnsi"/>
          <w:color w:val="000000" w:themeColor="text1"/>
          <w:sz w:val="20"/>
          <w:rPrChange w:id="422" w:author="Wawrowski Maciej" w:date="2025-08-08T07:50:00Z">
            <w:rPr>
              <w:rFonts w:asciiTheme="minorHAnsi" w:hAnsiTheme="minorHAnsi"/>
              <w:color w:val="000000" w:themeColor="text1"/>
              <w:sz w:val="20"/>
            </w:rPr>
          </w:rPrChange>
        </w:rPr>
        <w:t xml:space="preserve">. </w:t>
      </w:r>
    </w:p>
    <w:p w14:paraId="7D86E8E8" w14:textId="36CFEDE3" w:rsidR="00171F4F" w:rsidRPr="00765E35" w:rsidRDefault="00171F4F">
      <w:pPr>
        <w:widowControl w:val="0"/>
        <w:numPr>
          <w:ilvl w:val="0"/>
          <w:numId w:val="39"/>
        </w:numPr>
        <w:spacing w:before="0" w:after="120"/>
        <w:ind w:left="284" w:hanging="284"/>
        <w:rPr>
          <w:rFonts w:asciiTheme="minorHAnsi" w:hAnsiTheme="minorHAnsi"/>
          <w:color w:val="000000" w:themeColor="text1"/>
          <w:sz w:val="20"/>
          <w:rPrChange w:id="423" w:author="Wawrowski Maciej" w:date="2025-08-08T07:50:00Z">
            <w:rPr>
              <w:rFonts w:asciiTheme="minorHAnsi" w:hAnsiTheme="minorHAnsi"/>
              <w:color w:val="000000" w:themeColor="text1"/>
              <w:sz w:val="20"/>
            </w:rPr>
          </w:rPrChange>
        </w:rPr>
      </w:pPr>
      <w:r w:rsidRPr="00765E35">
        <w:rPr>
          <w:rFonts w:asciiTheme="minorHAnsi" w:hAnsiTheme="minorHAnsi"/>
          <w:color w:val="000000" w:themeColor="text1"/>
          <w:sz w:val="20"/>
          <w:rPrChange w:id="424" w:author="Wawrowski Maciej" w:date="2025-08-08T07:50:00Z">
            <w:rPr>
              <w:rFonts w:asciiTheme="minorHAnsi" w:hAnsiTheme="minorHAnsi"/>
              <w:color w:val="000000" w:themeColor="text1"/>
              <w:sz w:val="20"/>
            </w:rPr>
          </w:rPrChange>
        </w:rPr>
        <w:t xml:space="preserve">Szczegółowy harmonogram realizacji Umowy stanowi </w:t>
      </w:r>
      <w:r w:rsidRPr="00765E35">
        <w:rPr>
          <w:rFonts w:asciiTheme="minorHAnsi" w:hAnsiTheme="minorHAnsi"/>
          <w:b/>
          <w:color w:val="000000" w:themeColor="text1"/>
          <w:sz w:val="20"/>
          <w:rPrChange w:id="425" w:author="Wawrowski Maciej" w:date="2025-08-08T07:50:00Z">
            <w:rPr>
              <w:rFonts w:asciiTheme="minorHAnsi" w:hAnsiTheme="minorHAnsi"/>
              <w:b/>
              <w:color w:val="000000" w:themeColor="text1"/>
              <w:sz w:val="20"/>
            </w:rPr>
          </w:rPrChange>
        </w:rPr>
        <w:t>Załącznik nr 3</w:t>
      </w:r>
      <w:r w:rsidRPr="00765E35">
        <w:rPr>
          <w:rFonts w:asciiTheme="minorHAnsi" w:hAnsiTheme="minorHAnsi"/>
          <w:color w:val="000000" w:themeColor="text1"/>
          <w:sz w:val="20"/>
          <w:rPrChange w:id="426" w:author="Wawrowski Maciej" w:date="2025-08-08T07:50:00Z">
            <w:rPr>
              <w:rFonts w:asciiTheme="minorHAnsi" w:hAnsiTheme="minorHAnsi"/>
              <w:color w:val="000000" w:themeColor="text1"/>
              <w:sz w:val="20"/>
            </w:rPr>
          </w:rPrChange>
        </w:rPr>
        <w:t xml:space="preserve"> do Umowy</w:t>
      </w:r>
      <w:r w:rsidR="00513D01" w:rsidRPr="00765E35">
        <w:rPr>
          <w:rFonts w:asciiTheme="minorHAnsi" w:hAnsiTheme="minorHAnsi"/>
          <w:color w:val="000000" w:themeColor="text1"/>
          <w:sz w:val="20"/>
          <w:rPrChange w:id="427" w:author="Wawrowski Maciej" w:date="2025-08-08T07:50:00Z">
            <w:rPr>
              <w:rFonts w:asciiTheme="minorHAnsi" w:hAnsiTheme="minorHAnsi"/>
              <w:color w:val="000000" w:themeColor="text1"/>
              <w:sz w:val="20"/>
            </w:rPr>
          </w:rPrChange>
        </w:rPr>
        <w:t>.</w:t>
      </w:r>
    </w:p>
    <w:p w14:paraId="6A27819B" w14:textId="1DF0DA32" w:rsidR="008D42A4" w:rsidRPr="00765E35" w:rsidRDefault="008A3C4E" w:rsidP="008A3C4E">
      <w:pPr>
        <w:pStyle w:val="Akapitzlist"/>
        <w:numPr>
          <w:ilvl w:val="0"/>
          <w:numId w:val="39"/>
        </w:numPr>
        <w:spacing w:before="0" w:after="120"/>
        <w:ind w:left="284" w:hanging="284"/>
        <w:contextualSpacing w:val="0"/>
        <w:rPr>
          <w:rFonts w:asciiTheme="minorHAnsi" w:hAnsiTheme="minorHAnsi" w:cstheme="minorHAnsi"/>
          <w:sz w:val="20"/>
          <w:szCs w:val="20"/>
          <w:lang w:eastAsia="en-US"/>
          <w:rPrChange w:id="428" w:author="Wawrowski Maciej" w:date="2025-08-08T07:50:00Z">
            <w:rPr>
              <w:rFonts w:asciiTheme="minorHAnsi" w:hAnsiTheme="minorHAnsi" w:cstheme="minorHAnsi"/>
              <w:sz w:val="20"/>
              <w:szCs w:val="20"/>
              <w:lang w:eastAsia="en-US"/>
            </w:rPr>
          </w:rPrChange>
        </w:rPr>
      </w:pPr>
      <w:r w:rsidRPr="00765E35">
        <w:rPr>
          <w:rFonts w:asciiTheme="minorHAnsi" w:hAnsiTheme="minorHAnsi" w:cstheme="minorHAnsi"/>
          <w:b/>
          <w:sz w:val="20"/>
          <w:szCs w:val="20"/>
          <w:rPrChange w:id="429" w:author="Wawrowski Maciej" w:date="2025-08-08T07:50:00Z">
            <w:rPr>
              <w:rFonts w:asciiTheme="minorHAnsi" w:hAnsiTheme="minorHAnsi" w:cstheme="minorHAnsi"/>
              <w:b/>
              <w:sz w:val="20"/>
              <w:szCs w:val="20"/>
            </w:rPr>
          </w:rPrChange>
        </w:rPr>
        <w:t>Termin zakończenia przedmiotu Umowy</w:t>
      </w:r>
      <w:r w:rsidRPr="00765E35">
        <w:rPr>
          <w:rFonts w:asciiTheme="minorHAnsi" w:hAnsiTheme="minorHAnsi" w:cstheme="minorHAnsi"/>
          <w:sz w:val="20"/>
          <w:szCs w:val="20"/>
          <w:rPrChange w:id="430" w:author="Wawrowski Maciej" w:date="2025-08-08T07:50:00Z">
            <w:rPr>
              <w:rFonts w:asciiTheme="minorHAnsi" w:hAnsiTheme="minorHAnsi" w:cstheme="minorHAnsi"/>
              <w:sz w:val="20"/>
              <w:szCs w:val="20"/>
            </w:rPr>
          </w:rPrChange>
        </w:rPr>
        <w:t>, obejmuje</w:t>
      </w:r>
      <w:r w:rsidR="008D42A4" w:rsidRPr="00765E35">
        <w:rPr>
          <w:rFonts w:asciiTheme="minorHAnsi" w:hAnsiTheme="minorHAnsi" w:cstheme="minorHAnsi"/>
          <w:sz w:val="20"/>
          <w:szCs w:val="20"/>
          <w:rPrChange w:id="431" w:author="Wawrowski Maciej" w:date="2025-08-08T07:50:00Z">
            <w:rPr>
              <w:rFonts w:asciiTheme="minorHAnsi" w:hAnsiTheme="minorHAnsi" w:cstheme="minorHAnsi"/>
              <w:sz w:val="20"/>
              <w:szCs w:val="20"/>
            </w:rPr>
          </w:rPrChange>
        </w:rPr>
        <w:t xml:space="preserve"> wykonanie </w:t>
      </w:r>
      <w:r w:rsidRPr="00765E35">
        <w:rPr>
          <w:rFonts w:asciiTheme="minorHAnsi" w:hAnsiTheme="minorHAnsi" w:cstheme="minorHAnsi"/>
          <w:sz w:val="20"/>
          <w:szCs w:val="20"/>
          <w:rPrChange w:id="432" w:author="Wawrowski Maciej" w:date="2025-08-08T07:50:00Z">
            <w:rPr>
              <w:rFonts w:asciiTheme="minorHAnsi" w:hAnsiTheme="minorHAnsi" w:cstheme="minorHAnsi"/>
              <w:sz w:val="20"/>
              <w:szCs w:val="20"/>
            </w:rPr>
          </w:rPrChange>
        </w:rPr>
        <w:t>wszelkich robót budowlanych objętych Umową</w:t>
      </w:r>
      <w:r w:rsidR="008D42A4" w:rsidRPr="00765E35">
        <w:rPr>
          <w:rFonts w:asciiTheme="minorHAnsi" w:hAnsiTheme="minorHAnsi" w:cstheme="minorHAnsi"/>
          <w:sz w:val="20"/>
          <w:szCs w:val="20"/>
          <w:rPrChange w:id="433" w:author="Wawrowski Maciej" w:date="2025-08-08T07:50:00Z">
            <w:rPr>
              <w:rFonts w:asciiTheme="minorHAnsi" w:hAnsiTheme="minorHAnsi" w:cstheme="minorHAnsi"/>
              <w:sz w:val="20"/>
              <w:szCs w:val="20"/>
            </w:rPr>
          </w:rPrChange>
        </w:rPr>
        <w:t xml:space="preserve"> </w:t>
      </w:r>
      <w:r w:rsidR="000A491E" w:rsidRPr="00765E35">
        <w:rPr>
          <w:rFonts w:asciiTheme="minorHAnsi" w:hAnsiTheme="minorHAnsi" w:cstheme="minorHAnsi"/>
          <w:sz w:val="20"/>
          <w:szCs w:val="20"/>
          <w:rPrChange w:id="434" w:author="Wawrowski Maciej" w:date="2025-08-08T07:50:00Z">
            <w:rPr>
              <w:rFonts w:asciiTheme="minorHAnsi" w:hAnsiTheme="minorHAnsi" w:cstheme="minorHAnsi"/>
              <w:sz w:val="20"/>
              <w:szCs w:val="20"/>
            </w:rPr>
          </w:rPrChange>
        </w:rPr>
        <w:t xml:space="preserve">wraz z </w:t>
      </w:r>
      <w:r w:rsidR="008D42A4" w:rsidRPr="00765E35">
        <w:rPr>
          <w:rFonts w:asciiTheme="minorHAnsi" w:hAnsiTheme="minorHAnsi" w:cstheme="minorHAnsi"/>
          <w:sz w:val="20"/>
          <w:szCs w:val="20"/>
          <w:rPrChange w:id="435" w:author="Wawrowski Maciej" w:date="2025-08-08T07:50:00Z">
            <w:rPr>
              <w:rFonts w:asciiTheme="minorHAnsi" w:hAnsiTheme="minorHAnsi" w:cstheme="minorHAnsi"/>
              <w:sz w:val="20"/>
              <w:szCs w:val="20"/>
            </w:rPr>
          </w:rPrChange>
        </w:rPr>
        <w:t>pozyskanie</w:t>
      </w:r>
      <w:r w:rsidR="000A491E" w:rsidRPr="00765E35">
        <w:rPr>
          <w:rFonts w:asciiTheme="minorHAnsi" w:hAnsiTheme="minorHAnsi" w:cstheme="minorHAnsi"/>
          <w:sz w:val="20"/>
          <w:szCs w:val="20"/>
          <w:rPrChange w:id="436" w:author="Wawrowski Maciej" w:date="2025-08-08T07:50:00Z">
            <w:rPr>
              <w:rFonts w:asciiTheme="minorHAnsi" w:hAnsiTheme="minorHAnsi" w:cstheme="minorHAnsi"/>
              <w:sz w:val="20"/>
              <w:szCs w:val="20"/>
            </w:rPr>
          </w:rPrChange>
        </w:rPr>
        <w:t>m</w:t>
      </w:r>
      <w:r w:rsidR="008D42A4" w:rsidRPr="00765E35">
        <w:rPr>
          <w:rFonts w:asciiTheme="minorHAnsi" w:hAnsiTheme="minorHAnsi" w:cstheme="minorHAnsi"/>
          <w:sz w:val="20"/>
          <w:szCs w:val="20"/>
          <w:rPrChange w:id="437" w:author="Wawrowski Maciej" w:date="2025-08-08T07:50:00Z">
            <w:rPr>
              <w:rFonts w:asciiTheme="minorHAnsi" w:hAnsiTheme="minorHAnsi" w:cstheme="minorHAnsi"/>
              <w:sz w:val="20"/>
              <w:szCs w:val="20"/>
            </w:rPr>
          </w:rPrChange>
        </w:rPr>
        <w:t xml:space="preserve"> </w:t>
      </w:r>
      <w:r w:rsidR="000A491E" w:rsidRPr="00765E35">
        <w:rPr>
          <w:rFonts w:asciiTheme="minorHAnsi" w:hAnsiTheme="minorHAnsi" w:cstheme="minorHAnsi"/>
          <w:sz w:val="20"/>
          <w:szCs w:val="20"/>
          <w:rPrChange w:id="438" w:author="Wawrowski Maciej" w:date="2025-08-08T07:50:00Z">
            <w:rPr>
              <w:rFonts w:asciiTheme="minorHAnsi" w:hAnsiTheme="minorHAnsi" w:cstheme="minorHAnsi"/>
              <w:sz w:val="20"/>
              <w:szCs w:val="20"/>
            </w:rPr>
          </w:rPrChange>
        </w:rPr>
        <w:t>ostatecznego pozwolenia na użytkowania (w formie decyzji lub milczącej zgody organu)</w:t>
      </w:r>
      <w:r w:rsidR="00AB1735" w:rsidRPr="00765E35">
        <w:rPr>
          <w:rFonts w:asciiTheme="minorHAnsi" w:hAnsiTheme="minorHAnsi" w:cstheme="minorHAnsi"/>
          <w:sz w:val="20"/>
          <w:szCs w:val="20"/>
          <w:rPrChange w:id="439" w:author="Wawrowski Maciej" w:date="2025-08-08T07:50:00Z">
            <w:rPr>
              <w:rFonts w:asciiTheme="minorHAnsi" w:hAnsiTheme="minorHAnsi" w:cstheme="minorHAnsi"/>
              <w:sz w:val="20"/>
              <w:szCs w:val="20"/>
            </w:rPr>
          </w:rPrChange>
        </w:rPr>
        <w:t>,</w:t>
      </w:r>
      <w:r w:rsidR="008D42A4" w:rsidRPr="00765E35">
        <w:rPr>
          <w:rFonts w:asciiTheme="minorHAnsi" w:hAnsiTheme="minorHAnsi" w:cstheme="minorHAnsi"/>
          <w:sz w:val="20"/>
          <w:szCs w:val="20"/>
          <w:rPrChange w:id="440" w:author="Wawrowski Maciej" w:date="2025-08-08T07:50:00Z">
            <w:rPr>
              <w:rFonts w:asciiTheme="minorHAnsi" w:hAnsiTheme="minorHAnsi" w:cstheme="minorHAnsi"/>
              <w:sz w:val="20"/>
              <w:szCs w:val="20"/>
            </w:rPr>
          </w:rPrChange>
        </w:rPr>
        <w:t xml:space="preserve"> sporządzenie dokumentacji powykonawczej dotyczącej </w:t>
      </w:r>
      <w:r w:rsidRPr="00765E35">
        <w:rPr>
          <w:rFonts w:asciiTheme="minorHAnsi" w:hAnsiTheme="minorHAnsi" w:cstheme="minorHAnsi"/>
          <w:sz w:val="20"/>
          <w:szCs w:val="20"/>
          <w:rPrChange w:id="441" w:author="Wawrowski Maciej" w:date="2025-08-08T07:50:00Z">
            <w:rPr>
              <w:rFonts w:asciiTheme="minorHAnsi" w:hAnsiTheme="minorHAnsi" w:cstheme="minorHAnsi"/>
              <w:sz w:val="20"/>
              <w:szCs w:val="20"/>
            </w:rPr>
          </w:rPrChange>
        </w:rPr>
        <w:t>inwestycji</w:t>
      </w:r>
      <w:r w:rsidR="008D42A4" w:rsidRPr="00765E35">
        <w:rPr>
          <w:rFonts w:asciiTheme="minorHAnsi" w:hAnsiTheme="minorHAnsi" w:cstheme="minorHAnsi"/>
          <w:sz w:val="20"/>
          <w:szCs w:val="20"/>
          <w:rPrChange w:id="442" w:author="Wawrowski Maciej" w:date="2025-08-08T07:50:00Z">
            <w:rPr>
              <w:rFonts w:asciiTheme="minorHAnsi" w:hAnsiTheme="minorHAnsi" w:cstheme="minorHAnsi"/>
              <w:sz w:val="20"/>
              <w:szCs w:val="20"/>
            </w:rPr>
          </w:rPrChange>
        </w:rPr>
        <w:t xml:space="preserve"> oraz dokonanie </w:t>
      </w:r>
      <w:r w:rsidRPr="00765E35">
        <w:rPr>
          <w:rFonts w:asciiTheme="minorHAnsi" w:hAnsiTheme="minorHAnsi" w:cstheme="minorHAnsi"/>
          <w:sz w:val="20"/>
          <w:szCs w:val="20"/>
          <w:rPrChange w:id="443" w:author="Wawrowski Maciej" w:date="2025-08-08T07:50:00Z">
            <w:rPr>
              <w:rFonts w:asciiTheme="minorHAnsi" w:hAnsiTheme="minorHAnsi" w:cstheme="minorHAnsi"/>
              <w:sz w:val="20"/>
              <w:szCs w:val="20"/>
            </w:rPr>
          </w:rPrChange>
        </w:rPr>
        <w:t>odbioru końcowego,</w:t>
      </w:r>
      <w:r w:rsidR="008D42A4" w:rsidRPr="00765E35">
        <w:rPr>
          <w:rFonts w:asciiTheme="minorHAnsi" w:hAnsiTheme="minorHAnsi" w:cstheme="minorHAnsi"/>
          <w:sz w:val="20"/>
          <w:szCs w:val="20"/>
          <w:rPrChange w:id="444" w:author="Wawrowski Maciej" w:date="2025-08-08T07:50:00Z">
            <w:rPr>
              <w:rFonts w:asciiTheme="minorHAnsi" w:hAnsiTheme="minorHAnsi" w:cstheme="minorHAnsi"/>
              <w:sz w:val="20"/>
              <w:szCs w:val="20"/>
            </w:rPr>
          </w:rPrChange>
        </w:rPr>
        <w:t xml:space="preserve"> z zastrzeżeniem </w:t>
      </w:r>
      <w:r w:rsidR="000C41EC" w:rsidRPr="00765E35">
        <w:rPr>
          <w:rFonts w:asciiTheme="minorHAnsi" w:hAnsiTheme="minorHAnsi" w:cstheme="minorHAnsi"/>
          <w:sz w:val="20"/>
          <w:szCs w:val="20"/>
          <w:rPrChange w:id="445" w:author="Wawrowski Maciej" w:date="2025-08-08T07:50:00Z">
            <w:rPr>
              <w:rFonts w:asciiTheme="minorHAnsi" w:hAnsiTheme="minorHAnsi" w:cstheme="minorHAnsi"/>
              <w:sz w:val="20"/>
              <w:szCs w:val="20"/>
            </w:rPr>
          </w:rPrChange>
        </w:rPr>
        <w:t>pkt. 2</w:t>
      </w:r>
      <w:r w:rsidR="00060645" w:rsidRPr="00765E35">
        <w:rPr>
          <w:rFonts w:asciiTheme="minorHAnsi" w:hAnsiTheme="minorHAnsi" w:cstheme="minorHAnsi"/>
          <w:sz w:val="20"/>
          <w:szCs w:val="20"/>
          <w:rPrChange w:id="446" w:author="Wawrowski Maciej" w:date="2025-08-08T07:50:00Z">
            <w:rPr>
              <w:rFonts w:asciiTheme="minorHAnsi" w:hAnsiTheme="minorHAnsi" w:cstheme="minorHAnsi"/>
              <w:sz w:val="20"/>
              <w:szCs w:val="20"/>
            </w:rPr>
          </w:rPrChange>
        </w:rPr>
        <w:t xml:space="preserve"> </w:t>
      </w:r>
      <w:proofErr w:type="spellStart"/>
      <w:r w:rsidR="001D4EA6" w:rsidRPr="00765E35">
        <w:rPr>
          <w:rFonts w:asciiTheme="minorHAnsi" w:hAnsiTheme="minorHAnsi" w:cstheme="minorHAnsi"/>
          <w:sz w:val="20"/>
          <w:szCs w:val="20"/>
          <w:rPrChange w:id="447" w:author="Wawrowski Maciej" w:date="2025-08-08T07:50:00Z">
            <w:rPr>
              <w:rFonts w:asciiTheme="minorHAnsi" w:hAnsiTheme="minorHAnsi" w:cstheme="minorHAnsi"/>
              <w:sz w:val="20"/>
              <w:szCs w:val="20"/>
            </w:rPr>
          </w:rPrChange>
        </w:rPr>
        <w:t>ppkt</w:t>
      </w:r>
      <w:proofErr w:type="spellEnd"/>
      <w:r w:rsidR="00060645" w:rsidRPr="00765E35">
        <w:rPr>
          <w:rFonts w:asciiTheme="minorHAnsi" w:hAnsiTheme="minorHAnsi" w:cstheme="minorHAnsi"/>
          <w:sz w:val="20"/>
          <w:szCs w:val="20"/>
          <w:rPrChange w:id="448" w:author="Wawrowski Maciej" w:date="2025-08-08T07:50:00Z">
            <w:rPr>
              <w:rFonts w:asciiTheme="minorHAnsi" w:hAnsiTheme="minorHAnsi" w:cstheme="minorHAnsi"/>
              <w:sz w:val="20"/>
              <w:szCs w:val="20"/>
            </w:rPr>
          </w:rPrChange>
        </w:rPr>
        <w:t xml:space="preserve"> 2</w:t>
      </w:r>
      <w:r w:rsidR="00FE3BA4" w:rsidRPr="00765E35">
        <w:rPr>
          <w:rFonts w:asciiTheme="minorHAnsi" w:hAnsiTheme="minorHAnsi" w:cstheme="minorHAnsi"/>
          <w:sz w:val="20"/>
          <w:szCs w:val="20"/>
          <w:rPrChange w:id="449" w:author="Wawrowski Maciej" w:date="2025-08-08T07:50:00Z">
            <w:rPr>
              <w:rFonts w:asciiTheme="minorHAnsi" w:hAnsiTheme="minorHAnsi" w:cstheme="minorHAnsi"/>
              <w:sz w:val="20"/>
              <w:szCs w:val="20"/>
            </w:rPr>
          </w:rPrChange>
        </w:rPr>
        <w:t xml:space="preserve"> </w:t>
      </w:r>
      <w:r w:rsidR="008D42A4" w:rsidRPr="00765E35">
        <w:rPr>
          <w:rFonts w:asciiTheme="minorHAnsi" w:hAnsiTheme="minorHAnsi" w:cstheme="minorHAnsi"/>
          <w:sz w:val="20"/>
          <w:szCs w:val="20"/>
          <w:rPrChange w:id="450" w:author="Wawrowski Maciej" w:date="2025-08-08T07:50:00Z">
            <w:rPr>
              <w:rFonts w:asciiTheme="minorHAnsi" w:hAnsiTheme="minorHAnsi" w:cstheme="minorHAnsi"/>
              <w:sz w:val="20"/>
              <w:szCs w:val="20"/>
            </w:rPr>
          </w:rPrChange>
        </w:rPr>
        <w:t>OWW.</w:t>
      </w:r>
    </w:p>
    <w:p w14:paraId="7561D325" w14:textId="77777777" w:rsidR="00D84B0E" w:rsidRPr="00765E35" w:rsidRDefault="00D84B0E" w:rsidP="003119D2">
      <w:pPr>
        <w:spacing w:before="0" w:after="120"/>
        <w:ind w:left="360"/>
        <w:rPr>
          <w:rFonts w:asciiTheme="minorHAnsi" w:hAnsiTheme="minorHAnsi" w:cstheme="minorHAnsi"/>
          <w:sz w:val="20"/>
          <w:szCs w:val="20"/>
          <w:lang w:eastAsia="en-US"/>
          <w:rPrChange w:id="451" w:author="Wawrowski Maciej" w:date="2025-08-08T07:50:00Z">
            <w:rPr>
              <w:rFonts w:asciiTheme="minorHAnsi" w:hAnsiTheme="minorHAnsi" w:cstheme="minorHAnsi"/>
              <w:sz w:val="20"/>
              <w:szCs w:val="20"/>
              <w:lang w:eastAsia="en-US"/>
            </w:rPr>
          </w:rPrChange>
        </w:rPr>
      </w:pPr>
    </w:p>
    <w:p w14:paraId="44EE3B69" w14:textId="765CA112" w:rsidR="00970935" w:rsidRPr="00765E35" w:rsidRDefault="000B5573" w:rsidP="003119D2">
      <w:pPr>
        <w:spacing w:before="0" w:after="120"/>
        <w:jc w:val="center"/>
        <w:rPr>
          <w:rFonts w:asciiTheme="minorHAnsi" w:hAnsiTheme="minorHAnsi" w:cstheme="minorHAnsi"/>
          <w:b/>
          <w:sz w:val="20"/>
          <w:szCs w:val="20"/>
          <w:lang w:eastAsia="en-US"/>
          <w:rPrChange w:id="452" w:author="Wawrowski Maciej" w:date="2025-08-08T07:50:00Z">
            <w:rPr>
              <w:rFonts w:asciiTheme="minorHAnsi" w:hAnsiTheme="minorHAnsi" w:cstheme="minorHAnsi"/>
              <w:b/>
              <w:sz w:val="20"/>
              <w:szCs w:val="20"/>
              <w:lang w:eastAsia="en-US"/>
            </w:rPr>
          </w:rPrChange>
        </w:rPr>
      </w:pPr>
      <w:r w:rsidRPr="00765E35">
        <w:rPr>
          <w:rFonts w:asciiTheme="minorHAnsi" w:hAnsiTheme="minorHAnsi" w:cstheme="minorHAnsi"/>
          <w:b/>
          <w:sz w:val="20"/>
          <w:szCs w:val="20"/>
          <w:lang w:eastAsia="en-US"/>
          <w:rPrChange w:id="453" w:author="Wawrowski Maciej" w:date="2025-08-08T07:50:00Z">
            <w:rPr>
              <w:rFonts w:asciiTheme="minorHAnsi" w:hAnsiTheme="minorHAnsi" w:cstheme="minorHAnsi"/>
              <w:b/>
              <w:sz w:val="20"/>
              <w:szCs w:val="20"/>
              <w:lang w:eastAsia="en-US"/>
            </w:rPr>
          </w:rPrChange>
        </w:rPr>
        <w:t>§</w:t>
      </w:r>
      <w:r w:rsidR="00060645" w:rsidRPr="00765E35">
        <w:rPr>
          <w:rFonts w:asciiTheme="minorHAnsi" w:hAnsiTheme="minorHAnsi" w:cstheme="minorHAnsi"/>
          <w:b/>
          <w:sz w:val="20"/>
          <w:szCs w:val="20"/>
          <w:lang w:eastAsia="en-US"/>
          <w:rPrChange w:id="454" w:author="Wawrowski Maciej" w:date="2025-08-08T07:50:00Z">
            <w:rPr>
              <w:rFonts w:asciiTheme="minorHAnsi" w:hAnsiTheme="minorHAnsi" w:cstheme="minorHAnsi"/>
              <w:b/>
              <w:sz w:val="20"/>
              <w:szCs w:val="20"/>
              <w:lang w:eastAsia="en-US"/>
            </w:rPr>
          </w:rPrChange>
        </w:rPr>
        <w:t xml:space="preserve"> 3</w:t>
      </w:r>
    </w:p>
    <w:p w14:paraId="388786A2" w14:textId="371C076C" w:rsidR="000B5573" w:rsidRPr="00765E35" w:rsidRDefault="000B5573" w:rsidP="008A3C4E">
      <w:pPr>
        <w:spacing w:before="0" w:after="120"/>
        <w:jc w:val="center"/>
        <w:rPr>
          <w:rFonts w:asciiTheme="minorHAnsi" w:hAnsiTheme="minorHAnsi" w:cstheme="minorHAnsi"/>
          <w:b/>
          <w:sz w:val="20"/>
          <w:szCs w:val="20"/>
          <w:lang w:eastAsia="en-US"/>
          <w:rPrChange w:id="455" w:author="Wawrowski Maciej" w:date="2025-08-08T07:50:00Z">
            <w:rPr>
              <w:rFonts w:asciiTheme="minorHAnsi" w:hAnsiTheme="minorHAnsi" w:cstheme="minorHAnsi"/>
              <w:b/>
              <w:sz w:val="20"/>
              <w:szCs w:val="20"/>
              <w:lang w:eastAsia="en-US"/>
            </w:rPr>
          </w:rPrChange>
        </w:rPr>
      </w:pPr>
      <w:r w:rsidRPr="00765E35">
        <w:rPr>
          <w:rFonts w:asciiTheme="minorHAnsi" w:hAnsiTheme="minorHAnsi" w:cstheme="minorHAnsi"/>
          <w:b/>
          <w:sz w:val="20"/>
          <w:szCs w:val="20"/>
          <w:lang w:eastAsia="en-US"/>
          <w:rPrChange w:id="456" w:author="Wawrowski Maciej" w:date="2025-08-08T07:50:00Z">
            <w:rPr>
              <w:rFonts w:asciiTheme="minorHAnsi" w:hAnsiTheme="minorHAnsi" w:cstheme="minorHAnsi"/>
              <w:b/>
              <w:sz w:val="20"/>
              <w:szCs w:val="20"/>
              <w:lang w:eastAsia="en-US"/>
            </w:rPr>
          </w:rPrChange>
        </w:rPr>
        <w:t>WYNAGRODZENIE</w:t>
      </w:r>
    </w:p>
    <w:p w14:paraId="4244C88D" w14:textId="7BFB15EA" w:rsidR="000B5573" w:rsidRPr="00765E35" w:rsidRDefault="000B5573" w:rsidP="003119D2">
      <w:pPr>
        <w:pStyle w:val="Akapitzlist"/>
        <w:numPr>
          <w:ilvl w:val="1"/>
          <w:numId w:val="8"/>
        </w:numPr>
        <w:spacing w:before="0" w:after="120"/>
        <w:ind w:left="284" w:hanging="284"/>
        <w:contextualSpacing w:val="0"/>
        <w:rPr>
          <w:rFonts w:asciiTheme="minorHAnsi" w:hAnsiTheme="minorHAnsi" w:cstheme="minorHAnsi"/>
          <w:sz w:val="20"/>
          <w:szCs w:val="20"/>
          <w:rPrChange w:id="457" w:author="Wawrowski Maciej" w:date="2025-08-08T07:50:00Z">
            <w:rPr>
              <w:rFonts w:asciiTheme="minorHAnsi" w:hAnsiTheme="minorHAnsi" w:cstheme="minorHAnsi"/>
              <w:sz w:val="20"/>
              <w:szCs w:val="20"/>
            </w:rPr>
          </w:rPrChange>
        </w:rPr>
      </w:pPr>
      <w:bookmarkStart w:id="458" w:name="_Ref12883740"/>
      <w:r w:rsidRPr="00765E35">
        <w:rPr>
          <w:rFonts w:asciiTheme="minorHAnsi" w:hAnsiTheme="minorHAnsi" w:cstheme="minorHAnsi"/>
          <w:sz w:val="20"/>
          <w:szCs w:val="20"/>
          <w:rPrChange w:id="459" w:author="Wawrowski Maciej" w:date="2025-08-08T07:50:00Z">
            <w:rPr>
              <w:rFonts w:asciiTheme="minorHAnsi" w:hAnsiTheme="minorHAnsi" w:cstheme="minorHAnsi"/>
              <w:sz w:val="20"/>
              <w:szCs w:val="20"/>
            </w:rPr>
          </w:rPrChange>
        </w:rPr>
        <w:t xml:space="preserve">Z tytułu wykonania </w:t>
      </w:r>
      <w:r w:rsidR="00060645" w:rsidRPr="00765E35">
        <w:rPr>
          <w:rFonts w:asciiTheme="minorHAnsi" w:hAnsiTheme="minorHAnsi" w:cstheme="minorHAnsi"/>
          <w:sz w:val="20"/>
          <w:szCs w:val="20"/>
          <w:rPrChange w:id="460" w:author="Wawrowski Maciej" w:date="2025-08-08T07:50:00Z">
            <w:rPr>
              <w:rFonts w:asciiTheme="minorHAnsi" w:hAnsiTheme="minorHAnsi" w:cstheme="minorHAnsi"/>
              <w:sz w:val="20"/>
              <w:szCs w:val="20"/>
            </w:rPr>
          </w:rPrChange>
        </w:rPr>
        <w:t xml:space="preserve">Umowy Wykonawca </w:t>
      </w:r>
      <w:r w:rsidRPr="00765E35">
        <w:rPr>
          <w:rFonts w:asciiTheme="minorHAnsi" w:hAnsiTheme="minorHAnsi" w:cstheme="minorHAnsi"/>
          <w:sz w:val="20"/>
          <w:szCs w:val="20"/>
          <w:rPrChange w:id="461" w:author="Wawrowski Maciej" w:date="2025-08-08T07:50:00Z">
            <w:rPr>
              <w:rFonts w:asciiTheme="minorHAnsi" w:hAnsiTheme="minorHAnsi" w:cstheme="minorHAnsi"/>
              <w:sz w:val="20"/>
              <w:szCs w:val="20"/>
            </w:rPr>
          </w:rPrChange>
        </w:rPr>
        <w:t xml:space="preserve">otrzyma </w:t>
      </w:r>
      <w:r w:rsidR="00060645" w:rsidRPr="00765E35">
        <w:rPr>
          <w:rFonts w:asciiTheme="minorHAnsi" w:hAnsiTheme="minorHAnsi" w:cstheme="minorHAnsi"/>
          <w:sz w:val="20"/>
          <w:szCs w:val="20"/>
          <w:rPrChange w:id="462" w:author="Wawrowski Maciej" w:date="2025-08-08T07:50:00Z">
            <w:rPr>
              <w:rFonts w:asciiTheme="minorHAnsi" w:hAnsiTheme="minorHAnsi" w:cstheme="minorHAnsi"/>
              <w:sz w:val="20"/>
              <w:szCs w:val="20"/>
            </w:rPr>
          </w:rPrChange>
        </w:rPr>
        <w:t>wynagrodzenie</w:t>
      </w:r>
      <w:r w:rsidR="00FB3DD1" w:rsidRPr="00765E35">
        <w:rPr>
          <w:rFonts w:asciiTheme="minorHAnsi" w:hAnsiTheme="minorHAnsi" w:cstheme="minorHAnsi"/>
          <w:sz w:val="20"/>
          <w:szCs w:val="20"/>
          <w:rPrChange w:id="463" w:author="Wawrowski Maciej" w:date="2025-08-08T07:50:00Z">
            <w:rPr>
              <w:rFonts w:asciiTheme="minorHAnsi" w:hAnsiTheme="minorHAnsi" w:cstheme="minorHAnsi"/>
              <w:sz w:val="20"/>
              <w:szCs w:val="20"/>
            </w:rPr>
          </w:rPrChange>
        </w:rPr>
        <w:t xml:space="preserve"> </w:t>
      </w:r>
      <w:r w:rsidRPr="00765E35">
        <w:rPr>
          <w:rFonts w:asciiTheme="minorHAnsi" w:hAnsiTheme="minorHAnsi" w:cstheme="minorHAnsi"/>
          <w:sz w:val="20"/>
          <w:szCs w:val="20"/>
          <w:rPrChange w:id="464" w:author="Wawrowski Maciej" w:date="2025-08-08T07:50:00Z">
            <w:rPr>
              <w:rFonts w:asciiTheme="minorHAnsi" w:hAnsiTheme="minorHAnsi" w:cstheme="minorHAnsi"/>
              <w:sz w:val="20"/>
              <w:szCs w:val="20"/>
            </w:rPr>
          </w:rPrChange>
        </w:rPr>
        <w:t>w wysokości:</w:t>
      </w:r>
      <w:bookmarkEnd w:id="458"/>
    </w:p>
    <w:p w14:paraId="63CE8F94" w14:textId="77777777" w:rsidR="0018754A" w:rsidRPr="00765E35" w:rsidRDefault="0018754A" w:rsidP="003119D2">
      <w:pPr>
        <w:pStyle w:val="Akapitzlist"/>
        <w:spacing w:before="0" w:after="120"/>
        <w:ind w:left="284"/>
        <w:contextualSpacing w:val="0"/>
        <w:rPr>
          <w:rFonts w:asciiTheme="minorHAnsi" w:hAnsiTheme="minorHAnsi" w:cstheme="minorHAnsi"/>
          <w:sz w:val="20"/>
          <w:szCs w:val="20"/>
          <w:rPrChange w:id="465"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466" w:author="Wawrowski Maciej" w:date="2025-08-08T07:50:00Z">
            <w:rPr>
              <w:rFonts w:asciiTheme="minorHAnsi" w:hAnsiTheme="minorHAnsi" w:cstheme="minorHAnsi"/>
              <w:sz w:val="20"/>
              <w:szCs w:val="20"/>
            </w:rPr>
          </w:rPrChange>
        </w:rPr>
        <w:t>Kwota netto:</w:t>
      </w:r>
      <w:r w:rsidRPr="00765E35">
        <w:rPr>
          <w:rFonts w:asciiTheme="minorHAnsi" w:hAnsiTheme="minorHAnsi" w:cstheme="minorHAnsi"/>
          <w:sz w:val="20"/>
          <w:szCs w:val="20"/>
          <w:rPrChange w:id="467" w:author="Wawrowski Maciej" w:date="2025-08-08T07:50:00Z">
            <w:rPr>
              <w:rFonts w:asciiTheme="minorHAnsi" w:hAnsiTheme="minorHAnsi" w:cstheme="minorHAnsi"/>
              <w:sz w:val="20"/>
              <w:szCs w:val="20"/>
            </w:rPr>
          </w:rPrChange>
        </w:rPr>
        <w:tab/>
      </w:r>
      <w:r w:rsidRPr="00765E35">
        <w:rPr>
          <w:rFonts w:asciiTheme="minorHAnsi" w:hAnsiTheme="minorHAnsi" w:cstheme="minorHAnsi"/>
          <w:sz w:val="20"/>
          <w:szCs w:val="20"/>
          <w:rPrChange w:id="468" w:author="Wawrowski Maciej" w:date="2025-08-08T07:50:00Z">
            <w:rPr>
              <w:rFonts w:asciiTheme="minorHAnsi" w:hAnsiTheme="minorHAnsi" w:cstheme="minorHAnsi"/>
              <w:sz w:val="20"/>
              <w:szCs w:val="20"/>
            </w:rPr>
          </w:rPrChange>
        </w:rPr>
        <w:tab/>
      </w:r>
      <w:r w:rsidRPr="00765E35">
        <w:rPr>
          <w:rFonts w:asciiTheme="minorHAnsi" w:hAnsiTheme="minorHAnsi" w:cstheme="minorHAnsi"/>
          <w:b/>
          <w:sz w:val="20"/>
          <w:szCs w:val="20"/>
          <w:rPrChange w:id="469" w:author="Wawrowski Maciej" w:date="2025-08-08T07:50:00Z">
            <w:rPr>
              <w:rFonts w:asciiTheme="minorHAnsi" w:hAnsiTheme="minorHAnsi" w:cstheme="minorHAnsi"/>
              <w:b/>
              <w:sz w:val="20"/>
              <w:szCs w:val="20"/>
              <w:highlight w:val="green"/>
            </w:rPr>
          </w:rPrChange>
        </w:rPr>
        <w:t>………………………</w:t>
      </w:r>
      <w:r w:rsidRPr="00765E35">
        <w:rPr>
          <w:rFonts w:asciiTheme="minorHAnsi" w:hAnsiTheme="minorHAnsi" w:cstheme="minorHAnsi"/>
          <w:b/>
          <w:sz w:val="20"/>
          <w:szCs w:val="20"/>
          <w:rPrChange w:id="470" w:author="Wawrowski Maciej" w:date="2025-08-08T07:50:00Z">
            <w:rPr>
              <w:rFonts w:asciiTheme="minorHAnsi" w:hAnsiTheme="minorHAnsi" w:cstheme="minorHAnsi"/>
              <w:b/>
              <w:sz w:val="20"/>
              <w:szCs w:val="20"/>
            </w:rPr>
          </w:rPrChange>
        </w:rPr>
        <w:t xml:space="preserve"> zł</w:t>
      </w:r>
    </w:p>
    <w:p w14:paraId="0667101D" w14:textId="36E70CE7" w:rsidR="0018754A" w:rsidRPr="00765E35" w:rsidRDefault="0018754A" w:rsidP="003119D2">
      <w:pPr>
        <w:pStyle w:val="Akapitzlist"/>
        <w:spacing w:before="0" w:after="120"/>
        <w:ind w:left="284"/>
        <w:contextualSpacing w:val="0"/>
        <w:rPr>
          <w:rFonts w:asciiTheme="minorHAnsi" w:hAnsiTheme="minorHAnsi" w:cstheme="minorHAnsi"/>
          <w:sz w:val="20"/>
          <w:szCs w:val="20"/>
          <w:rPrChange w:id="471"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472" w:author="Wawrowski Maciej" w:date="2025-08-08T07:50:00Z">
            <w:rPr>
              <w:rFonts w:asciiTheme="minorHAnsi" w:hAnsiTheme="minorHAnsi" w:cstheme="minorHAnsi"/>
              <w:sz w:val="20"/>
              <w:szCs w:val="20"/>
            </w:rPr>
          </w:rPrChange>
        </w:rPr>
        <w:t>Kwota netto słownie:</w:t>
      </w:r>
      <w:r w:rsidRPr="00765E35">
        <w:rPr>
          <w:rFonts w:asciiTheme="minorHAnsi" w:hAnsiTheme="minorHAnsi" w:cstheme="minorHAnsi"/>
          <w:sz w:val="20"/>
          <w:szCs w:val="20"/>
          <w:rPrChange w:id="473" w:author="Wawrowski Maciej" w:date="2025-08-08T07:50:00Z">
            <w:rPr>
              <w:rFonts w:asciiTheme="minorHAnsi" w:hAnsiTheme="minorHAnsi" w:cstheme="minorHAnsi"/>
              <w:sz w:val="20"/>
              <w:szCs w:val="20"/>
            </w:rPr>
          </w:rPrChange>
        </w:rPr>
        <w:tab/>
      </w:r>
      <w:r w:rsidRPr="00765E35">
        <w:rPr>
          <w:rFonts w:asciiTheme="minorHAnsi" w:hAnsiTheme="minorHAnsi" w:cstheme="minorHAnsi"/>
          <w:b/>
          <w:sz w:val="20"/>
          <w:szCs w:val="20"/>
          <w:rPrChange w:id="474" w:author="Wawrowski Maciej" w:date="2025-08-08T07:50:00Z">
            <w:rPr>
              <w:rFonts w:asciiTheme="minorHAnsi" w:hAnsiTheme="minorHAnsi" w:cstheme="minorHAnsi"/>
              <w:b/>
              <w:sz w:val="20"/>
              <w:szCs w:val="20"/>
              <w:highlight w:val="green"/>
            </w:rPr>
          </w:rPrChange>
        </w:rPr>
        <w:t>………………………</w:t>
      </w:r>
      <w:r w:rsidRPr="00765E35">
        <w:rPr>
          <w:rFonts w:asciiTheme="minorHAnsi" w:hAnsiTheme="minorHAnsi" w:cstheme="minorHAnsi"/>
          <w:b/>
          <w:sz w:val="20"/>
          <w:szCs w:val="20"/>
          <w:rPrChange w:id="475" w:author="Wawrowski Maciej" w:date="2025-08-08T07:50:00Z">
            <w:rPr>
              <w:rFonts w:asciiTheme="minorHAnsi" w:hAnsiTheme="minorHAnsi" w:cstheme="minorHAnsi"/>
              <w:b/>
              <w:sz w:val="20"/>
              <w:szCs w:val="20"/>
            </w:rPr>
          </w:rPrChange>
        </w:rPr>
        <w:t xml:space="preserve"> 00/100 złotych</w:t>
      </w:r>
      <w:r w:rsidR="006179B0" w:rsidRPr="00765E35">
        <w:rPr>
          <w:rFonts w:asciiTheme="minorHAnsi" w:hAnsiTheme="minorHAnsi" w:cstheme="minorHAnsi"/>
          <w:sz w:val="20"/>
          <w:szCs w:val="20"/>
          <w:rPrChange w:id="476" w:author="Wawrowski Maciej" w:date="2025-08-08T07:50:00Z">
            <w:rPr>
              <w:rFonts w:asciiTheme="minorHAnsi" w:hAnsiTheme="minorHAnsi" w:cstheme="minorHAnsi"/>
              <w:sz w:val="20"/>
              <w:szCs w:val="20"/>
            </w:rPr>
          </w:rPrChange>
        </w:rPr>
        <w:t>,</w:t>
      </w:r>
    </w:p>
    <w:p w14:paraId="3AE1D8DD" w14:textId="62A35002" w:rsidR="0018754A" w:rsidRPr="00765E35" w:rsidDel="00601EF1" w:rsidRDefault="00060645" w:rsidP="007A0975">
      <w:pPr>
        <w:pStyle w:val="Akapitzlist"/>
        <w:spacing w:before="0" w:after="120"/>
        <w:ind w:left="284"/>
        <w:contextualSpacing w:val="0"/>
        <w:rPr>
          <w:ins w:id="477" w:author="Hein Monika" w:date="2025-08-01T11:49:00Z"/>
          <w:del w:id="478" w:author="Wawrowski Maciej" w:date="2025-08-06T14:09:00Z"/>
          <w:rFonts w:asciiTheme="minorHAnsi" w:hAnsiTheme="minorHAnsi" w:cstheme="minorHAnsi"/>
          <w:sz w:val="20"/>
          <w:szCs w:val="20"/>
          <w:rPrChange w:id="479" w:author="Wawrowski Maciej" w:date="2025-08-08T07:50:00Z">
            <w:rPr>
              <w:ins w:id="480" w:author="Hein Monika" w:date="2025-08-01T11:49:00Z"/>
              <w:del w:id="481" w:author="Wawrowski Maciej" w:date="2025-08-06T14:09:00Z"/>
              <w:rFonts w:asciiTheme="minorHAnsi" w:hAnsiTheme="minorHAnsi" w:cstheme="minorHAnsi"/>
              <w:sz w:val="20"/>
              <w:szCs w:val="20"/>
            </w:rPr>
          </w:rPrChange>
        </w:rPr>
      </w:pPr>
      <w:r w:rsidRPr="00765E35">
        <w:rPr>
          <w:rFonts w:asciiTheme="minorHAnsi" w:hAnsiTheme="minorHAnsi" w:cstheme="minorHAnsi"/>
          <w:sz w:val="20"/>
          <w:szCs w:val="20"/>
          <w:rPrChange w:id="482" w:author="Wawrowski Maciej" w:date="2025-08-08T07:50:00Z">
            <w:rPr>
              <w:rFonts w:asciiTheme="minorHAnsi" w:hAnsiTheme="minorHAnsi" w:cstheme="minorHAnsi"/>
              <w:sz w:val="20"/>
              <w:szCs w:val="20"/>
            </w:rPr>
          </w:rPrChange>
        </w:rPr>
        <w:t>równe</w:t>
      </w:r>
      <w:r w:rsidR="000B5573" w:rsidRPr="00765E35">
        <w:rPr>
          <w:rFonts w:asciiTheme="minorHAnsi" w:hAnsiTheme="minorHAnsi" w:cstheme="minorHAnsi"/>
          <w:sz w:val="20"/>
          <w:szCs w:val="20"/>
          <w:rPrChange w:id="483" w:author="Wawrowski Maciej" w:date="2025-08-08T07:50:00Z">
            <w:rPr>
              <w:rFonts w:asciiTheme="minorHAnsi" w:hAnsiTheme="minorHAnsi" w:cstheme="minorHAnsi"/>
              <w:sz w:val="20"/>
              <w:szCs w:val="20"/>
            </w:rPr>
          </w:rPrChange>
        </w:rPr>
        <w:t xml:space="preserve"> cenie zawartej w </w:t>
      </w:r>
      <w:r w:rsidR="00A83E23" w:rsidRPr="00765E35">
        <w:rPr>
          <w:rFonts w:asciiTheme="minorHAnsi" w:hAnsiTheme="minorHAnsi" w:cstheme="minorHAnsi"/>
          <w:sz w:val="20"/>
          <w:szCs w:val="20"/>
          <w:rPrChange w:id="484" w:author="Wawrowski Maciej" w:date="2025-08-08T07:50:00Z">
            <w:rPr>
              <w:rFonts w:asciiTheme="minorHAnsi" w:hAnsiTheme="minorHAnsi" w:cstheme="minorHAnsi"/>
              <w:sz w:val="20"/>
              <w:szCs w:val="20"/>
            </w:rPr>
          </w:rPrChange>
        </w:rPr>
        <w:t xml:space="preserve">ostatecznej </w:t>
      </w:r>
      <w:r w:rsidRPr="00765E35">
        <w:rPr>
          <w:rFonts w:asciiTheme="minorHAnsi" w:hAnsiTheme="minorHAnsi" w:cstheme="minorHAnsi"/>
          <w:sz w:val="20"/>
          <w:szCs w:val="20"/>
          <w:rPrChange w:id="485" w:author="Wawrowski Maciej" w:date="2025-08-08T07:50:00Z">
            <w:rPr>
              <w:rFonts w:asciiTheme="minorHAnsi" w:hAnsiTheme="minorHAnsi" w:cstheme="minorHAnsi"/>
              <w:sz w:val="20"/>
              <w:szCs w:val="20"/>
            </w:rPr>
          </w:rPrChange>
        </w:rPr>
        <w:t>ofercie Wykonawcy</w:t>
      </w:r>
      <w:ins w:id="486" w:author="Wawrowski Maciej" w:date="2025-08-06T14:09:00Z">
        <w:r w:rsidR="00601EF1" w:rsidRPr="00765E35">
          <w:rPr>
            <w:rFonts w:asciiTheme="minorHAnsi" w:hAnsiTheme="minorHAnsi" w:cstheme="minorHAnsi"/>
            <w:sz w:val="20"/>
            <w:szCs w:val="20"/>
            <w:rPrChange w:id="487" w:author="Wawrowski Maciej" w:date="2025-08-08T07:50:00Z">
              <w:rPr>
                <w:rFonts w:asciiTheme="minorHAnsi" w:hAnsiTheme="minorHAnsi" w:cstheme="minorHAnsi"/>
                <w:sz w:val="20"/>
                <w:szCs w:val="20"/>
              </w:rPr>
            </w:rPrChange>
          </w:rPr>
          <w:t>.</w:t>
        </w:r>
      </w:ins>
      <w:ins w:id="488" w:author="Hein Monika" w:date="2025-08-01T11:49:00Z">
        <w:del w:id="489" w:author="Wawrowski Maciej" w:date="2025-08-06T14:09:00Z">
          <w:r w:rsidR="00CE1271" w:rsidRPr="00765E35" w:rsidDel="00601EF1">
            <w:rPr>
              <w:rFonts w:asciiTheme="minorHAnsi" w:hAnsiTheme="minorHAnsi" w:cstheme="minorHAnsi"/>
              <w:sz w:val="20"/>
              <w:szCs w:val="20"/>
              <w:rPrChange w:id="490" w:author="Wawrowski Maciej" w:date="2025-08-08T07:50:00Z">
                <w:rPr>
                  <w:rFonts w:asciiTheme="minorHAnsi" w:hAnsiTheme="minorHAnsi" w:cstheme="minorHAnsi"/>
                  <w:sz w:val="20"/>
                  <w:szCs w:val="20"/>
                </w:rPr>
              </w:rPrChange>
            </w:rPr>
            <w:delText>, gdzie:</w:delText>
          </w:r>
        </w:del>
      </w:ins>
      <w:del w:id="491" w:author="Hein Monika" w:date="2025-08-01T11:49:00Z">
        <w:r w:rsidR="007A0975" w:rsidRPr="00765E35" w:rsidDel="00CE1271">
          <w:rPr>
            <w:rFonts w:asciiTheme="minorHAnsi" w:hAnsiTheme="minorHAnsi" w:cstheme="minorHAnsi"/>
            <w:sz w:val="20"/>
            <w:szCs w:val="20"/>
            <w:rPrChange w:id="492" w:author="Wawrowski Maciej" w:date="2025-08-08T07:50:00Z">
              <w:rPr>
                <w:rFonts w:asciiTheme="minorHAnsi" w:hAnsiTheme="minorHAnsi" w:cstheme="minorHAnsi"/>
                <w:sz w:val="20"/>
                <w:szCs w:val="20"/>
              </w:rPr>
            </w:rPrChange>
          </w:rPr>
          <w:delText>.</w:delText>
        </w:r>
      </w:del>
    </w:p>
    <w:p w14:paraId="1DA22C94" w14:textId="34A94D5B" w:rsidR="00CE1271" w:rsidRPr="00765E35" w:rsidDel="00601EF1" w:rsidRDefault="00CE1271" w:rsidP="00CE1271">
      <w:pPr>
        <w:pStyle w:val="Akapitzlist"/>
        <w:numPr>
          <w:ilvl w:val="2"/>
          <w:numId w:val="8"/>
        </w:numPr>
        <w:tabs>
          <w:tab w:val="left" w:pos="709"/>
        </w:tabs>
        <w:spacing w:before="0" w:after="120"/>
        <w:ind w:left="709" w:hanging="436"/>
        <w:contextualSpacing w:val="0"/>
        <w:rPr>
          <w:ins w:id="493" w:author="Hein Monika" w:date="2025-08-01T11:49:00Z"/>
          <w:del w:id="494" w:author="Wawrowski Maciej" w:date="2025-08-06T14:09:00Z"/>
          <w:rFonts w:asciiTheme="minorHAnsi" w:hAnsiTheme="minorHAnsi" w:cstheme="minorHAnsi"/>
          <w:sz w:val="20"/>
          <w:szCs w:val="20"/>
          <w:rPrChange w:id="495" w:author="Wawrowski Maciej" w:date="2025-08-08T07:50:00Z">
            <w:rPr>
              <w:ins w:id="496" w:author="Hein Monika" w:date="2025-08-01T11:49:00Z"/>
              <w:del w:id="497" w:author="Wawrowski Maciej" w:date="2025-08-06T14:09:00Z"/>
              <w:rFonts w:asciiTheme="minorHAnsi" w:hAnsiTheme="minorHAnsi" w:cstheme="minorHAnsi"/>
              <w:sz w:val="20"/>
              <w:szCs w:val="20"/>
            </w:rPr>
          </w:rPrChange>
        </w:rPr>
      </w:pPr>
      <w:ins w:id="498" w:author="Hein Monika" w:date="2025-08-01T11:49:00Z">
        <w:del w:id="499" w:author="Wawrowski Maciej" w:date="2025-08-06T14:09:00Z">
          <w:r w:rsidRPr="00765E35" w:rsidDel="00601EF1">
            <w:rPr>
              <w:rFonts w:asciiTheme="minorHAnsi" w:hAnsiTheme="minorHAnsi" w:cstheme="minorHAnsi"/>
              <w:sz w:val="20"/>
              <w:szCs w:val="20"/>
              <w:rPrChange w:id="500" w:author="Wawrowski Maciej" w:date="2025-08-08T07:50:00Z">
                <w:rPr>
                  <w:rFonts w:asciiTheme="minorHAnsi" w:hAnsiTheme="minorHAnsi" w:cstheme="minorHAnsi"/>
                  <w:sz w:val="20"/>
                  <w:szCs w:val="20"/>
                </w:rPr>
              </w:rPrChange>
            </w:rPr>
            <w:delText xml:space="preserve">kwota: </w:delText>
          </w:r>
          <w:r w:rsidRPr="00765E35" w:rsidDel="00601EF1">
            <w:rPr>
              <w:rFonts w:asciiTheme="minorHAnsi" w:hAnsiTheme="minorHAnsi" w:cstheme="minorHAnsi"/>
              <w:b/>
              <w:sz w:val="20"/>
              <w:szCs w:val="20"/>
              <w:rPrChange w:id="501" w:author="Wawrowski Maciej" w:date="2025-08-08T07:50:00Z">
                <w:rPr>
                  <w:rFonts w:asciiTheme="minorHAnsi" w:hAnsiTheme="minorHAnsi" w:cstheme="minorHAnsi"/>
                  <w:b/>
                  <w:sz w:val="20"/>
                  <w:szCs w:val="20"/>
                  <w:highlight w:val="green"/>
                </w:rPr>
              </w:rPrChange>
            </w:rPr>
            <w:delText>………..</w:delText>
          </w:r>
          <w:r w:rsidRPr="00765E35" w:rsidDel="00601EF1">
            <w:rPr>
              <w:rFonts w:asciiTheme="minorHAnsi" w:hAnsiTheme="minorHAnsi" w:cstheme="minorHAnsi"/>
              <w:b/>
              <w:sz w:val="20"/>
              <w:szCs w:val="20"/>
              <w:rPrChange w:id="502" w:author="Wawrowski Maciej" w:date="2025-08-08T07:50:00Z">
                <w:rPr>
                  <w:rFonts w:asciiTheme="minorHAnsi" w:hAnsiTheme="minorHAnsi" w:cstheme="minorHAnsi"/>
                  <w:b/>
                  <w:sz w:val="20"/>
                  <w:szCs w:val="20"/>
                </w:rPr>
              </w:rPrChange>
            </w:rPr>
            <w:delText xml:space="preserve"> zł (słownie: …………… 00/100 złotych)</w:delText>
          </w:r>
          <w:r w:rsidRPr="00765E35" w:rsidDel="00601EF1">
            <w:rPr>
              <w:rFonts w:asciiTheme="minorHAnsi" w:hAnsiTheme="minorHAnsi" w:cstheme="minorHAnsi"/>
              <w:sz w:val="20"/>
              <w:szCs w:val="20"/>
              <w:rPrChange w:id="503" w:author="Wawrowski Maciej" w:date="2025-08-08T07:50:00Z">
                <w:rPr>
                  <w:rFonts w:asciiTheme="minorHAnsi" w:hAnsiTheme="minorHAnsi" w:cstheme="minorHAnsi"/>
                  <w:sz w:val="20"/>
                  <w:szCs w:val="20"/>
                </w:rPr>
              </w:rPrChange>
            </w:rPr>
            <w:delText xml:space="preserve"> netto</w:delText>
          </w:r>
        </w:del>
      </w:ins>
    </w:p>
    <w:p w14:paraId="7194EE3F" w14:textId="0FE2028C" w:rsidR="00CE1271" w:rsidRPr="00765E35" w:rsidDel="00601EF1" w:rsidRDefault="00CE1271" w:rsidP="00CE1271">
      <w:pPr>
        <w:pStyle w:val="Akapitzlist"/>
        <w:tabs>
          <w:tab w:val="left" w:pos="709"/>
        </w:tabs>
        <w:spacing w:before="0" w:after="120"/>
        <w:ind w:left="709" w:hanging="436"/>
        <w:contextualSpacing w:val="0"/>
        <w:rPr>
          <w:ins w:id="504" w:author="Hein Monika" w:date="2025-08-01T11:49:00Z"/>
          <w:del w:id="505" w:author="Wawrowski Maciej" w:date="2025-08-06T14:09:00Z"/>
          <w:rFonts w:asciiTheme="minorHAnsi" w:hAnsiTheme="minorHAnsi" w:cstheme="minorHAnsi"/>
          <w:sz w:val="20"/>
          <w:szCs w:val="20"/>
          <w:rPrChange w:id="506" w:author="Wawrowski Maciej" w:date="2025-08-08T07:50:00Z">
            <w:rPr>
              <w:ins w:id="507" w:author="Hein Monika" w:date="2025-08-01T11:49:00Z"/>
              <w:del w:id="508" w:author="Wawrowski Maciej" w:date="2025-08-06T14:09:00Z"/>
              <w:rFonts w:asciiTheme="minorHAnsi" w:hAnsiTheme="minorHAnsi" w:cstheme="minorHAnsi"/>
              <w:sz w:val="20"/>
              <w:szCs w:val="20"/>
            </w:rPr>
          </w:rPrChange>
        </w:rPr>
      </w:pPr>
      <w:ins w:id="509" w:author="Hein Monika" w:date="2025-08-01T11:49:00Z">
        <w:del w:id="510" w:author="Wawrowski Maciej" w:date="2025-08-06T14:09:00Z">
          <w:r w:rsidRPr="00765E35" w:rsidDel="00601EF1">
            <w:rPr>
              <w:rFonts w:asciiTheme="minorHAnsi" w:hAnsiTheme="minorHAnsi" w:cstheme="minorHAnsi"/>
              <w:sz w:val="20"/>
              <w:szCs w:val="20"/>
              <w:rPrChange w:id="511" w:author="Wawrowski Maciej" w:date="2025-08-08T07:50:00Z">
                <w:rPr>
                  <w:rFonts w:asciiTheme="minorHAnsi" w:hAnsiTheme="minorHAnsi" w:cstheme="minorHAnsi"/>
                  <w:sz w:val="20"/>
                  <w:szCs w:val="20"/>
                </w:rPr>
              </w:rPrChange>
            </w:rPr>
            <w:tab/>
            <w:delText>stanowi wynagrodzenie z tytułu opracowania dokumentacji projektowej i przeniesienia praw własności intelektualnej do niej na Zamawiającego, natomiast</w:delText>
          </w:r>
        </w:del>
      </w:ins>
    </w:p>
    <w:p w14:paraId="7984E7D6" w14:textId="3AC573E4" w:rsidR="00CE1271" w:rsidRPr="00765E35" w:rsidDel="00601EF1" w:rsidRDefault="00CE1271" w:rsidP="00CE1271">
      <w:pPr>
        <w:pStyle w:val="Akapitzlist"/>
        <w:numPr>
          <w:ilvl w:val="2"/>
          <w:numId w:val="8"/>
        </w:numPr>
        <w:tabs>
          <w:tab w:val="left" w:pos="709"/>
        </w:tabs>
        <w:spacing w:before="0" w:after="120"/>
        <w:ind w:left="709" w:hanging="436"/>
        <w:contextualSpacing w:val="0"/>
        <w:rPr>
          <w:ins w:id="512" w:author="Hein Monika" w:date="2025-08-01T11:49:00Z"/>
          <w:del w:id="513" w:author="Wawrowski Maciej" w:date="2025-08-06T14:09:00Z"/>
          <w:rFonts w:asciiTheme="minorHAnsi" w:hAnsiTheme="minorHAnsi" w:cstheme="minorHAnsi"/>
          <w:sz w:val="20"/>
          <w:szCs w:val="20"/>
          <w:rPrChange w:id="514" w:author="Wawrowski Maciej" w:date="2025-08-08T07:50:00Z">
            <w:rPr>
              <w:ins w:id="515" w:author="Hein Monika" w:date="2025-08-01T11:49:00Z"/>
              <w:del w:id="516" w:author="Wawrowski Maciej" w:date="2025-08-06T14:09:00Z"/>
              <w:rFonts w:asciiTheme="minorHAnsi" w:hAnsiTheme="minorHAnsi" w:cstheme="minorHAnsi"/>
              <w:sz w:val="20"/>
              <w:szCs w:val="20"/>
            </w:rPr>
          </w:rPrChange>
        </w:rPr>
      </w:pPr>
      <w:ins w:id="517" w:author="Hein Monika" w:date="2025-08-01T11:49:00Z">
        <w:del w:id="518" w:author="Wawrowski Maciej" w:date="2025-08-06T14:09:00Z">
          <w:r w:rsidRPr="00765E35" w:rsidDel="00601EF1">
            <w:rPr>
              <w:rFonts w:asciiTheme="minorHAnsi" w:hAnsiTheme="minorHAnsi" w:cstheme="minorHAnsi"/>
              <w:sz w:val="20"/>
              <w:szCs w:val="20"/>
              <w:rPrChange w:id="519" w:author="Wawrowski Maciej" w:date="2025-08-08T07:50:00Z">
                <w:rPr>
                  <w:rFonts w:asciiTheme="minorHAnsi" w:hAnsiTheme="minorHAnsi" w:cstheme="minorHAnsi"/>
                  <w:sz w:val="20"/>
                  <w:szCs w:val="20"/>
                </w:rPr>
              </w:rPrChange>
            </w:rPr>
            <w:delText xml:space="preserve">kwota: </w:delText>
          </w:r>
          <w:r w:rsidRPr="00765E35" w:rsidDel="00601EF1">
            <w:rPr>
              <w:rFonts w:asciiTheme="minorHAnsi" w:hAnsiTheme="minorHAnsi" w:cstheme="minorHAnsi"/>
              <w:b/>
              <w:sz w:val="20"/>
              <w:szCs w:val="20"/>
              <w:rPrChange w:id="520" w:author="Wawrowski Maciej" w:date="2025-08-08T07:50:00Z">
                <w:rPr>
                  <w:rFonts w:asciiTheme="minorHAnsi" w:hAnsiTheme="minorHAnsi" w:cstheme="minorHAnsi"/>
                  <w:b/>
                  <w:sz w:val="20"/>
                  <w:szCs w:val="20"/>
                  <w:highlight w:val="green"/>
                </w:rPr>
              </w:rPrChange>
            </w:rPr>
            <w:delText>……..</w:delText>
          </w:r>
          <w:r w:rsidRPr="00765E35" w:rsidDel="00601EF1">
            <w:rPr>
              <w:rFonts w:asciiTheme="minorHAnsi" w:hAnsiTheme="minorHAnsi" w:cstheme="minorHAnsi"/>
              <w:b/>
              <w:sz w:val="20"/>
              <w:szCs w:val="20"/>
              <w:rPrChange w:id="521" w:author="Wawrowski Maciej" w:date="2025-08-08T07:50:00Z">
                <w:rPr>
                  <w:rFonts w:asciiTheme="minorHAnsi" w:hAnsiTheme="minorHAnsi" w:cstheme="minorHAnsi"/>
                  <w:b/>
                  <w:sz w:val="20"/>
                  <w:szCs w:val="20"/>
                </w:rPr>
              </w:rPrChange>
            </w:rPr>
            <w:delText xml:space="preserve"> zł (słownie: …………… 00/100 złotych)</w:delText>
          </w:r>
          <w:r w:rsidRPr="00765E35" w:rsidDel="00601EF1">
            <w:rPr>
              <w:rFonts w:asciiTheme="minorHAnsi" w:hAnsiTheme="minorHAnsi" w:cstheme="minorHAnsi"/>
              <w:sz w:val="20"/>
              <w:szCs w:val="20"/>
              <w:rPrChange w:id="522" w:author="Wawrowski Maciej" w:date="2025-08-08T07:50:00Z">
                <w:rPr>
                  <w:rFonts w:asciiTheme="minorHAnsi" w:hAnsiTheme="minorHAnsi" w:cstheme="minorHAnsi"/>
                  <w:sz w:val="20"/>
                  <w:szCs w:val="20"/>
                </w:rPr>
              </w:rPrChange>
            </w:rPr>
            <w:delText xml:space="preserve"> netto </w:delText>
          </w:r>
        </w:del>
      </w:ins>
    </w:p>
    <w:p w14:paraId="7ABEEDCE" w14:textId="5EC9BF60" w:rsidR="00CE1271" w:rsidRPr="00765E35" w:rsidRDefault="00CE1271">
      <w:pPr>
        <w:pStyle w:val="Akapitzlist"/>
        <w:spacing w:before="0" w:after="120"/>
        <w:ind w:left="284"/>
        <w:contextualSpacing w:val="0"/>
        <w:rPr>
          <w:ins w:id="523" w:author="Hein Monika" w:date="2025-08-01T11:49:00Z"/>
          <w:rPrChange w:id="524" w:author="Wawrowski Maciej" w:date="2025-08-08T07:50:00Z">
            <w:rPr>
              <w:ins w:id="525" w:author="Hein Monika" w:date="2025-08-01T11:49:00Z"/>
            </w:rPr>
          </w:rPrChange>
        </w:rPr>
        <w:pPrChange w:id="526" w:author="Wawrowski Maciej" w:date="2025-08-06T14:09:00Z">
          <w:pPr>
            <w:pStyle w:val="Akapitzlist"/>
            <w:tabs>
              <w:tab w:val="left" w:pos="709"/>
            </w:tabs>
            <w:spacing w:before="0" w:after="120"/>
            <w:ind w:left="709" w:hanging="436"/>
            <w:contextualSpacing w:val="0"/>
          </w:pPr>
        </w:pPrChange>
      </w:pPr>
      <w:ins w:id="527" w:author="Hein Monika" w:date="2025-08-01T11:49:00Z">
        <w:del w:id="528" w:author="Wawrowski Maciej" w:date="2025-08-06T14:09:00Z">
          <w:r w:rsidRPr="00765E35" w:rsidDel="00601EF1">
            <w:rPr>
              <w:rPrChange w:id="529" w:author="Wawrowski Maciej" w:date="2025-08-08T07:50:00Z">
                <w:rPr/>
              </w:rPrChange>
            </w:rPr>
            <w:tab/>
            <w:delText>stanowi wynagrodzenie Wykonawcy z tytułu realizacji robót budowalnych oraz pozostałych świadczeń objętych Umową.</w:delText>
          </w:r>
        </w:del>
      </w:ins>
    </w:p>
    <w:p w14:paraId="5D548700" w14:textId="45679A70" w:rsidR="00CE1271" w:rsidRPr="00765E35" w:rsidDel="00CE1271" w:rsidRDefault="00CE1271" w:rsidP="007A0975">
      <w:pPr>
        <w:pStyle w:val="Akapitzlist"/>
        <w:spacing w:before="0" w:after="120"/>
        <w:ind w:left="284"/>
        <w:contextualSpacing w:val="0"/>
        <w:rPr>
          <w:del w:id="530" w:author="Hein Monika" w:date="2025-08-01T11:49:00Z"/>
          <w:rFonts w:asciiTheme="minorHAnsi" w:hAnsiTheme="minorHAnsi" w:cstheme="minorHAnsi"/>
          <w:sz w:val="20"/>
          <w:szCs w:val="20"/>
          <w:rPrChange w:id="531" w:author="Wawrowski Maciej" w:date="2025-08-08T07:50:00Z">
            <w:rPr>
              <w:del w:id="532" w:author="Hein Monika" w:date="2025-08-01T11:49:00Z"/>
              <w:rFonts w:asciiTheme="minorHAnsi" w:hAnsiTheme="minorHAnsi" w:cstheme="minorHAnsi"/>
              <w:sz w:val="20"/>
              <w:szCs w:val="20"/>
            </w:rPr>
          </w:rPrChange>
        </w:rPr>
      </w:pPr>
    </w:p>
    <w:p w14:paraId="35A24745" w14:textId="604526C4" w:rsidR="000B5573" w:rsidRPr="00765E35" w:rsidRDefault="000B5573" w:rsidP="003119D2">
      <w:pPr>
        <w:pStyle w:val="Akapitzlist"/>
        <w:numPr>
          <w:ilvl w:val="1"/>
          <w:numId w:val="8"/>
        </w:numPr>
        <w:spacing w:before="0" w:after="120"/>
        <w:ind w:left="284" w:hanging="284"/>
        <w:contextualSpacing w:val="0"/>
        <w:rPr>
          <w:rFonts w:asciiTheme="minorHAnsi" w:hAnsiTheme="minorHAnsi" w:cstheme="minorHAnsi"/>
          <w:sz w:val="20"/>
          <w:szCs w:val="20"/>
          <w:rPrChange w:id="533"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534" w:author="Wawrowski Maciej" w:date="2025-08-08T07:50:00Z">
            <w:rPr>
              <w:rFonts w:asciiTheme="minorHAnsi" w:hAnsiTheme="minorHAnsi" w:cstheme="minorHAnsi"/>
              <w:sz w:val="20"/>
              <w:szCs w:val="20"/>
            </w:rPr>
          </w:rPrChange>
        </w:rPr>
        <w:t xml:space="preserve">Do wskazanej w ust. </w:t>
      </w:r>
      <w:r w:rsidR="00F02541" w:rsidRPr="00765E35">
        <w:rPr>
          <w:rFonts w:asciiTheme="minorHAnsi" w:hAnsiTheme="minorHAnsi" w:cstheme="minorHAnsi"/>
          <w:bCs/>
          <w:sz w:val="20"/>
          <w:szCs w:val="20"/>
          <w:rPrChange w:id="535" w:author="Wawrowski Maciej" w:date="2025-08-08T07:50:00Z">
            <w:rPr>
              <w:rFonts w:asciiTheme="minorHAnsi" w:hAnsiTheme="minorHAnsi" w:cstheme="minorHAnsi"/>
              <w:bCs/>
              <w:sz w:val="20"/>
              <w:szCs w:val="20"/>
            </w:rPr>
          </w:rPrChange>
        </w:rPr>
        <w:t>1</w:t>
      </w:r>
      <w:r w:rsidRPr="00765E35">
        <w:rPr>
          <w:rFonts w:asciiTheme="minorHAnsi" w:hAnsiTheme="minorHAnsi" w:cstheme="minorHAnsi"/>
          <w:sz w:val="20"/>
          <w:szCs w:val="20"/>
          <w:rPrChange w:id="536" w:author="Wawrowski Maciej" w:date="2025-08-08T07:50:00Z">
            <w:rPr>
              <w:rFonts w:asciiTheme="minorHAnsi" w:hAnsiTheme="minorHAnsi" w:cstheme="minorHAnsi"/>
              <w:sz w:val="20"/>
              <w:szCs w:val="20"/>
            </w:rPr>
          </w:rPrChange>
        </w:rPr>
        <w:t xml:space="preserve"> kwoty zostanie doliczony podatek od towarów i usług (VAT) zgodnie z obowiązującymi przepisami.</w:t>
      </w:r>
    </w:p>
    <w:p w14:paraId="57ED1FC4" w14:textId="2A76BCCB" w:rsidR="00AD04C5" w:rsidRPr="00765E35" w:rsidRDefault="00AD04C5" w:rsidP="003119D2">
      <w:pPr>
        <w:pStyle w:val="Akapitzlist"/>
        <w:numPr>
          <w:ilvl w:val="1"/>
          <w:numId w:val="8"/>
        </w:numPr>
        <w:spacing w:before="0" w:after="120"/>
        <w:ind w:left="284" w:hanging="284"/>
        <w:contextualSpacing w:val="0"/>
        <w:rPr>
          <w:ins w:id="537" w:author="Wawrowski Maciej" w:date="2025-08-06T13:20:00Z"/>
          <w:rFonts w:asciiTheme="minorHAnsi" w:hAnsiTheme="minorHAnsi" w:cstheme="minorHAnsi"/>
          <w:sz w:val="20"/>
          <w:szCs w:val="20"/>
          <w:rPrChange w:id="538" w:author="Wawrowski Maciej" w:date="2025-08-08T07:50:00Z">
            <w:rPr>
              <w:ins w:id="539" w:author="Wawrowski Maciej" w:date="2025-08-06T13:20:00Z"/>
              <w:rFonts w:asciiTheme="minorHAnsi" w:hAnsiTheme="minorHAnsi" w:cstheme="minorHAnsi"/>
              <w:sz w:val="20"/>
              <w:szCs w:val="20"/>
            </w:rPr>
          </w:rPrChange>
        </w:rPr>
      </w:pPr>
      <w:r w:rsidRPr="00765E35">
        <w:rPr>
          <w:rFonts w:asciiTheme="minorHAnsi" w:hAnsiTheme="minorHAnsi" w:cstheme="minorHAnsi"/>
          <w:sz w:val="20"/>
          <w:szCs w:val="20"/>
          <w:rPrChange w:id="540" w:author="Wawrowski Maciej" w:date="2025-08-08T07:50:00Z">
            <w:rPr>
              <w:rFonts w:asciiTheme="minorHAnsi" w:hAnsiTheme="minorHAnsi" w:cstheme="minorHAnsi"/>
              <w:sz w:val="20"/>
              <w:szCs w:val="20"/>
            </w:rPr>
          </w:rPrChange>
        </w:rPr>
        <w:t xml:space="preserve">Szczegółowe zasady dotyczące wynagrodzenia i </w:t>
      </w:r>
      <w:r w:rsidR="000C41EC" w:rsidRPr="00765E35">
        <w:rPr>
          <w:rFonts w:asciiTheme="minorHAnsi" w:hAnsiTheme="minorHAnsi" w:cstheme="minorHAnsi"/>
          <w:sz w:val="20"/>
          <w:szCs w:val="20"/>
          <w:rPrChange w:id="541" w:author="Wawrowski Maciej" w:date="2025-08-08T07:50:00Z">
            <w:rPr>
              <w:rFonts w:asciiTheme="minorHAnsi" w:hAnsiTheme="minorHAnsi" w:cstheme="minorHAnsi"/>
              <w:sz w:val="20"/>
              <w:szCs w:val="20"/>
            </w:rPr>
          </w:rPrChange>
        </w:rPr>
        <w:t>zasad płatności określają pkt. 4 i 5</w:t>
      </w:r>
      <w:r w:rsidRPr="00765E35">
        <w:rPr>
          <w:rFonts w:asciiTheme="minorHAnsi" w:hAnsiTheme="minorHAnsi" w:cstheme="minorHAnsi"/>
          <w:sz w:val="20"/>
          <w:szCs w:val="20"/>
          <w:rPrChange w:id="542" w:author="Wawrowski Maciej" w:date="2025-08-08T07:50:00Z">
            <w:rPr>
              <w:rFonts w:asciiTheme="minorHAnsi" w:hAnsiTheme="minorHAnsi" w:cstheme="minorHAnsi"/>
              <w:sz w:val="20"/>
              <w:szCs w:val="20"/>
            </w:rPr>
          </w:rPrChange>
        </w:rPr>
        <w:t xml:space="preserve"> OWW.</w:t>
      </w:r>
    </w:p>
    <w:p w14:paraId="283574AA" w14:textId="469A9AC1" w:rsidR="00463FCC" w:rsidRPr="00765E35" w:rsidRDefault="00463FCC" w:rsidP="003119D2">
      <w:pPr>
        <w:pStyle w:val="Akapitzlist"/>
        <w:numPr>
          <w:ilvl w:val="1"/>
          <w:numId w:val="8"/>
        </w:numPr>
        <w:spacing w:before="0" w:after="120"/>
        <w:ind w:left="284" w:hanging="284"/>
        <w:contextualSpacing w:val="0"/>
        <w:rPr>
          <w:rFonts w:asciiTheme="minorHAnsi" w:hAnsiTheme="minorHAnsi" w:cstheme="minorHAnsi"/>
          <w:sz w:val="20"/>
          <w:szCs w:val="20"/>
          <w:rPrChange w:id="543" w:author="Wawrowski Maciej" w:date="2025-08-08T07:50:00Z">
            <w:rPr>
              <w:rFonts w:asciiTheme="minorHAnsi" w:hAnsiTheme="minorHAnsi" w:cstheme="minorHAnsi"/>
              <w:sz w:val="20"/>
              <w:szCs w:val="20"/>
            </w:rPr>
          </w:rPrChange>
        </w:rPr>
      </w:pPr>
      <w:ins w:id="544" w:author="Wawrowski Maciej" w:date="2025-08-06T13:20:00Z">
        <w:r w:rsidRPr="00765E35">
          <w:rPr>
            <w:rFonts w:asciiTheme="minorHAnsi" w:hAnsiTheme="minorHAnsi" w:cstheme="minorHAnsi"/>
            <w:sz w:val="20"/>
            <w:szCs w:val="20"/>
            <w:rPrChange w:id="545" w:author="Wawrowski Maciej" w:date="2025-08-08T07:50:00Z">
              <w:rPr>
                <w:rFonts w:asciiTheme="minorHAnsi" w:hAnsiTheme="minorHAnsi" w:cstheme="minorHAnsi"/>
                <w:sz w:val="20"/>
                <w:szCs w:val="20"/>
              </w:rPr>
            </w:rPrChange>
          </w:rPr>
          <w:t>Wykonawca może wystawić fakturę częściową po wykonaniu min. 30%</w:t>
        </w:r>
      </w:ins>
      <w:ins w:id="546" w:author="Wawrowski Maciej" w:date="2025-08-06T13:21:00Z">
        <w:r w:rsidRPr="00765E35">
          <w:rPr>
            <w:rFonts w:asciiTheme="minorHAnsi" w:hAnsiTheme="minorHAnsi" w:cstheme="minorHAnsi"/>
            <w:sz w:val="20"/>
            <w:szCs w:val="20"/>
            <w:rPrChange w:id="547" w:author="Wawrowski Maciej" w:date="2025-08-08T07:50:00Z">
              <w:rPr>
                <w:rFonts w:asciiTheme="minorHAnsi" w:hAnsiTheme="minorHAnsi" w:cstheme="minorHAnsi"/>
                <w:sz w:val="20"/>
                <w:szCs w:val="20"/>
              </w:rPr>
            </w:rPrChange>
          </w:rPr>
          <w:t>, ale nie więcej niż 80%</w:t>
        </w:r>
      </w:ins>
      <w:ins w:id="548" w:author="Wawrowski Maciej" w:date="2025-08-06T13:20:00Z">
        <w:r w:rsidRPr="00765E35">
          <w:rPr>
            <w:rFonts w:asciiTheme="minorHAnsi" w:hAnsiTheme="minorHAnsi" w:cstheme="minorHAnsi"/>
            <w:sz w:val="20"/>
            <w:szCs w:val="20"/>
            <w:rPrChange w:id="549" w:author="Wawrowski Maciej" w:date="2025-08-08T07:50:00Z">
              <w:rPr>
                <w:rFonts w:asciiTheme="minorHAnsi" w:hAnsiTheme="minorHAnsi" w:cstheme="minorHAnsi"/>
                <w:sz w:val="20"/>
                <w:szCs w:val="20"/>
              </w:rPr>
            </w:rPrChange>
          </w:rPr>
          <w:t xml:space="preserve"> prac</w:t>
        </w:r>
      </w:ins>
      <w:ins w:id="550" w:author="Wawrowski Maciej" w:date="2025-08-06T13:21:00Z">
        <w:r w:rsidRPr="00765E35">
          <w:rPr>
            <w:rFonts w:asciiTheme="minorHAnsi" w:hAnsiTheme="minorHAnsi" w:cstheme="minorHAnsi"/>
            <w:sz w:val="20"/>
            <w:szCs w:val="20"/>
            <w:rPrChange w:id="551" w:author="Wawrowski Maciej" w:date="2025-08-08T07:50:00Z">
              <w:rPr>
                <w:rFonts w:asciiTheme="minorHAnsi" w:hAnsiTheme="minorHAnsi" w:cstheme="minorHAnsi"/>
                <w:sz w:val="20"/>
                <w:szCs w:val="20"/>
              </w:rPr>
            </w:rPrChange>
          </w:rPr>
          <w:t>.</w:t>
        </w:r>
      </w:ins>
      <w:ins w:id="552" w:author="Wawrowski Maciej" w:date="2025-08-06T13:20:00Z">
        <w:r w:rsidRPr="00765E35">
          <w:rPr>
            <w:rFonts w:asciiTheme="minorHAnsi" w:hAnsiTheme="minorHAnsi" w:cstheme="minorHAnsi"/>
            <w:sz w:val="20"/>
            <w:szCs w:val="20"/>
            <w:rPrChange w:id="553" w:author="Wawrowski Maciej" w:date="2025-08-08T07:50:00Z">
              <w:rPr>
                <w:rFonts w:asciiTheme="minorHAnsi" w:hAnsiTheme="minorHAnsi" w:cstheme="minorHAnsi"/>
                <w:sz w:val="20"/>
                <w:szCs w:val="20"/>
              </w:rPr>
            </w:rPrChange>
          </w:rPr>
          <w:t xml:space="preserve"> </w:t>
        </w:r>
      </w:ins>
    </w:p>
    <w:p w14:paraId="2D94EB0C" w14:textId="5A1B2CE8" w:rsidR="000B5573" w:rsidRPr="00765E35" w:rsidRDefault="00FB3DD1" w:rsidP="003119D2">
      <w:pPr>
        <w:pStyle w:val="Akapitzlist"/>
        <w:numPr>
          <w:ilvl w:val="1"/>
          <w:numId w:val="8"/>
        </w:numPr>
        <w:spacing w:before="0" w:after="120"/>
        <w:ind w:left="284" w:hanging="284"/>
        <w:contextualSpacing w:val="0"/>
        <w:rPr>
          <w:rFonts w:asciiTheme="minorHAnsi" w:hAnsiTheme="minorHAnsi" w:cstheme="minorHAnsi"/>
          <w:sz w:val="20"/>
          <w:szCs w:val="20"/>
          <w:rPrChange w:id="554"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555" w:author="Wawrowski Maciej" w:date="2025-08-08T07:50:00Z">
            <w:rPr>
              <w:rFonts w:asciiTheme="minorHAnsi" w:hAnsiTheme="minorHAnsi" w:cstheme="minorHAnsi"/>
              <w:sz w:val="20"/>
              <w:szCs w:val="20"/>
            </w:rPr>
          </w:rPrChange>
        </w:rPr>
        <w:t xml:space="preserve">Wykonawca </w:t>
      </w:r>
      <w:r w:rsidR="000B5573" w:rsidRPr="00765E35">
        <w:rPr>
          <w:rFonts w:asciiTheme="minorHAnsi" w:hAnsiTheme="minorHAnsi" w:cstheme="minorHAnsi"/>
          <w:sz w:val="20"/>
          <w:szCs w:val="20"/>
          <w:rPrChange w:id="556" w:author="Wawrowski Maciej" w:date="2025-08-08T07:50:00Z">
            <w:rPr>
              <w:rFonts w:asciiTheme="minorHAnsi" w:hAnsiTheme="minorHAnsi" w:cstheme="minorHAnsi"/>
              <w:sz w:val="20"/>
              <w:szCs w:val="20"/>
            </w:rPr>
          </w:rPrChange>
        </w:rPr>
        <w:t xml:space="preserve">oświadcza, iż: </w:t>
      </w:r>
    </w:p>
    <w:p w14:paraId="2472B751" w14:textId="2EF148A8" w:rsidR="00AB1735" w:rsidRPr="00765E35" w:rsidRDefault="000B5573" w:rsidP="00AB1735">
      <w:pPr>
        <w:spacing w:before="0" w:after="120"/>
        <w:ind w:left="360"/>
        <w:rPr>
          <w:rFonts w:asciiTheme="minorHAnsi" w:hAnsiTheme="minorHAnsi" w:cstheme="minorHAnsi"/>
          <w:i/>
          <w:sz w:val="20"/>
          <w:szCs w:val="20"/>
          <w:rPrChange w:id="557" w:author="Wawrowski Maciej" w:date="2025-08-08T07:50:00Z">
            <w:rPr>
              <w:rFonts w:asciiTheme="minorHAnsi" w:hAnsiTheme="minorHAnsi" w:cstheme="minorHAnsi"/>
              <w:i/>
              <w:sz w:val="20"/>
              <w:szCs w:val="20"/>
              <w:highlight w:val="yellow"/>
            </w:rPr>
          </w:rPrChange>
        </w:rPr>
      </w:pPr>
      <w:r w:rsidRPr="00765E35">
        <w:rPr>
          <w:rFonts w:asciiTheme="minorHAnsi" w:hAnsiTheme="minorHAnsi" w:cstheme="minorHAnsi"/>
          <w:sz w:val="20"/>
          <w:szCs w:val="20"/>
          <w:rPrChange w:id="558" w:author="Wawrowski Maciej" w:date="2025-08-08T07:50:00Z">
            <w:rPr>
              <w:rFonts w:asciiTheme="minorHAnsi" w:hAnsiTheme="minorHAnsi" w:cstheme="minorHAnsi"/>
              <w:sz w:val="20"/>
              <w:szCs w:val="20"/>
              <w:highlight w:val="green"/>
            </w:rPr>
          </w:rPrChange>
        </w:rPr>
        <w:t xml:space="preserve">jest </w:t>
      </w:r>
      <w:proofErr w:type="spellStart"/>
      <w:r w:rsidRPr="00765E35">
        <w:rPr>
          <w:rFonts w:asciiTheme="minorHAnsi" w:hAnsiTheme="minorHAnsi" w:cstheme="minorHAnsi"/>
          <w:sz w:val="20"/>
          <w:szCs w:val="20"/>
          <w:rPrChange w:id="559" w:author="Wawrowski Maciej" w:date="2025-08-08T07:50:00Z">
            <w:rPr>
              <w:rFonts w:asciiTheme="minorHAnsi" w:hAnsiTheme="minorHAnsi" w:cstheme="minorHAnsi"/>
              <w:sz w:val="20"/>
              <w:szCs w:val="20"/>
              <w:highlight w:val="green"/>
            </w:rPr>
          </w:rPrChange>
        </w:rPr>
        <w:t>mikroprzedsiębiorcą</w:t>
      </w:r>
      <w:proofErr w:type="spellEnd"/>
      <w:r w:rsidRPr="00765E35">
        <w:rPr>
          <w:rFonts w:asciiTheme="minorHAnsi" w:hAnsiTheme="minorHAnsi" w:cstheme="minorHAnsi"/>
          <w:sz w:val="20"/>
          <w:szCs w:val="20"/>
          <w:rPrChange w:id="560" w:author="Wawrowski Maciej" w:date="2025-08-08T07:50:00Z">
            <w:rPr>
              <w:rFonts w:asciiTheme="minorHAnsi" w:hAnsiTheme="minorHAnsi" w:cstheme="minorHAnsi"/>
              <w:sz w:val="20"/>
              <w:szCs w:val="20"/>
              <w:highlight w:val="green"/>
            </w:rPr>
          </w:rPrChange>
        </w:rPr>
        <w:t>* małym przedsiębiorcą* średnim przedsiębiorcą w rozumieniu załącznika I do Rozporządzenia Komisji (UE) nr 651/2014 z dnia 17 czerwca 2014 r. uznającego niektóre rodzaje pomocy za zgodne z rynkiem wewnętrznym w zastosowaniu art. 107 i art. 108 Traktatu (Dz. Urz. UE L 187 z 26.</w:t>
      </w:r>
      <w:r w:rsidR="00F02541" w:rsidRPr="00765E35">
        <w:rPr>
          <w:rFonts w:asciiTheme="minorHAnsi" w:hAnsiTheme="minorHAnsi" w:cstheme="minorHAnsi"/>
          <w:sz w:val="20"/>
          <w:szCs w:val="20"/>
          <w:rPrChange w:id="561" w:author="Wawrowski Maciej" w:date="2025-08-08T07:50:00Z">
            <w:rPr>
              <w:rFonts w:asciiTheme="minorHAnsi" w:hAnsiTheme="minorHAnsi" w:cstheme="minorHAnsi"/>
              <w:sz w:val="20"/>
              <w:szCs w:val="20"/>
              <w:highlight w:val="green"/>
            </w:rPr>
          </w:rPrChange>
        </w:rPr>
        <w:t xml:space="preserve">06.2014, str. 1, z </w:t>
      </w:r>
      <w:proofErr w:type="spellStart"/>
      <w:r w:rsidR="00F02541" w:rsidRPr="00765E35">
        <w:rPr>
          <w:rFonts w:asciiTheme="minorHAnsi" w:hAnsiTheme="minorHAnsi" w:cstheme="minorHAnsi"/>
          <w:sz w:val="20"/>
          <w:szCs w:val="20"/>
          <w:rPrChange w:id="562" w:author="Wawrowski Maciej" w:date="2025-08-08T07:50:00Z">
            <w:rPr>
              <w:rFonts w:asciiTheme="minorHAnsi" w:hAnsiTheme="minorHAnsi" w:cstheme="minorHAnsi"/>
              <w:sz w:val="20"/>
              <w:szCs w:val="20"/>
              <w:highlight w:val="green"/>
            </w:rPr>
          </w:rPrChange>
        </w:rPr>
        <w:t>późn</w:t>
      </w:r>
      <w:proofErr w:type="spellEnd"/>
      <w:r w:rsidR="00F02541" w:rsidRPr="00765E35">
        <w:rPr>
          <w:rFonts w:asciiTheme="minorHAnsi" w:hAnsiTheme="minorHAnsi" w:cstheme="minorHAnsi"/>
          <w:sz w:val="20"/>
          <w:szCs w:val="20"/>
          <w:rPrChange w:id="563" w:author="Wawrowski Maciej" w:date="2025-08-08T07:50:00Z">
            <w:rPr>
              <w:rFonts w:asciiTheme="minorHAnsi" w:hAnsiTheme="minorHAnsi" w:cstheme="minorHAnsi"/>
              <w:sz w:val="20"/>
              <w:szCs w:val="20"/>
              <w:highlight w:val="green"/>
            </w:rPr>
          </w:rPrChange>
        </w:rPr>
        <w:t>. zm.8)</w:t>
      </w:r>
      <w:r w:rsidRPr="00765E35">
        <w:rPr>
          <w:rFonts w:asciiTheme="minorHAnsi" w:hAnsiTheme="minorHAnsi" w:cstheme="minorHAnsi"/>
          <w:i/>
          <w:sz w:val="20"/>
          <w:szCs w:val="20"/>
          <w:rPrChange w:id="564" w:author="Wawrowski Maciej" w:date="2025-08-08T07:50:00Z">
            <w:rPr>
              <w:rFonts w:asciiTheme="minorHAnsi" w:hAnsiTheme="minorHAnsi" w:cstheme="minorHAnsi"/>
              <w:i/>
              <w:sz w:val="20"/>
              <w:szCs w:val="20"/>
              <w:highlight w:val="green"/>
            </w:rPr>
          </w:rPrChange>
        </w:rPr>
        <w:t xml:space="preserve"> </w:t>
      </w:r>
      <w:r w:rsidR="00AB1735" w:rsidRPr="00765E35">
        <w:rPr>
          <w:rFonts w:asciiTheme="minorHAnsi" w:hAnsiTheme="minorHAnsi" w:cstheme="minorHAnsi"/>
          <w:i/>
          <w:sz w:val="20"/>
          <w:szCs w:val="20"/>
          <w:rPrChange w:id="565" w:author="Wawrowski Maciej" w:date="2025-08-08T07:50:00Z">
            <w:rPr>
              <w:rFonts w:asciiTheme="minorHAnsi" w:hAnsiTheme="minorHAnsi" w:cstheme="minorHAnsi"/>
              <w:i/>
              <w:sz w:val="20"/>
              <w:szCs w:val="20"/>
            </w:rPr>
          </w:rPrChange>
        </w:rPr>
        <w:t>*niepotrzebne skreślić</w:t>
      </w:r>
    </w:p>
    <w:p w14:paraId="450A020D" w14:textId="12A6CF7D" w:rsidR="000B5573" w:rsidRPr="00765E35" w:rsidRDefault="00F02541" w:rsidP="00AB1735">
      <w:pPr>
        <w:pStyle w:val="Akapitzlist"/>
        <w:spacing w:before="0" w:after="120"/>
        <w:ind w:left="360"/>
        <w:contextualSpacing w:val="0"/>
        <w:rPr>
          <w:rFonts w:asciiTheme="minorHAnsi" w:hAnsiTheme="minorHAnsi" w:cstheme="minorHAnsi"/>
          <w:i/>
          <w:sz w:val="20"/>
          <w:szCs w:val="20"/>
          <w:rPrChange w:id="566" w:author="Wawrowski Maciej" w:date="2025-08-08T07:50:00Z">
            <w:rPr>
              <w:rFonts w:asciiTheme="minorHAnsi" w:hAnsiTheme="minorHAnsi" w:cstheme="minorHAnsi"/>
              <w:i/>
              <w:sz w:val="20"/>
              <w:szCs w:val="20"/>
            </w:rPr>
          </w:rPrChange>
        </w:rPr>
      </w:pPr>
      <w:r w:rsidRPr="00765E35">
        <w:rPr>
          <w:rFonts w:asciiTheme="minorHAnsi" w:hAnsiTheme="minorHAnsi" w:cstheme="minorHAnsi"/>
          <w:i/>
          <w:sz w:val="20"/>
          <w:szCs w:val="20"/>
          <w:rPrChange w:id="567" w:author="Wawrowski Maciej" w:date="2025-08-08T07:50:00Z">
            <w:rPr>
              <w:rFonts w:asciiTheme="minorHAnsi" w:hAnsiTheme="minorHAnsi" w:cstheme="minorHAnsi"/>
              <w:i/>
              <w:sz w:val="20"/>
              <w:szCs w:val="20"/>
            </w:rPr>
          </w:rPrChange>
        </w:rPr>
        <w:t>albo</w:t>
      </w:r>
    </w:p>
    <w:p w14:paraId="2BFD8CA2" w14:textId="797D24FA" w:rsidR="000B5573" w:rsidRPr="00765E35" w:rsidRDefault="000B5573" w:rsidP="00AB1735">
      <w:pPr>
        <w:pStyle w:val="Akapitzlist"/>
        <w:spacing w:before="0" w:after="120"/>
        <w:ind w:left="360"/>
        <w:contextualSpacing w:val="0"/>
        <w:rPr>
          <w:rFonts w:asciiTheme="minorHAnsi" w:hAnsiTheme="minorHAnsi" w:cstheme="minorHAnsi"/>
          <w:sz w:val="20"/>
          <w:szCs w:val="20"/>
          <w:rPrChange w:id="568" w:author="Wawrowski Maciej" w:date="2025-08-08T07:50:00Z">
            <w:rPr>
              <w:rFonts w:asciiTheme="minorHAnsi" w:hAnsiTheme="minorHAnsi" w:cstheme="minorHAnsi"/>
              <w:sz w:val="20"/>
              <w:szCs w:val="20"/>
              <w:highlight w:val="green"/>
            </w:rPr>
          </w:rPrChange>
        </w:rPr>
      </w:pPr>
      <w:r w:rsidRPr="00765E35">
        <w:rPr>
          <w:rFonts w:asciiTheme="minorHAnsi" w:hAnsiTheme="minorHAnsi" w:cstheme="minorHAnsi"/>
          <w:sz w:val="20"/>
          <w:szCs w:val="20"/>
          <w:rPrChange w:id="569" w:author="Wawrowski Maciej" w:date="2025-08-08T07:50:00Z">
            <w:rPr>
              <w:rFonts w:asciiTheme="minorHAnsi" w:hAnsiTheme="minorHAnsi" w:cstheme="minorHAnsi"/>
              <w:sz w:val="20"/>
              <w:szCs w:val="20"/>
              <w:highlight w:val="green"/>
            </w:rPr>
          </w:rPrChange>
        </w:rPr>
        <w:t>posiada status dużego przedsiębiorcy w rozumieniu Ustawy z dnia 8 marca 2013 r. o przeciwdziałaniu nadmiernym opóźnieniom w transakcjach handlowych (</w:t>
      </w:r>
      <w:proofErr w:type="spellStart"/>
      <w:r w:rsidRPr="00765E35">
        <w:rPr>
          <w:rFonts w:asciiTheme="minorHAnsi" w:hAnsiTheme="minorHAnsi" w:cstheme="minorHAnsi"/>
          <w:sz w:val="20"/>
          <w:szCs w:val="20"/>
          <w:rPrChange w:id="570" w:author="Wawrowski Maciej" w:date="2025-08-08T07:50:00Z">
            <w:rPr>
              <w:rFonts w:asciiTheme="minorHAnsi" w:hAnsiTheme="minorHAnsi" w:cstheme="minorHAnsi"/>
              <w:sz w:val="20"/>
              <w:szCs w:val="20"/>
              <w:highlight w:val="green"/>
            </w:rPr>
          </w:rPrChange>
        </w:rPr>
        <w:t>t.j</w:t>
      </w:r>
      <w:proofErr w:type="spellEnd"/>
      <w:r w:rsidRPr="00765E35">
        <w:rPr>
          <w:rFonts w:asciiTheme="minorHAnsi" w:hAnsiTheme="minorHAnsi" w:cstheme="minorHAnsi"/>
          <w:sz w:val="20"/>
          <w:szCs w:val="20"/>
          <w:rPrChange w:id="571" w:author="Wawrowski Maciej" w:date="2025-08-08T07:50:00Z">
            <w:rPr>
              <w:rFonts w:asciiTheme="minorHAnsi" w:hAnsiTheme="minorHAnsi" w:cstheme="minorHAnsi"/>
              <w:sz w:val="20"/>
              <w:szCs w:val="20"/>
              <w:highlight w:val="green"/>
            </w:rPr>
          </w:rPrChange>
        </w:rPr>
        <w:t>. Dz. U. z 2022 r. poz. 893 ze zmianami).</w:t>
      </w:r>
    </w:p>
    <w:p w14:paraId="031D9B57" w14:textId="62E48DC9" w:rsidR="00060645" w:rsidRPr="00765E35" w:rsidRDefault="00060645" w:rsidP="00060645">
      <w:pPr>
        <w:pStyle w:val="Akapitzlist"/>
        <w:numPr>
          <w:ilvl w:val="1"/>
          <w:numId w:val="8"/>
        </w:numPr>
        <w:spacing w:before="0" w:after="120"/>
        <w:ind w:left="284" w:hanging="284"/>
        <w:contextualSpacing w:val="0"/>
        <w:rPr>
          <w:rFonts w:asciiTheme="minorHAnsi" w:hAnsiTheme="minorHAnsi" w:cstheme="minorHAnsi"/>
          <w:sz w:val="20"/>
          <w:szCs w:val="20"/>
          <w:rPrChange w:id="572"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573" w:author="Wawrowski Maciej" w:date="2025-08-08T07:50:00Z">
            <w:rPr>
              <w:rFonts w:asciiTheme="minorHAnsi" w:hAnsiTheme="minorHAnsi" w:cstheme="minorHAnsi"/>
              <w:sz w:val="20"/>
              <w:szCs w:val="20"/>
            </w:rPr>
          </w:rPrChange>
        </w:rPr>
        <w:t>Faktura/rachunek/nota wystawiona przez Wykonawcę z tytułu realizacji Umowy winna zawierać dodatkowe oznaczenia, tj.:</w:t>
      </w:r>
    </w:p>
    <w:p w14:paraId="21DCF78E" w14:textId="26337F9F" w:rsidR="00060645" w:rsidRPr="00765E35" w:rsidRDefault="00060645">
      <w:pPr>
        <w:numPr>
          <w:ilvl w:val="0"/>
          <w:numId w:val="40"/>
        </w:numPr>
        <w:tabs>
          <w:tab w:val="left" w:pos="851"/>
        </w:tabs>
        <w:spacing w:before="0" w:after="120"/>
        <w:rPr>
          <w:rFonts w:asciiTheme="minorHAnsi" w:hAnsiTheme="minorHAnsi" w:cstheme="minorHAnsi"/>
          <w:iCs/>
          <w:color w:val="000000" w:themeColor="text1"/>
          <w:sz w:val="20"/>
          <w:szCs w:val="20"/>
          <w:rPrChange w:id="574" w:author="Wawrowski Maciej" w:date="2025-08-08T07:50:00Z">
            <w:rPr>
              <w:rFonts w:asciiTheme="minorHAnsi" w:hAnsiTheme="minorHAnsi" w:cstheme="minorHAnsi"/>
              <w:iCs/>
              <w:color w:val="000000" w:themeColor="text1"/>
              <w:sz w:val="20"/>
              <w:szCs w:val="20"/>
              <w:highlight w:val="yellow"/>
            </w:rPr>
          </w:rPrChange>
        </w:rPr>
      </w:pPr>
      <w:r w:rsidRPr="00765E35">
        <w:rPr>
          <w:rFonts w:asciiTheme="minorHAnsi" w:hAnsiTheme="minorHAnsi" w:cstheme="minorHAnsi"/>
          <w:iCs/>
          <w:color w:val="000000" w:themeColor="text1"/>
          <w:sz w:val="20"/>
          <w:szCs w:val="20"/>
          <w:rPrChange w:id="575" w:author="Wawrowski Maciej" w:date="2025-08-08T07:50:00Z">
            <w:rPr>
              <w:rFonts w:asciiTheme="minorHAnsi" w:hAnsiTheme="minorHAnsi" w:cstheme="minorHAnsi"/>
              <w:iCs/>
              <w:color w:val="000000" w:themeColor="text1"/>
              <w:sz w:val="20"/>
              <w:szCs w:val="20"/>
            </w:rPr>
          </w:rPrChange>
        </w:rPr>
        <w:t>nazwa komórki organizacyjnej ENEA Operator sp. z o.o. –</w:t>
      </w:r>
      <w:del w:id="576" w:author="Hein Monika" w:date="2025-08-01T11:50:00Z">
        <w:r w:rsidRPr="00765E35" w:rsidDel="00CE1271">
          <w:rPr>
            <w:rFonts w:asciiTheme="minorHAnsi" w:hAnsiTheme="minorHAnsi" w:cstheme="minorHAnsi"/>
            <w:iCs/>
            <w:color w:val="000000" w:themeColor="text1"/>
            <w:sz w:val="20"/>
            <w:szCs w:val="20"/>
            <w:rPrChange w:id="577" w:author="Wawrowski Maciej" w:date="2025-08-08T07:50:00Z">
              <w:rPr>
                <w:rFonts w:asciiTheme="minorHAnsi" w:hAnsiTheme="minorHAnsi" w:cstheme="minorHAnsi"/>
                <w:iCs/>
                <w:color w:val="000000" w:themeColor="text1"/>
                <w:sz w:val="20"/>
                <w:szCs w:val="20"/>
              </w:rPr>
            </w:rPrChange>
          </w:rPr>
          <w:delText xml:space="preserve"> </w:delText>
        </w:r>
        <w:r w:rsidR="00990396" w:rsidRPr="00765E35" w:rsidDel="00CE1271">
          <w:rPr>
            <w:rFonts w:asciiTheme="minorHAnsi" w:hAnsiTheme="minorHAnsi" w:cstheme="minorHAnsi"/>
            <w:b/>
            <w:iCs/>
            <w:sz w:val="20"/>
            <w:szCs w:val="20"/>
            <w:rPrChange w:id="578" w:author="Wawrowski Maciej" w:date="2025-08-08T07:50:00Z">
              <w:rPr>
                <w:rFonts w:asciiTheme="minorHAnsi" w:hAnsiTheme="minorHAnsi" w:cstheme="minorHAnsi"/>
                <w:b/>
                <w:iCs/>
                <w:sz w:val="20"/>
                <w:szCs w:val="20"/>
                <w:highlight w:val="yellow"/>
              </w:rPr>
            </w:rPrChange>
          </w:rPr>
          <w:delText>……….</w:delText>
        </w:r>
      </w:del>
      <w:ins w:id="579" w:author="Hein Monika" w:date="2025-08-01T11:50:00Z">
        <w:r w:rsidR="00CE1271" w:rsidRPr="00765E35">
          <w:rPr>
            <w:rFonts w:asciiTheme="minorHAnsi" w:hAnsiTheme="minorHAnsi" w:cstheme="minorHAnsi"/>
            <w:b/>
            <w:iCs/>
            <w:sz w:val="20"/>
            <w:szCs w:val="20"/>
            <w:rPrChange w:id="580" w:author="Wawrowski Maciej" w:date="2025-08-08T07:50:00Z">
              <w:rPr>
                <w:rFonts w:asciiTheme="minorHAnsi" w:hAnsiTheme="minorHAnsi" w:cstheme="minorHAnsi"/>
                <w:b/>
                <w:iCs/>
                <w:sz w:val="20"/>
                <w:szCs w:val="20"/>
              </w:rPr>
            </w:rPrChange>
          </w:rPr>
          <w:t xml:space="preserve"> </w:t>
        </w:r>
        <w:del w:id="581" w:author="Wawrowski Maciej" w:date="2025-08-06T14:09:00Z">
          <w:r w:rsidR="00CE1271" w:rsidRPr="00765E35" w:rsidDel="00601EF1">
            <w:rPr>
              <w:rFonts w:asciiTheme="minorHAnsi" w:hAnsiTheme="minorHAnsi" w:cstheme="minorHAnsi"/>
              <w:b/>
              <w:iCs/>
              <w:sz w:val="20"/>
              <w:szCs w:val="20"/>
              <w:rPrChange w:id="582" w:author="Wawrowski Maciej" w:date="2025-08-08T07:50:00Z">
                <w:rPr>
                  <w:rFonts w:asciiTheme="minorHAnsi" w:hAnsiTheme="minorHAnsi" w:cstheme="minorHAnsi"/>
                  <w:b/>
                  <w:iCs/>
                  <w:sz w:val="20"/>
                  <w:szCs w:val="20"/>
                  <w:highlight w:val="yellow"/>
                </w:rPr>
              </w:rPrChange>
            </w:rPr>
            <w:delText>Oddział</w:delText>
          </w:r>
        </w:del>
      </w:ins>
      <w:ins w:id="583" w:author="Wawrowski Maciej" w:date="2025-08-06T14:09:00Z">
        <w:r w:rsidR="00601EF1" w:rsidRPr="00765E35">
          <w:rPr>
            <w:rFonts w:asciiTheme="minorHAnsi" w:hAnsiTheme="minorHAnsi" w:cstheme="minorHAnsi"/>
            <w:b/>
            <w:iCs/>
            <w:sz w:val="20"/>
            <w:szCs w:val="20"/>
            <w:rPrChange w:id="584" w:author="Wawrowski Maciej" w:date="2025-08-08T07:50:00Z">
              <w:rPr>
                <w:rFonts w:asciiTheme="minorHAnsi" w:hAnsiTheme="minorHAnsi" w:cstheme="minorHAnsi"/>
                <w:b/>
                <w:iCs/>
                <w:sz w:val="20"/>
                <w:szCs w:val="20"/>
                <w:highlight w:val="yellow"/>
              </w:rPr>
            </w:rPrChange>
          </w:rPr>
          <w:t>Rejon</w:t>
        </w:r>
      </w:ins>
      <w:ins w:id="585" w:author="Hein Monika" w:date="2025-08-01T11:50:00Z">
        <w:r w:rsidR="00CE1271" w:rsidRPr="00765E35">
          <w:rPr>
            <w:rFonts w:asciiTheme="minorHAnsi" w:hAnsiTheme="minorHAnsi" w:cstheme="minorHAnsi"/>
            <w:b/>
            <w:iCs/>
            <w:sz w:val="20"/>
            <w:szCs w:val="20"/>
            <w:rPrChange w:id="586" w:author="Wawrowski Maciej" w:date="2025-08-08T07:50:00Z">
              <w:rPr>
                <w:rFonts w:asciiTheme="minorHAnsi" w:hAnsiTheme="minorHAnsi" w:cstheme="minorHAnsi"/>
                <w:b/>
                <w:iCs/>
                <w:sz w:val="20"/>
                <w:szCs w:val="20"/>
                <w:highlight w:val="yellow"/>
              </w:rPr>
            </w:rPrChange>
          </w:rPr>
          <w:t xml:space="preserve"> Dystrybucji Bydgoszcz</w:t>
        </w:r>
        <w:del w:id="587" w:author="Wawrowski Maciej" w:date="2025-08-06T14:09:00Z">
          <w:r w:rsidR="00CE1271" w:rsidRPr="00765E35" w:rsidDel="00601EF1">
            <w:rPr>
              <w:rFonts w:asciiTheme="minorHAnsi" w:hAnsiTheme="minorHAnsi" w:cstheme="minorHAnsi"/>
              <w:b/>
              <w:iCs/>
              <w:sz w:val="20"/>
              <w:szCs w:val="20"/>
              <w:rPrChange w:id="588" w:author="Wawrowski Maciej" w:date="2025-08-08T07:50:00Z">
                <w:rPr>
                  <w:rFonts w:asciiTheme="minorHAnsi" w:hAnsiTheme="minorHAnsi" w:cstheme="minorHAnsi"/>
                  <w:b/>
                  <w:iCs/>
                  <w:sz w:val="20"/>
                  <w:szCs w:val="20"/>
                  <w:highlight w:val="yellow"/>
                </w:rPr>
              </w:rPrChange>
            </w:rPr>
            <w:delText xml:space="preserve"> Wydział Inwestycji</w:delText>
          </w:r>
        </w:del>
      </w:ins>
    </w:p>
    <w:p w14:paraId="3511B6BD" w14:textId="77777777" w:rsidR="00060645" w:rsidRPr="00765E35" w:rsidRDefault="00060645" w:rsidP="00060645">
      <w:pPr>
        <w:numPr>
          <w:ilvl w:val="0"/>
          <w:numId w:val="40"/>
        </w:numPr>
        <w:tabs>
          <w:tab w:val="left" w:pos="851"/>
        </w:tabs>
        <w:spacing w:before="0" w:after="120"/>
        <w:rPr>
          <w:rFonts w:asciiTheme="minorHAnsi" w:hAnsiTheme="minorHAnsi" w:cstheme="minorHAnsi"/>
          <w:iCs/>
          <w:color w:val="000000" w:themeColor="text1"/>
          <w:sz w:val="20"/>
          <w:szCs w:val="20"/>
          <w:rPrChange w:id="589" w:author="Wawrowski Maciej" w:date="2025-08-08T07:50:00Z">
            <w:rPr>
              <w:rFonts w:asciiTheme="minorHAnsi" w:hAnsiTheme="minorHAnsi" w:cstheme="minorHAnsi"/>
              <w:iCs/>
              <w:color w:val="000000" w:themeColor="text1"/>
              <w:sz w:val="20"/>
              <w:szCs w:val="20"/>
            </w:rPr>
          </w:rPrChange>
        </w:rPr>
      </w:pPr>
      <w:r w:rsidRPr="00765E35">
        <w:rPr>
          <w:rFonts w:asciiTheme="minorHAnsi" w:hAnsiTheme="minorHAnsi" w:cstheme="minorHAnsi"/>
          <w:iCs/>
          <w:color w:val="000000" w:themeColor="text1"/>
          <w:sz w:val="20"/>
          <w:szCs w:val="20"/>
          <w:rPrChange w:id="590" w:author="Wawrowski Maciej" w:date="2025-08-08T07:50:00Z">
            <w:rPr>
              <w:rFonts w:asciiTheme="minorHAnsi" w:hAnsiTheme="minorHAnsi" w:cstheme="minorHAnsi"/>
              <w:iCs/>
              <w:color w:val="000000" w:themeColor="text1"/>
              <w:sz w:val="20"/>
              <w:szCs w:val="20"/>
            </w:rPr>
          </w:rPrChange>
        </w:rPr>
        <w:t xml:space="preserve">numer umowy: </w:t>
      </w:r>
      <w:r w:rsidRPr="00765E35">
        <w:rPr>
          <w:rFonts w:asciiTheme="minorHAnsi" w:hAnsiTheme="minorHAnsi" w:cstheme="minorHAnsi"/>
          <w:b/>
          <w:iCs/>
          <w:sz w:val="20"/>
          <w:szCs w:val="20"/>
          <w:rPrChange w:id="591" w:author="Wawrowski Maciej" w:date="2025-08-08T07:50:00Z">
            <w:rPr>
              <w:rFonts w:asciiTheme="minorHAnsi" w:hAnsiTheme="minorHAnsi" w:cstheme="minorHAnsi"/>
              <w:b/>
              <w:iCs/>
              <w:sz w:val="20"/>
              <w:szCs w:val="20"/>
              <w:highlight w:val="green"/>
            </w:rPr>
          </w:rPrChange>
        </w:rPr>
        <w:t>……….</w:t>
      </w:r>
    </w:p>
    <w:p w14:paraId="039C4B54" w14:textId="77777777" w:rsidR="00060645" w:rsidRPr="00765E35" w:rsidRDefault="00060645" w:rsidP="00060645">
      <w:pPr>
        <w:numPr>
          <w:ilvl w:val="0"/>
          <w:numId w:val="40"/>
        </w:numPr>
        <w:tabs>
          <w:tab w:val="left" w:pos="851"/>
        </w:tabs>
        <w:spacing w:before="0" w:after="120"/>
        <w:rPr>
          <w:rFonts w:asciiTheme="minorHAnsi" w:hAnsiTheme="minorHAnsi" w:cstheme="minorHAnsi"/>
          <w:iCs/>
          <w:color w:val="000000" w:themeColor="text1"/>
          <w:sz w:val="20"/>
          <w:szCs w:val="20"/>
          <w:rPrChange w:id="592" w:author="Wawrowski Maciej" w:date="2025-08-08T07:50:00Z">
            <w:rPr>
              <w:rFonts w:asciiTheme="minorHAnsi" w:hAnsiTheme="minorHAnsi" w:cstheme="minorHAnsi"/>
              <w:iCs/>
              <w:color w:val="000000" w:themeColor="text1"/>
              <w:sz w:val="20"/>
              <w:szCs w:val="20"/>
            </w:rPr>
          </w:rPrChange>
        </w:rPr>
      </w:pPr>
      <w:r w:rsidRPr="00765E35">
        <w:rPr>
          <w:rFonts w:asciiTheme="minorHAnsi" w:hAnsiTheme="minorHAnsi" w:cstheme="minorHAnsi"/>
          <w:iCs/>
          <w:color w:val="000000" w:themeColor="text1"/>
          <w:sz w:val="20"/>
          <w:szCs w:val="20"/>
          <w:rPrChange w:id="593" w:author="Wawrowski Maciej" w:date="2025-08-08T07:50:00Z">
            <w:rPr>
              <w:rFonts w:asciiTheme="minorHAnsi" w:hAnsiTheme="minorHAnsi" w:cstheme="minorHAnsi"/>
              <w:iCs/>
              <w:color w:val="000000" w:themeColor="text1"/>
              <w:sz w:val="20"/>
              <w:szCs w:val="20"/>
            </w:rPr>
          </w:rPrChange>
        </w:rPr>
        <w:t xml:space="preserve">numer zamówienia: </w:t>
      </w:r>
      <w:r w:rsidRPr="00765E35">
        <w:rPr>
          <w:rFonts w:asciiTheme="minorHAnsi" w:hAnsiTheme="minorHAnsi" w:cstheme="minorHAnsi"/>
          <w:b/>
          <w:iCs/>
          <w:color w:val="000000"/>
          <w:sz w:val="20"/>
          <w:szCs w:val="20"/>
          <w:rPrChange w:id="594" w:author="Wawrowski Maciej" w:date="2025-08-08T07:50:00Z">
            <w:rPr>
              <w:rFonts w:asciiTheme="minorHAnsi" w:hAnsiTheme="minorHAnsi" w:cstheme="minorHAnsi"/>
              <w:b/>
              <w:iCs/>
              <w:color w:val="000000"/>
              <w:sz w:val="20"/>
              <w:szCs w:val="20"/>
              <w:highlight w:val="green"/>
            </w:rPr>
          </w:rPrChange>
        </w:rPr>
        <w:t>………….</w:t>
      </w:r>
    </w:p>
    <w:p w14:paraId="1E0280C0" w14:textId="77777777" w:rsidR="00060645" w:rsidRPr="00765E35" w:rsidRDefault="00060645" w:rsidP="00060645">
      <w:pPr>
        <w:widowControl w:val="0"/>
        <w:numPr>
          <w:ilvl w:val="0"/>
          <w:numId w:val="40"/>
        </w:numPr>
        <w:tabs>
          <w:tab w:val="left" w:pos="851"/>
        </w:tabs>
        <w:spacing w:before="0" w:after="120"/>
        <w:jc w:val="left"/>
        <w:rPr>
          <w:rFonts w:asciiTheme="minorHAnsi" w:hAnsiTheme="minorHAnsi" w:cstheme="minorHAnsi"/>
          <w:iCs/>
          <w:color w:val="000000"/>
          <w:sz w:val="20"/>
          <w:szCs w:val="20"/>
          <w:rPrChange w:id="595" w:author="Wawrowski Maciej" w:date="2025-08-08T07:50:00Z">
            <w:rPr>
              <w:rFonts w:asciiTheme="minorHAnsi" w:hAnsiTheme="minorHAnsi" w:cstheme="minorHAnsi"/>
              <w:iCs/>
              <w:color w:val="000000"/>
              <w:sz w:val="20"/>
              <w:szCs w:val="20"/>
            </w:rPr>
          </w:rPrChange>
        </w:rPr>
      </w:pPr>
      <w:r w:rsidRPr="00765E35">
        <w:rPr>
          <w:rFonts w:asciiTheme="minorHAnsi" w:hAnsiTheme="minorHAnsi" w:cstheme="minorHAnsi"/>
          <w:iCs/>
          <w:color w:val="000000"/>
          <w:sz w:val="20"/>
          <w:szCs w:val="20"/>
          <w:rPrChange w:id="596" w:author="Wawrowski Maciej" w:date="2025-08-08T07:50:00Z">
            <w:rPr>
              <w:rFonts w:asciiTheme="minorHAnsi" w:hAnsiTheme="minorHAnsi" w:cstheme="minorHAnsi"/>
              <w:iCs/>
              <w:color w:val="000000"/>
              <w:sz w:val="20"/>
              <w:szCs w:val="20"/>
            </w:rPr>
          </w:rPrChange>
        </w:rPr>
        <w:t>oznaczenie protokołu odbioru jakiego dotyczy faktura, (w szczególności nr dokumentu odbioru i akceptacji zrealizowanych prac),</w:t>
      </w:r>
    </w:p>
    <w:p w14:paraId="6112182B" w14:textId="3838A756" w:rsidR="00060645" w:rsidRPr="00765E35" w:rsidRDefault="00060645" w:rsidP="00060645">
      <w:pPr>
        <w:numPr>
          <w:ilvl w:val="0"/>
          <w:numId w:val="40"/>
        </w:numPr>
        <w:tabs>
          <w:tab w:val="left" w:pos="851"/>
        </w:tabs>
        <w:spacing w:before="0" w:after="120"/>
        <w:rPr>
          <w:rFonts w:asciiTheme="minorHAnsi" w:hAnsiTheme="minorHAnsi" w:cstheme="minorHAnsi"/>
          <w:iCs/>
          <w:color w:val="000000" w:themeColor="text1"/>
          <w:sz w:val="20"/>
          <w:szCs w:val="20"/>
          <w:rPrChange w:id="597" w:author="Wawrowski Maciej" w:date="2025-08-08T07:50:00Z">
            <w:rPr>
              <w:rFonts w:asciiTheme="minorHAnsi" w:hAnsiTheme="minorHAnsi" w:cstheme="minorHAnsi"/>
              <w:iCs/>
              <w:color w:val="000000" w:themeColor="text1"/>
              <w:sz w:val="20"/>
              <w:szCs w:val="20"/>
            </w:rPr>
          </w:rPrChange>
        </w:rPr>
      </w:pPr>
      <w:r w:rsidRPr="00765E35">
        <w:rPr>
          <w:rFonts w:asciiTheme="minorHAnsi" w:hAnsiTheme="minorHAnsi" w:cstheme="minorHAnsi"/>
          <w:iCs/>
          <w:color w:val="000000" w:themeColor="text1"/>
          <w:sz w:val="20"/>
          <w:szCs w:val="20"/>
          <w:rPrChange w:id="598" w:author="Wawrowski Maciej" w:date="2025-08-08T07:50:00Z">
            <w:rPr>
              <w:rFonts w:asciiTheme="minorHAnsi" w:hAnsiTheme="minorHAnsi" w:cstheme="minorHAnsi"/>
              <w:iCs/>
              <w:color w:val="000000" w:themeColor="text1"/>
              <w:sz w:val="20"/>
              <w:szCs w:val="20"/>
            </w:rPr>
          </w:rPrChange>
        </w:rPr>
        <w:t>nr rachunku bankowego, na który ENEA Operator będzie zobowiązana dokonać płatności</w:t>
      </w:r>
      <w:r w:rsidR="00AB1735" w:rsidRPr="00765E35">
        <w:rPr>
          <w:rFonts w:asciiTheme="minorHAnsi" w:hAnsiTheme="minorHAnsi" w:cstheme="minorHAnsi"/>
          <w:iCs/>
          <w:color w:val="000000" w:themeColor="text1"/>
          <w:sz w:val="20"/>
          <w:szCs w:val="20"/>
          <w:rPrChange w:id="599" w:author="Wawrowski Maciej" w:date="2025-08-08T07:50:00Z">
            <w:rPr>
              <w:rFonts w:asciiTheme="minorHAnsi" w:hAnsiTheme="minorHAnsi" w:cstheme="minorHAnsi"/>
              <w:iCs/>
              <w:color w:val="000000" w:themeColor="text1"/>
              <w:sz w:val="20"/>
              <w:szCs w:val="20"/>
            </w:rPr>
          </w:rPrChange>
        </w:rPr>
        <w:t>,</w:t>
      </w:r>
    </w:p>
    <w:p w14:paraId="0E362255" w14:textId="77777777" w:rsidR="00060645" w:rsidRPr="00765E35" w:rsidRDefault="00060645" w:rsidP="00060645">
      <w:pPr>
        <w:numPr>
          <w:ilvl w:val="0"/>
          <w:numId w:val="40"/>
        </w:numPr>
        <w:tabs>
          <w:tab w:val="left" w:pos="851"/>
        </w:tabs>
        <w:spacing w:before="0" w:after="120"/>
        <w:rPr>
          <w:rFonts w:asciiTheme="minorHAnsi" w:hAnsiTheme="minorHAnsi" w:cstheme="minorHAnsi"/>
          <w:iCs/>
          <w:color w:val="000000" w:themeColor="text1"/>
          <w:sz w:val="20"/>
          <w:szCs w:val="20"/>
          <w:rPrChange w:id="600" w:author="Wawrowski Maciej" w:date="2025-08-08T07:50:00Z">
            <w:rPr>
              <w:rFonts w:asciiTheme="minorHAnsi" w:hAnsiTheme="minorHAnsi" w:cstheme="minorHAnsi"/>
              <w:iCs/>
              <w:color w:val="000000" w:themeColor="text1"/>
              <w:sz w:val="20"/>
              <w:szCs w:val="20"/>
            </w:rPr>
          </w:rPrChange>
        </w:rPr>
      </w:pPr>
      <w:r w:rsidRPr="00765E35">
        <w:rPr>
          <w:rFonts w:asciiTheme="minorHAnsi" w:hAnsiTheme="minorHAnsi" w:cstheme="minorHAnsi"/>
          <w:iCs/>
          <w:color w:val="000000" w:themeColor="text1"/>
          <w:sz w:val="20"/>
          <w:szCs w:val="20"/>
          <w:rPrChange w:id="601" w:author="Wawrowski Maciej" w:date="2025-08-08T07:50:00Z">
            <w:rPr>
              <w:rFonts w:asciiTheme="minorHAnsi" w:hAnsiTheme="minorHAnsi" w:cstheme="minorHAnsi"/>
              <w:iCs/>
              <w:color w:val="000000" w:themeColor="text1"/>
              <w:sz w:val="20"/>
              <w:szCs w:val="20"/>
            </w:rPr>
          </w:rPrChange>
        </w:rPr>
        <w:t xml:space="preserve">numer zadania inwestycyjnego: </w:t>
      </w:r>
      <w:r w:rsidRPr="00765E35">
        <w:rPr>
          <w:rFonts w:asciiTheme="minorHAnsi" w:hAnsiTheme="minorHAnsi" w:cstheme="minorHAnsi"/>
          <w:b/>
          <w:iCs/>
          <w:color w:val="000000"/>
          <w:sz w:val="20"/>
          <w:szCs w:val="20"/>
          <w:rPrChange w:id="602" w:author="Wawrowski Maciej" w:date="2025-08-08T07:50:00Z">
            <w:rPr>
              <w:rFonts w:asciiTheme="minorHAnsi" w:hAnsiTheme="minorHAnsi" w:cstheme="minorHAnsi"/>
              <w:b/>
              <w:iCs/>
              <w:color w:val="000000"/>
              <w:sz w:val="20"/>
              <w:szCs w:val="20"/>
              <w:highlight w:val="green"/>
            </w:rPr>
          </w:rPrChange>
        </w:rPr>
        <w:t>……………</w:t>
      </w:r>
      <w:r w:rsidRPr="00765E35">
        <w:rPr>
          <w:rFonts w:asciiTheme="minorHAnsi" w:hAnsiTheme="minorHAnsi" w:cstheme="minorHAnsi"/>
          <w:b/>
          <w:iCs/>
          <w:color w:val="000000"/>
          <w:sz w:val="20"/>
          <w:szCs w:val="20"/>
          <w:rPrChange w:id="603" w:author="Wawrowski Maciej" w:date="2025-08-08T07:50:00Z">
            <w:rPr>
              <w:rFonts w:asciiTheme="minorHAnsi" w:hAnsiTheme="minorHAnsi" w:cstheme="minorHAnsi"/>
              <w:b/>
              <w:iCs/>
              <w:color w:val="000000"/>
              <w:sz w:val="20"/>
              <w:szCs w:val="20"/>
            </w:rPr>
          </w:rPrChange>
        </w:rPr>
        <w:t xml:space="preserve"> </w:t>
      </w:r>
    </w:p>
    <w:p w14:paraId="61E97A96" w14:textId="58E6BF60" w:rsidR="00A26E9E" w:rsidRPr="00765E35" w:rsidRDefault="00060645" w:rsidP="00FD5853">
      <w:pPr>
        <w:tabs>
          <w:tab w:val="left" w:pos="851"/>
        </w:tabs>
        <w:spacing w:before="0" w:after="120"/>
        <w:ind w:left="720"/>
        <w:rPr>
          <w:rFonts w:asciiTheme="minorHAnsi" w:hAnsiTheme="minorHAnsi" w:cstheme="minorHAnsi"/>
          <w:b/>
          <w:sz w:val="20"/>
          <w:szCs w:val="20"/>
          <w:lang w:eastAsia="en-US"/>
          <w:rPrChange w:id="604" w:author="Wawrowski Maciej" w:date="2025-08-08T07:50:00Z">
            <w:rPr>
              <w:rFonts w:asciiTheme="minorHAnsi" w:hAnsiTheme="minorHAnsi" w:cstheme="minorHAnsi"/>
              <w:b/>
              <w:sz w:val="20"/>
              <w:szCs w:val="20"/>
              <w:lang w:eastAsia="en-US"/>
            </w:rPr>
          </w:rPrChange>
        </w:rPr>
      </w:pPr>
      <w:r w:rsidRPr="00765E35">
        <w:rPr>
          <w:rFonts w:asciiTheme="minorHAnsi" w:hAnsiTheme="minorHAnsi" w:cstheme="minorHAnsi"/>
          <w:color w:val="000000" w:themeColor="text1"/>
          <w:sz w:val="20"/>
          <w:szCs w:val="20"/>
          <w:rPrChange w:id="605" w:author="Wawrowski Maciej" w:date="2025-08-08T07:50:00Z">
            <w:rPr>
              <w:rFonts w:asciiTheme="minorHAnsi" w:hAnsiTheme="minorHAnsi" w:cstheme="minorHAnsi"/>
              <w:color w:val="000000" w:themeColor="text1"/>
              <w:sz w:val="20"/>
              <w:szCs w:val="20"/>
            </w:rPr>
          </w:rPrChange>
        </w:rPr>
        <w:t>.</w:t>
      </w:r>
    </w:p>
    <w:p w14:paraId="25F30515" w14:textId="59F72EFA" w:rsidR="000B5573" w:rsidRPr="00765E35" w:rsidRDefault="00060645" w:rsidP="003119D2">
      <w:pPr>
        <w:spacing w:before="0" w:after="120"/>
        <w:jc w:val="center"/>
        <w:rPr>
          <w:rFonts w:asciiTheme="minorHAnsi" w:hAnsiTheme="minorHAnsi" w:cstheme="minorHAnsi"/>
          <w:b/>
          <w:sz w:val="20"/>
          <w:szCs w:val="20"/>
          <w:lang w:eastAsia="en-US"/>
          <w:rPrChange w:id="606" w:author="Wawrowski Maciej" w:date="2025-08-08T07:50:00Z">
            <w:rPr>
              <w:rFonts w:asciiTheme="minorHAnsi" w:hAnsiTheme="minorHAnsi" w:cstheme="minorHAnsi"/>
              <w:b/>
              <w:sz w:val="20"/>
              <w:szCs w:val="20"/>
              <w:lang w:eastAsia="en-US"/>
            </w:rPr>
          </w:rPrChange>
        </w:rPr>
      </w:pPr>
      <w:r w:rsidRPr="00765E35">
        <w:rPr>
          <w:rFonts w:asciiTheme="minorHAnsi" w:hAnsiTheme="minorHAnsi" w:cstheme="minorHAnsi"/>
          <w:b/>
          <w:sz w:val="20"/>
          <w:szCs w:val="20"/>
          <w:lang w:eastAsia="en-US"/>
          <w:rPrChange w:id="607" w:author="Wawrowski Maciej" w:date="2025-08-08T07:50:00Z">
            <w:rPr>
              <w:rFonts w:asciiTheme="minorHAnsi" w:hAnsiTheme="minorHAnsi" w:cstheme="minorHAnsi"/>
              <w:b/>
              <w:sz w:val="20"/>
              <w:szCs w:val="20"/>
              <w:lang w:eastAsia="en-US"/>
            </w:rPr>
          </w:rPrChange>
        </w:rPr>
        <w:t>§ 4</w:t>
      </w:r>
    </w:p>
    <w:p w14:paraId="6F7A9A9C" w14:textId="669F6426" w:rsidR="002859BB" w:rsidRPr="00765E35" w:rsidRDefault="002859BB" w:rsidP="003119D2">
      <w:pPr>
        <w:spacing w:before="0" w:after="120"/>
        <w:jc w:val="center"/>
        <w:rPr>
          <w:rFonts w:asciiTheme="minorHAnsi" w:hAnsiTheme="minorHAnsi" w:cstheme="minorHAnsi"/>
          <w:b/>
          <w:sz w:val="20"/>
          <w:szCs w:val="20"/>
          <w:rPrChange w:id="608"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609" w:author="Wawrowski Maciej" w:date="2025-08-08T07:50:00Z">
            <w:rPr>
              <w:rFonts w:asciiTheme="minorHAnsi" w:hAnsiTheme="minorHAnsi" w:cstheme="minorHAnsi"/>
              <w:b/>
              <w:sz w:val="20"/>
              <w:szCs w:val="20"/>
            </w:rPr>
          </w:rPrChange>
        </w:rPr>
        <w:t>GWARANCJA</w:t>
      </w:r>
      <w:r w:rsidR="00A26E9E" w:rsidRPr="00765E35">
        <w:rPr>
          <w:rFonts w:asciiTheme="minorHAnsi" w:hAnsiTheme="minorHAnsi" w:cstheme="minorHAnsi"/>
          <w:b/>
          <w:sz w:val="20"/>
          <w:szCs w:val="20"/>
          <w:rPrChange w:id="610" w:author="Wawrowski Maciej" w:date="2025-08-08T07:50:00Z">
            <w:rPr>
              <w:rFonts w:asciiTheme="minorHAnsi" w:hAnsiTheme="minorHAnsi" w:cstheme="minorHAnsi"/>
              <w:b/>
              <w:sz w:val="20"/>
              <w:szCs w:val="20"/>
            </w:rPr>
          </w:rPrChange>
        </w:rPr>
        <w:t xml:space="preserve"> i UBEZPIECZENIE</w:t>
      </w:r>
    </w:p>
    <w:p w14:paraId="2D5E6CDB" w14:textId="77777777" w:rsidR="003B7617" w:rsidRPr="00765E35" w:rsidRDefault="00A26E9E" w:rsidP="00A26E9E">
      <w:pPr>
        <w:widowControl w:val="0"/>
        <w:numPr>
          <w:ilvl w:val="0"/>
          <w:numId w:val="29"/>
        </w:numPr>
        <w:spacing w:before="0" w:after="120"/>
        <w:rPr>
          <w:rFonts w:asciiTheme="minorHAnsi" w:hAnsiTheme="minorHAnsi" w:cstheme="minorHAnsi"/>
          <w:sz w:val="20"/>
          <w:szCs w:val="20"/>
          <w:rPrChange w:id="611"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612" w:author="Wawrowski Maciej" w:date="2025-08-08T07:50:00Z">
            <w:rPr>
              <w:rFonts w:asciiTheme="minorHAnsi" w:hAnsiTheme="minorHAnsi" w:cstheme="minorHAnsi"/>
              <w:sz w:val="20"/>
              <w:szCs w:val="20"/>
            </w:rPr>
          </w:rPrChange>
        </w:rPr>
        <w:t>Wykonawca udziela Zamawiającemu</w:t>
      </w:r>
      <w:r w:rsidR="003B7617" w:rsidRPr="00765E35">
        <w:rPr>
          <w:rFonts w:asciiTheme="minorHAnsi" w:hAnsiTheme="minorHAnsi" w:cstheme="minorHAnsi"/>
          <w:sz w:val="20"/>
          <w:szCs w:val="20"/>
          <w:rPrChange w:id="613" w:author="Wawrowski Maciej" w:date="2025-08-08T07:50:00Z">
            <w:rPr>
              <w:rFonts w:asciiTheme="minorHAnsi" w:hAnsiTheme="minorHAnsi" w:cstheme="minorHAnsi"/>
              <w:sz w:val="20"/>
              <w:szCs w:val="20"/>
            </w:rPr>
          </w:rPrChange>
        </w:rPr>
        <w:t>:</w:t>
      </w:r>
      <w:r w:rsidRPr="00765E35">
        <w:rPr>
          <w:rFonts w:asciiTheme="minorHAnsi" w:hAnsiTheme="minorHAnsi" w:cstheme="minorHAnsi"/>
          <w:sz w:val="20"/>
          <w:szCs w:val="20"/>
          <w:rPrChange w:id="614" w:author="Wawrowski Maciej" w:date="2025-08-08T07:50:00Z">
            <w:rPr>
              <w:rFonts w:asciiTheme="minorHAnsi" w:hAnsiTheme="minorHAnsi" w:cstheme="minorHAnsi"/>
              <w:sz w:val="20"/>
              <w:szCs w:val="20"/>
            </w:rPr>
          </w:rPrChange>
        </w:rPr>
        <w:t xml:space="preserve"> </w:t>
      </w:r>
    </w:p>
    <w:p w14:paraId="27988C66" w14:textId="77777777" w:rsidR="003B7617" w:rsidRPr="00765E35" w:rsidRDefault="00A26E9E" w:rsidP="00962699">
      <w:pPr>
        <w:widowControl w:val="0"/>
        <w:numPr>
          <w:ilvl w:val="1"/>
          <w:numId w:val="29"/>
        </w:numPr>
        <w:spacing w:before="0" w:after="120"/>
        <w:rPr>
          <w:rFonts w:asciiTheme="minorHAnsi" w:hAnsiTheme="minorHAnsi" w:cstheme="minorHAnsi"/>
          <w:sz w:val="20"/>
          <w:szCs w:val="20"/>
          <w:rPrChange w:id="615" w:author="Wawrowski Maciej" w:date="2025-08-08T07:50:00Z">
            <w:rPr>
              <w:rFonts w:asciiTheme="minorHAnsi" w:hAnsiTheme="minorHAnsi" w:cstheme="minorHAnsi"/>
              <w:sz w:val="20"/>
              <w:szCs w:val="20"/>
            </w:rPr>
          </w:rPrChange>
        </w:rPr>
      </w:pPr>
      <w:r w:rsidRPr="00765E35">
        <w:rPr>
          <w:rFonts w:asciiTheme="minorHAnsi" w:hAnsiTheme="minorHAnsi" w:cstheme="minorHAnsi"/>
          <w:b/>
          <w:bCs/>
          <w:sz w:val="20"/>
          <w:szCs w:val="20"/>
          <w:rPrChange w:id="616" w:author="Wawrowski Maciej" w:date="2025-08-08T07:50:00Z">
            <w:rPr>
              <w:rFonts w:asciiTheme="minorHAnsi" w:hAnsiTheme="minorHAnsi" w:cstheme="minorHAnsi"/>
              <w:b/>
              <w:bCs/>
              <w:sz w:val="20"/>
              <w:szCs w:val="20"/>
            </w:rPr>
          </w:rPrChange>
        </w:rPr>
        <w:t>60</w:t>
      </w:r>
      <w:r w:rsidRPr="00765E35">
        <w:rPr>
          <w:rFonts w:asciiTheme="minorHAnsi" w:hAnsiTheme="minorHAnsi" w:cstheme="minorHAnsi"/>
          <w:sz w:val="20"/>
          <w:szCs w:val="20"/>
          <w:rPrChange w:id="617" w:author="Wawrowski Maciej" w:date="2025-08-08T07:50:00Z">
            <w:rPr>
              <w:rFonts w:asciiTheme="minorHAnsi" w:hAnsiTheme="minorHAnsi" w:cstheme="minorHAnsi"/>
              <w:sz w:val="20"/>
              <w:szCs w:val="20"/>
            </w:rPr>
          </w:rPrChange>
        </w:rPr>
        <w:t xml:space="preserve"> miesięcznej gwarancji na dostarczone i zamontowane urządzenia</w:t>
      </w:r>
      <w:r w:rsidRPr="00765E35">
        <w:rPr>
          <w:rFonts w:asciiTheme="minorHAnsi" w:hAnsiTheme="minorHAnsi" w:cstheme="minorHAnsi"/>
          <w:sz w:val="20"/>
          <w:szCs w:val="20"/>
          <w:lang w:eastAsia="en-US"/>
          <w:rPrChange w:id="618" w:author="Wawrowski Maciej" w:date="2025-08-08T07:50:00Z">
            <w:rPr>
              <w:rFonts w:asciiTheme="minorHAnsi" w:hAnsiTheme="minorHAnsi" w:cstheme="minorHAnsi"/>
              <w:sz w:val="20"/>
              <w:szCs w:val="20"/>
              <w:lang w:eastAsia="en-US"/>
            </w:rPr>
          </w:rPrChange>
        </w:rPr>
        <w:t xml:space="preserve"> </w:t>
      </w:r>
      <w:r w:rsidRPr="00765E35">
        <w:rPr>
          <w:rFonts w:asciiTheme="minorHAnsi" w:hAnsiTheme="minorHAnsi" w:cstheme="minorHAnsi"/>
          <w:sz w:val="20"/>
          <w:szCs w:val="20"/>
          <w:rPrChange w:id="619" w:author="Wawrowski Maciej" w:date="2025-08-08T07:50:00Z">
            <w:rPr>
              <w:rFonts w:asciiTheme="minorHAnsi" w:hAnsiTheme="minorHAnsi" w:cstheme="minorHAnsi"/>
              <w:sz w:val="20"/>
              <w:szCs w:val="20"/>
            </w:rPr>
          </w:rPrChange>
        </w:rPr>
        <w:t xml:space="preserve">oraz wykonane prace oraz </w:t>
      </w:r>
    </w:p>
    <w:p w14:paraId="477DE9DE" w14:textId="23120BB2" w:rsidR="00A26E9E" w:rsidRPr="00765E35" w:rsidRDefault="00A26E9E" w:rsidP="00962699">
      <w:pPr>
        <w:widowControl w:val="0"/>
        <w:numPr>
          <w:ilvl w:val="1"/>
          <w:numId w:val="29"/>
        </w:numPr>
        <w:spacing w:before="0" w:after="120"/>
        <w:rPr>
          <w:rFonts w:asciiTheme="minorHAnsi" w:hAnsiTheme="minorHAnsi" w:cstheme="minorHAnsi"/>
          <w:sz w:val="20"/>
          <w:szCs w:val="20"/>
          <w:rPrChange w:id="620" w:author="Wawrowski Maciej" w:date="2025-08-08T07:50:00Z">
            <w:rPr>
              <w:rFonts w:asciiTheme="minorHAnsi" w:hAnsiTheme="minorHAnsi" w:cstheme="minorHAnsi"/>
              <w:sz w:val="20"/>
              <w:szCs w:val="20"/>
            </w:rPr>
          </w:rPrChange>
        </w:rPr>
      </w:pPr>
      <w:r w:rsidRPr="00765E35">
        <w:rPr>
          <w:rFonts w:asciiTheme="minorHAnsi" w:hAnsiTheme="minorHAnsi" w:cstheme="minorHAnsi"/>
          <w:b/>
          <w:bCs/>
          <w:sz w:val="20"/>
          <w:szCs w:val="20"/>
          <w:rPrChange w:id="621" w:author="Wawrowski Maciej" w:date="2025-08-08T07:50:00Z">
            <w:rPr>
              <w:rFonts w:asciiTheme="minorHAnsi" w:hAnsiTheme="minorHAnsi" w:cstheme="minorHAnsi"/>
              <w:b/>
              <w:bCs/>
              <w:sz w:val="20"/>
              <w:szCs w:val="20"/>
            </w:rPr>
          </w:rPrChange>
        </w:rPr>
        <w:t xml:space="preserve">96 </w:t>
      </w:r>
      <w:r w:rsidRPr="00765E35">
        <w:rPr>
          <w:rFonts w:asciiTheme="minorHAnsi" w:hAnsiTheme="minorHAnsi" w:cstheme="minorHAnsi"/>
          <w:sz w:val="20"/>
          <w:szCs w:val="20"/>
          <w:rPrChange w:id="622" w:author="Wawrowski Maciej" w:date="2025-08-08T07:50:00Z">
            <w:rPr>
              <w:rFonts w:asciiTheme="minorHAnsi" w:hAnsiTheme="minorHAnsi" w:cstheme="minorHAnsi"/>
              <w:sz w:val="20"/>
              <w:szCs w:val="20"/>
            </w:rPr>
          </w:rPrChange>
        </w:rPr>
        <w:t xml:space="preserve">miesięcznej gwarancji na zabezpieczenia </w:t>
      </w:r>
      <w:r w:rsidR="00217324" w:rsidRPr="00765E35">
        <w:rPr>
          <w:rFonts w:asciiTheme="minorHAnsi" w:hAnsiTheme="minorHAnsi" w:cstheme="minorHAnsi"/>
          <w:sz w:val="20"/>
          <w:szCs w:val="20"/>
          <w:rPrChange w:id="623" w:author="Wawrowski Maciej" w:date="2025-08-08T07:50:00Z">
            <w:rPr>
              <w:rFonts w:asciiTheme="minorHAnsi" w:hAnsiTheme="minorHAnsi" w:cstheme="minorHAnsi"/>
              <w:sz w:val="20"/>
              <w:szCs w:val="20"/>
            </w:rPr>
          </w:rPrChange>
        </w:rPr>
        <w:t xml:space="preserve">antykorozyjne </w:t>
      </w:r>
      <w:r w:rsidRPr="00765E35">
        <w:rPr>
          <w:rFonts w:asciiTheme="minorHAnsi" w:hAnsiTheme="minorHAnsi" w:cstheme="minorHAnsi"/>
          <w:sz w:val="20"/>
          <w:szCs w:val="20"/>
          <w:rPrChange w:id="624" w:author="Wawrowski Maciej" w:date="2025-08-08T07:50:00Z">
            <w:rPr>
              <w:rFonts w:asciiTheme="minorHAnsi" w:hAnsiTheme="minorHAnsi" w:cstheme="minorHAnsi"/>
              <w:sz w:val="20"/>
              <w:szCs w:val="20"/>
            </w:rPr>
          </w:rPrChange>
        </w:rPr>
        <w:t>zastosowanych konstrukcji stalowych oraz przewodów.</w:t>
      </w:r>
    </w:p>
    <w:p w14:paraId="7627B74E" w14:textId="75C57099" w:rsidR="00AD04C5" w:rsidRPr="00765E35" w:rsidRDefault="00AD04C5" w:rsidP="00A26E9E">
      <w:pPr>
        <w:widowControl w:val="0"/>
        <w:numPr>
          <w:ilvl w:val="0"/>
          <w:numId w:val="29"/>
        </w:numPr>
        <w:spacing w:before="0" w:after="120"/>
        <w:rPr>
          <w:rFonts w:asciiTheme="minorHAnsi" w:hAnsiTheme="minorHAnsi" w:cstheme="minorHAnsi"/>
          <w:sz w:val="20"/>
          <w:szCs w:val="20"/>
          <w:rPrChange w:id="625"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626" w:author="Wawrowski Maciej" w:date="2025-08-08T07:50:00Z">
            <w:rPr>
              <w:rFonts w:asciiTheme="minorHAnsi" w:hAnsiTheme="minorHAnsi" w:cstheme="minorHAnsi"/>
              <w:sz w:val="20"/>
              <w:szCs w:val="20"/>
            </w:rPr>
          </w:rPrChange>
        </w:rPr>
        <w:t xml:space="preserve">Wykonawca w ramach wynagrodzenia umownego zobowiązany jest do zawarcia umowy ubezpieczenia i </w:t>
      </w:r>
      <w:r w:rsidRPr="00765E35">
        <w:rPr>
          <w:rFonts w:asciiTheme="minorHAnsi" w:hAnsiTheme="minorHAnsi" w:cstheme="minorHAnsi"/>
          <w:sz w:val="20"/>
          <w:szCs w:val="20"/>
          <w:rPrChange w:id="627" w:author="Wawrowski Maciej" w:date="2025-08-08T07:50:00Z">
            <w:rPr>
              <w:rFonts w:asciiTheme="minorHAnsi" w:hAnsiTheme="minorHAnsi" w:cstheme="minorHAnsi"/>
              <w:sz w:val="20"/>
              <w:szCs w:val="20"/>
            </w:rPr>
          </w:rPrChange>
        </w:rPr>
        <w:lastRenderedPageBreak/>
        <w:t xml:space="preserve">zapewnienia - w okresie realizacji Umowy - ciągłości ochrony ubezpieczeniowej na zasadach opisanych w </w:t>
      </w:r>
      <w:r w:rsidRPr="00765E35">
        <w:rPr>
          <w:rFonts w:asciiTheme="minorHAnsi" w:hAnsiTheme="minorHAnsi" w:cstheme="minorHAnsi"/>
          <w:b/>
          <w:sz w:val="20"/>
          <w:szCs w:val="20"/>
          <w:rPrChange w:id="628" w:author="Wawrowski Maciej" w:date="2025-08-08T07:50:00Z">
            <w:rPr>
              <w:rFonts w:asciiTheme="minorHAnsi" w:hAnsiTheme="minorHAnsi" w:cstheme="minorHAnsi"/>
              <w:b/>
              <w:sz w:val="20"/>
              <w:szCs w:val="20"/>
            </w:rPr>
          </w:rPrChange>
        </w:rPr>
        <w:t xml:space="preserve">Załączniku nr </w:t>
      </w:r>
      <w:r w:rsidR="00E808E7" w:rsidRPr="00765E35">
        <w:rPr>
          <w:rFonts w:asciiTheme="minorHAnsi" w:hAnsiTheme="minorHAnsi" w:cstheme="minorHAnsi"/>
          <w:b/>
          <w:sz w:val="20"/>
          <w:szCs w:val="20"/>
          <w:rPrChange w:id="629" w:author="Wawrowski Maciej" w:date="2025-08-08T07:50:00Z">
            <w:rPr>
              <w:rFonts w:asciiTheme="minorHAnsi" w:hAnsiTheme="minorHAnsi" w:cstheme="minorHAnsi"/>
              <w:b/>
              <w:sz w:val="20"/>
              <w:szCs w:val="20"/>
            </w:rPr>
          </w:rPrChange>
        </w:rPr>
        <w:t>5</w:t>
      </w:r>
      <w:r w:rsidRPr="00765E35">
        <w:rPr>
          <w:rFonts w:asciiTheme="minorHAnsi" w:hAnsiTheme="minorHAnsi" w:cstheme="minorHAnsi"/>
          <w:b/>
          <w:sz w:val="20"/>
          <w:szCs w:val="20"/>
          <w:rPrChange w:id="630" w:author="Wawrowski Maciej" w:date="2025-08-08T07:50:00Z">
            <w:rPr>
              <w:rFonts w:asciiTheme="minorHAnsi" w:hAnsiTheme="minorHAnsi" w:cstheme="minorHAnsi"/>
              <w:b/>
              <w:sz w:val="20"/>
              <w:szCs w:val="20"/>
            </w:rPr>
          </w:rPrChange>
        </w:rPr>
        <w:t xml:space="preserve"> </w:t>
      </w:r>
      <w:r w:rsidRPr="00765E35">
        <w:rPr>
          <w:rFonts w:asciiTheme="minorHAnsi" w:hAnsiTheme="minorHAnsi" w:cstheme="minorHAnsi"/>
          <w:sz w:val="20"/>
          <w:szCs w:val="20"/>
          <w:rPrChange w:id="631" w:author="Wawrowski Maciej" w:date="2025-08-08T07:50:00Z">
            <w:rPr>
              <w:rFonts w:asciiTheme="minorHAnsi" w:hAnsiTheme="minorHAnsi" w:cstheme="minorHAnsi"/>
              <w:sz w:val="20"/>
              <w:szCs w:val="20"/>
            </w:rPr>
          </w:rPrChange>
        </w:rPr>
        <w:t>do Umowy.</w:t>
      </w:r>
    </w:p>
    <w:p w14:paraId="017BB9D6" w14:textId="2D831BC8" w:rsidR="006C289F" w:rsidRPr="00765E35" w:rsidDel="00601EF1" w:rsidRDefault="003C7F62" w:rsidP="00A26E9E">
      <w:pPr>
        <w:widowControl w:val="0"/>
        <w:numPr>
          <w:ilvl w:val="0"/>
          <w:numId w:val="29"/>
        </w:numPr>
        <w:spacing w:before="0" w:after="120"/>
        <w:rPr>
          <w:del w:id="632" w:author="Wawrowski Maciej" w:date="2025-08-06T14:10:00Z"/>
          <w:rFonts w:asciiTheme="minorHAnsi" w:hAnsiTheme="minorHAnsi" w:cstheme="minorHAnsi"/>
          <w:sz w:val="20"/>
          <w:szCs w:val="20"/>
          <w:rPrChange w:id="633" w:author="Wawrowski Maciej" w:date="2025-08-08T07:50:00Z">
            <w:rPr>
              <w:del w:id="634" w:author="Wawrowski Maciej" w:date="2025-08-06T14:10:00Z"/>
              <w:rFonts w:asciiTheme="minorHAnsi" w:hAnsiTheme="minorHAnsi" w:cstheme="minorHAnsi"/>
              <w:sz w:val="20"/>
              <w:szCs w:val="20"/>
              <w:highlight w:val="green"/>
            </w:rPr>
          </w:rPrChange>
        </w:rPr>
      </w:pPr>
      <w:del w:id="635" w:author="Wawrowski Maciej" w:date="2025-08-06T14:10:00Z">
        <w:r w:rsidRPr="00765E35" w:rsidDel="00601EF1">
          <w:rPr>
            <w:rFonts w:asciiTheme="minorHAnsi" w:hAnsiTheme="minorHAnsi" w:cstheme="minorHAnsi"/>
            <w:sz w:val="20"/>
            <w:szCs w:val="20"/>
            <w:rPrChange w:id="636" w:author="Wawrowski Maciej" w:date="2025-08-08T07:50:00Z">
              <w:rPr>
                <w:rFonts w:asciiTheme="minorHAnsi" w:hAnsiTheme="minorHAnsi" w:cstheme="minorHAnsi"/>
                <w:sz w:val="20"/>
                <w:szCs w:val="20"/>
                <w:highlight w:val="green"/>
              </w:rPr>
            </w:rPrChange>
          </w:rPr>
          <w:delText xml:space="preserve">W przypadku niniejszej Umowy </w:delText>
        </w:r>
        <w:r w:rsidR="006C289F" w:rsidRPr="00765E35" w:rsidDel="00601EF1">
          <w:rPr>
            <w:rFonts w:asciiTheme="minorHAnsi" w:hAnsiTheme="minorHAnsi" w:cstheme="minorHAnsi"/>
            <w:b/>
            <w:bCs/>
            <w:sz w:val="20"/>
            <w:szCs w:val="20"/>
            <w:rPrChange w:id="637" w:author="Wawrowski Maciej" w:date="2025-08-08T07:50:00Z">
              <w:rPr>
                <w:rFonts w:asciiTheme="minorHAnsi" w:hAnsiTheme="minorHAnsi" w:cstheme="minorHAnsi"/>
                <w:b/>
                <w:bCs/>
                <w:sz w:val="20"/>
                <w:szCs w:val="20"/>
                <w:highlight w:val="green"/>
              </w:rPr>
            </w:rPrChange>
          </w:rPr>
          <w:delText>stosuje się</w:delText>
        </w:r>
        <w:r w:rsidR="006C289F" w:rsidRPr="00765E35" w:rsidDel="00601EF1">
          <w:rPr>
            <w:rFonts w:asciiTheme="minorHAnsi" w:hAnsiTheme="minorHAnsi" w:cstheme="minorHAnsi"/>
            <w:sz w:val="20"/>
            <w:szCs w:val="20"/>
            <w:rPrChange w:id="638" w:author="Wawrowski Maciej" w:date="2025-08-08T07:50:00Z">
              <w:rPr>
                <w:rFonts w:asciiTheme="minorHAnsi" w:hAnsiTheme="minorHAnsi" w:cstheme="minorHAnsi"/>
                <w:sz w:val="20"/>
                <w:szCs w:val="20"/>
                <w:highlight w:val="green"/>
              </w:rPr>
            </w:rPrChange>
          </w:rPr>
          <w:delText xml:space="preserve"> zabezpieczenie należytego wykonania Umowy, o którym mowa w pkt. 17 OWW.</w:delText>
        </w:r>
      </w:del>
    </w:p>
    <w:p w14:paraId="67D96775" w14:textId="7F49675C" w:rsidR="006C289F" w:rsidRPr="00765E35" w:rsidDel="00601EF1" w:rsidRDefault="006C289F" w:rsidP="006C289F">
      <w:pPr>
        <w:widowControl w:val="0"/>
        <w:spacing w:before="0" w:after="120"/>
        <w:ind w:left="360"/>
        <w:rPr>
          <w:del w:id="639" w:author="Wawrowski Maciej" w:date="2025-08-06T14:10:00Z"/>
          <w:rFonts w:asciiTheme="minorHAnsi" w:hAnsiTheme="minorHAnsi" w:cstheme="minorHAnsi"/>
          <w:sz w:val="20"/>
          <w:szCs w:val="20"/>
          <w:rPrChange w:id="640" w:author="Wawrowski Maciej" w:date="2025-08-08T07:50:00Z">
            <w:rPr>
              <w:del w:id="641" w:author="Wawrowski Maciej" w:date="2025-08-06T14:10:00Z"/>
              <w:rFonts w:asciiTheme="minorHAnsi" w:hAnsiTheme="minorHAnsi" w:cstheme="minorHAnsi"/>
              <w:sz w:val="20"/>
              <w:szCs w:val="20"/>
            </w:rPr>
          </w:rPrChange>
        </w:rPr>
      </w:pPr>
      <w:del w:id="642" w:author="Wawrowski Maciej" w:date="2025-08-06T14:10:00Z">
        <w:r w:rsidRPr="00765E35" w:rsidDel="00601EF1">
          <w:rPr>
            <w:rFonts w:asciiTheme="minorHAnsi" w:hAnsiTheme="minorHAnsi" w:cstheme="minorHAnsi"/>
            <w:sz w:val="20"/>
            <w:szCs w:val="20"/>
            <w:rPrChange w:id="643" w:author="Wawrowski Maciej" w:date="2025-08-08T07:50:00Z">
              <w:rPr>
                <w:rFonts w:asciiTheme="minorHAnsi" w:hAnsiTheme="minorHAnsi" w:cstheme="minorHAnsi"/>
                <w:sz w:val="20"/>
                <w:szCs w:val="20"/>
              </w:rPr>
            </w:rPrChange>
          </w:rPr>
          <w:delText>albo</w:delText>
        </w:r>
      </w:del>
    </w:p>
    <w:p w14:paraId="327D9578" w14:textId="0CF4DC17" w:rsidR="003C7F62" w:rsidRPr="00765E35" w:rsidRDefault="006C289F" w:rsidP="006C289F">
      <w:pPr>
        <w:widowControl w:val="0"/>
        <w:spacing w:before="0" w:after="120"/>
        <w:ind w:left="360" w:hanging="360"/>
        <w:rPr>
          <w:rFonts w:asciiTheme="minorHAnsi" w:hAnsiTheme="minorHAnsi" w:cstheme="minorHAnsi"/>
          <w:sz w:val="20"/>
          <w:szCs w:val="20"/>
          <w:rPrChange w:id="644"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645" w:author="Wawrowski Maciej" w:date="2025-08-08T07:50:00Z">
            <w:rPr>
              <w:rFonts w:asciiTheme="minorHAnsi" w:hAnsiTheme="minorHAnsi" w:cstheme="minorHAnsi"/>
              <w:sz w:val="20"/>
              <w:szCs w:val="20"/>
            </w:rPr>
          </w:rPrChange>
        </w:rPr>
        <w:t>3</w:t>
      </w:r>
      <w:r w:rsidRPr="00765E35">
        <w:rPr>
          <w:rFonts w:asciiTheme="minorHAnsi" w:hAnsiTheme="minorHAnsi" w:cstheme="minorHAnsi"/>
          <w:i/>
          <w:iCs/>
          <w:sz w:val="20"/>
          <w:szCs w:val="20"/>
          <w:rPrChange w:id="646" w:author="Wawrowski Maciej" w:date="2025-08-08T07:50:00Z">
            <w:rPr>
              <w:rFonts w:asciiTheme="minorHAnsi" w:hAnsiTheme="minorHAnsi" w:cstheme="minorHAnsi"/>
              <w:i/>
              <w:iCs/>
              <w:sz w:val="20"/>
              <w:szCs w:val="20"/>
            </w:rPr>
          </w:rPrChange>
        </w:rPr>
        <w:t xml:space="preserve">. </w:t>
      </w:r>
      <w:r w:rsidRPr="00765E35">
        <w:rPr>
          <w:rFonts w:asciiTheme="minorHAnsi" w:hAnsiTheme="minorHAnsi" w:cstheme="minorHAnsi"/>
          <w:i/>
          <w:iCs/>
          <w:sz w:val="20"/>
          <w:szCs w:val="20"/>
          <w:rPrChange w:id="647" w:author="Wawrowski Maciej" w:date="2025-08-08T07:50:00Z">
            <w:rPr>
              <w:rFonts w:asciiTheme="minorHAnsi" w:hAnsiTheme="minorHAnsi" w:cstheme="minorHAnsi"/>
              <w:i/>
              <w:iCs/>
              <w:sz w:val="20"/>
              <w:szCs w:val="20"/>
            </w:rPr>
          </w:rPrChange>
        </w:rPr>
        <w:tab/>
      </w:r>
      <w:r w:rsidRPr="00765E35">
        <w:rPr>
          <w:rFonts w:asciiTheme="minorHAnsi" w:hAnsiTheme="minorHAnsi" w:cstheme="minorHAnsi"/>
          <w:sz w:val="20"/>
          <w:szCs w:val="20"/>
          <w:rPrChange w:id="648" w:author="Wawrowski Maciej" w:date="2025-08-08T07:50:00Z">
            <w:rPr>
              <w:rFonts w:asciiTheme="minorHAnsi" w:hAnsiTheme="minorHAnsi" w:cstheme="minorHAnsi"/>
              <w:sz w:val="20"/>
              <w:szCs w:val="20"/>
              <w:highlight w:val="green"/>
            </w:rPr>
          </w:rPrChange>
        </w:rPr>
        <w:t xml:space="preserve">W przypadku niniejszej Umowy </w:t>
      </w:r>
      <w:r w:rsidRPr="00765E35">
        <w:rPr>
          <w:rFonts w:asciiTheme="minorHAnsi" w:hAnsiTheme="minorHAnsi" w:cstheme="minorHAnsi"/>
          <w:b/>
          <w:bCs/>
          <w:sz w:val="20"/>
          <w:szCs w:val="20"/>
          <w:rPrChange w:id="649" w:author="Wawrowski Maciej" w:date="2025-08-08T07:50:00Z">
            <w:rPr>
              <w:rFonts w:asciiTheme="minorHAnsi" w:hAnsiTheme="minorHAnsi" w:cstheme="minorHAnsi"/>
              <w:b/>
              <w:bCs/>
              <w:sz w:val="20"/>
              <w:szCs w:val="20"/>
              <w:highlight w:val="green"/>
            </w:rPr>
          </w:rPrChange>
        </w:rPr>
        <w:t>nie stosuje się</w:t>
      </w:r>
      <w:r w:rsidRPr="00765E35">
        <w:rPr>
          <w:rFonts w:asciiTheme="minorHAnsi" w:hAnsiTheme="minorHAnsi" w:cstheme="minorHAnsi"/>
          <w:sz w:val="20"/>
          <w:szCs w:val="20"/>
          <w:rPrChange w:id="650" w:author="Wawrowski Maciej" w:date="2025-08-08T07:50:00Z">
            <w:rPr>
              <w:rFonts w:asciiTheme="minorHAnsi" w:hAnsiTheme="minorHAnsi" w:cstheme="minorHAnsi"/>
              <w:sz w:val="20"/>
              <w:szCs w:val="20"/>
              <w:highlight w:val="green"/>
            </w:rPr>
          </w:rPrChange>
        </w:rPr>
        <w:t xml:space="preserve"> zabezpieczenia należytego wykonania Umowy, o którym mowa w pkt. 17 OWW.</w:t>
      </w:r>
    </w:p>
    <w:p w14:paraId="17F5E9BB" w14:textId="77777777" w:rsidR="00771B3D" w:rsidRPr="00765E35" w:rsidRDefault="00771B3D" w:rsidP="003119D2">
      <w:pPr>
        <w:spacing w:before="0" w:after="120"/>
        <w:jc w:val="center"/>
        <w:rPr>
          <w:rFonts w:asciiTheme="minorHAnsi" w:hAnsiTheme="minorHAnsi" w:cstheme="minorHAnsi"/>
          <w:b/>
          <w:sz w:val="20"/>
          <w:szCs w:val="20"/>
          <w:rPrChange w:id="651" w:author="Wawrowski Maciej" w:date="2025-08-08T07:50:00Z">
            <w:rPr>
              <w:rFonts w:asciiTheme="minorHAnsi" w:hAnsiTheme="minorHAnsi" w:cstheme="minorHAnsi"/>
              <w:b/>
              <w:sz w:val="20"/>
              <w:szCs w:val="20"/>
            </w:rPr>
          </w:rPrChange>
        </w:rPr>
      </w:pPr>
    </w:p>
    <w:p w14:paraId="2284849B" w14:textId="72E707DA" w:rsidR="002859BB" w:rsidRPr="00765E35" w:rsidRDefault="00060645" w:rsidP="003119D2">
      <w:pPr>
        <w:spacing w:before="0" w:after="120"/>
        <w:jc w:val="center"/>
        <w:rPr>
          <w:rFonts w:asciiTheme="minorHAnsi" w:hAnsiTheme="minorHAnsi" w:cstheme="minorHAnsi"/>
          <w:b/>
          <w:sz w:val="20"/>
          <w:szCs w:val="20"/>
          <w:rPrChange w:id="652"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653" w:author="Wawrowski Maciej" w:date="2025-08-08T07:50:00Z">
            <w:rPr>
              <w:rFonts w:asciiTheme="minorHAnsi" w:hAnsiTheme="minorHAnsi" w:cstheme="minorHAnsi"/>
              <w:b/>
              <w:sz w:val="20"/>
              <w:szCs w:val="20"/>
            </w:rPr>
          </w:rPrChange>
        </w:rPr>
        <w:t>§ 5</w:t>
      </w:r>
    </w:p>
    <w:p w14:paraId="50DFECA6" w14:textId="77777777" w:rsidR="002859BB" w:rsidRPr="00765E35" w:rsidRDefault="002859BB" w:rsidP="003119D2">
      <w:pPr>
        <w:spacing w:before="0" w:after="120"/>
        <w:jc w:val="center"/>
        <w:rPr>
          <w:rFonts w:asciiTheme="minorHAnsi" w:hAnsiTheme="minorHAnsi" w:cstheme="minorHAnsi"/>
          <w:b/>
          <w:sz w:val="20"/>
          <w:szCs w:val="20"/>
          <w:rPrChange w:id="654"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655" w:author="Wawrowski Maciej" w:date="2025-08-08T07:50:00Z">
            <w:rPr>
              <w:rFonts w:asciiTheme="minorHAnsi" w:hAnsiTheme="minorHAnsi" w:cstheme="minorHAnsi"/>
              <w:b/>
              <w:sz w:val="20"/>
              <w:szCs w:val="20"/>
            </w:rPr>
          </w:rPrChange>
        </w:rPr>
        <w:t xml:space="preserve">KOMUNIKACJA STRON I ICH </w:t>
      </w:r>
      <w:r w:rsidRPr="00765E35">
        <w:rPr>
          <w:rFonts w:asciiTheme="minorHAnsi" w:hAnsiTheme="minorHAnsi" w:cstheme="minorHAnsi"/>
          <w:b/>
          <w:noProof/>
          <w:sz w:val="20"/>
          <w:szCs w:val="20"/>
          <w:rPrChange w:id="656" w:author="Wawrowski Maciej" w:date="2025-08-08T07:50:00Z">
            <w:rPr>
              <w:rFonts w:asciiTheme="minorHAnsi" w:hAnsiTheme="minorHAnsi" w:cstheme="minorHAnsi"/>
              <w:b/>
              <w:noProof/>
              <w:sz w:val="20"/>
              <w:szCs w:val="20"/>
            </w:rPr>
          </w:rPrChange>
        </w:rPr>
        <w:t>PRZEDSTAWICIELE</w:t>
      </w:r>
    </w:p>
    <w:p w14:paraId="39867AF1" w14:textId="77777777" w:rsidR="002859BB" w:rsidRPr="00765E35" w:rsidRDefault="002859BB" w:rsidP="003119D2">
      <w:pPr>
        <w:pStyle w:val="Akapitzlist"/>
        <w:numPr>
          <w:ilvl w:val="0"/>
          <w:numId w:val="14"/>
        </w:numPr>
        <w:spacing w:before="0" w:after="120"/>
        <w:contextualSpacing w:val="0"/>
        <w:rPr>
          <w:rFonts w:asciiTheme="minorHAnsi" w:hAnsiTheme="minorHAnsi" w:cstheme="minorHAnsi"/>
          <w:vanish/>
          <w:sz w:val="20"/>
          <w:szCs w:val="20"/>
          <w:rPrChange w:id="657" w:author="Wawrowski Maciej" w:date="2025-08-08T07:50:00Z">
            <w:rPr>
              <w:rFonts w:asciiTheme="minorHAnsi" w:hAnsiTheme="minorHAnsi" w:cstheme="minorHAnsi"/>
              <w:vanish/>
              <w:sz w:val="20"/>
              <w:szCs w:val="20"/>
            </w:rPr>
          </w:rPrChange>
        </w:rPr>
      </w:pPr>
    </w:p>
    <w:p w14:paraId="772732D5" w14:textId="77777777" w:rsidR="002859BB" w:rsidRPr="00765E35" w:rsidRDefault="002859BB" w:rsidP="003119D2">
      <w:pPr>
        <w:pStyle w:val="Akapitzlist"/>
        <w:numPr>
          <w:ilvl w:val="1"/>
          <w:numId w:val="14"/>
        </w:numPr>
        <w:spacing w:before="0" w:after="120"/>
        <w:ind w:left="426" w:hanging="426"/>
        <w:contextualSpacing w:val="0"/>
        <w:rPr>
          <w:rFonts w:asciiTheme="minorHAnsi" w:hAnsiTheme="minorHAnsi" w:cstheme="minorHAnsi"/>
          <w:sz w:val="20"/>
          <w:szCs w:val="20"/>
          <w:rPrChange w:id="658" w:author="Wawrowski Maciej" w:date="2025-08-08T07:50:00Z">
            <w:rPr>
              <w:rFonts w:asciiTheme="minorHAnsi" w:hAnsiTheme="minorHAnsi" w:cstheme="minorHAnsi"/>
              <w:sz w:val="20"/>
              <w:szCs w:val="20"/>
            </w:rPr>
          </w:rPrChange>
        </w:rPr>
      </w:pPr>
      <w:bookmarkStart w:id="659" w:name="_Ref519756888"/>
      <w:r w:rsidRPr="00765E35">
        <w:rPr>
          <w:rFonts w:asciiTheme="minorHAnsi" w:hAnsiTheme="minorHAnsi" w:cstheme="minorHAnsi"/>
          <w:sz w:val="20"/>
          <w:szCs w:val="20"/>
          <w:rPrChange w:id="660" w:author="Wawrowski Maciej" w:date="2025-08-08T07:50:00Z">
            <w:rPr>
              <w:rFonts w:asciiTheme="minorHAnsi" w:hAnsiTheme="minorHAnsi" w:cstheme="minorHAnsi"/>
              <w:sz w:val="20"/>
              <w:szCs w:val="20"/>
            </w:rPr>
          </w:rPrChange>
        </w:rPr>
        <w:t>ZAMAWIAJĄCY ustanawia następujący personel uprawniony do jego reprezentacji w związku z realizacją UMOWY:</w:t>
      </w:r>
      <w:bookmarkEnd w:id="659"/>
    </w:p>
    <w:p w14:paraId="35D619EE" w14:textId="77777777" w:rsidR="002859BB" w:rsidRPr="00765E35" w:rsidRDefault="002859BB" w:rsidP="003119D2">
      <w:pPr>
        <w:pStyle w:val="Akapitzlist"/>
        <w:numPr>
          <w:ilvl w:val="0"/>
          <w:numId w:val="13"/>
        </w:numPr>
        <w:spacing w:before="0" w:after="120"/>
        <w:ind w:left="924" w:hanging="357"/>
        <w:contextualSpacing w:val="0"/>
        <w:rPr>
          <w:rFonts w:asciiTheme="minorHAnsi" w:hAnsiTheme="minorHAnsi" w:cstheme="minorHAnsi"/>
          <w:sz w:val="20"/>
          <w:szCs w:val="20"/>
          <w:rPrChange w:id="661" w:author="Wawrowski Maciej" w:date="2025-08-08T07:50:00Z">
            <w:rPr>
              <w:rFonts w:asciiTheme="minorHAnsi" w:hAnsiTheme="minorHAnsi" w:cstheme="minorHAnsi"/>
              <w:sz w:val="20"/>
              <w:szCs w:val="20"/>
              <w:highlight w:val="yellow"/>
            </w:rPr>
          </w:rPrChange>
        </w:rPr>
      </w:pPr>
      <w:bookmarkStart w:id="662" w:name="_Ref519771782"/>
      <w:r w:rsidRPr="00765E35">
        <w:rPr>
          <w:rFonts w:asciiTheme="minorHAnsi" w:hAnsiTheme="minorHAnsi" w:cstheme="minorHAnsi"/>
          <w:sz w:val="20"/>
          <w:szCs w:val="20"/>
          <w:rPrChange w:id="663" w:author="Wawrowski Maciej" w:date="2025-08-08T07:50:00Z">
            <w:rPr>
              <w:rFonts w:asciiTheme="minorHAnsi" w:hAnsiTheme="minorHAnsi" w:cstheme="minorHAnsi"/>
              <w:sz w:val="20"/>
              <w:szCs w:val="20"/>
              <w:highlight w:val="yellow"/>
            </w:rPr>
          </w:rPrChange>
        </w:rPr>
        <w:t>przedstawiciel ZAMAWIAJĄCEGO:</w:t>
      </w:r>
      <w:bookmarkEnd w:id="662"/>
    </w:p>
    <w:p w14:paraId="27FC5D65" w14:textId="17238351" w:rsidR="002859BB" w:rsidRPr="00765E35" w:rsidRDefault="002859BB" w:rsidP="00E2281D">
      <w:pPr>
        <w:pStyle w:val="Akapitzlist"/>
        <w:numPr>
          <w:ilvl w:val="0"/>
          <w:numId w:val="16"/>
        </w:numPr>
        <w:spacing w:before="0" w:after="120"/>
        <w:ind w:left="1418"/>
        <w:contextualSpacing w:val="0"/>
        <w:rPr>
          <w:rFonts w:asciiTheme="minorHAnsi" w:hAnsiTheme="minorHAnsi" w:cstheme="minorHAnsi"/>
          <w:sz w:val="20"/>
          <w:szCs w:val="20"/>
          <w:rPrChange w:id="664" w:author="Wawrowski Maciej" w:date="2025-08-08T07:50:00Z">
            <w:rPr>
              <w:rFonts w:asciiTheme="minorHAnsi" w:hAnsiTheme="minorHAnsi" w:cstheme="minorHAnsi"/>
              <w:sz w:val="20"/>
              <w:szCs w:val="20"/>
              <w:highlight w:val="yellow"/>
            </w:rPr>
          </w:rPrChange>
        </w:rPr>
      </w:pPr>
      <w:r w:rsidRPr="00765E35">
        <w:rPr>
          <w:rFonts w:asciiTheme="minorHAnsi" w:hAnsiTheme="minorHAnsi" w:cstheme="minorHAnsi"/>
          <w:sz w:val="20"/>
          <w:szCs w:val="20"/>
          <w:rPrChange w:id="665" w:author="Wawrowski Maciej" w:date="2025-08-08T07:50:00Z">
            <w:rPr>
              <w:rFonts w:asciiTheme="minorHAnsi" w:hAnsiTheme="minorHAnsi" w:cstheme="minorHAnsi"/>
              <w:sz w:val="20"/>
              <w:szCs w:val="20"/>
              <w:highlight w:val="yellow"/>
            </w:rPr>
          </w:rPrChange>
        </w:rPr>
        <w:t>______________________ tel.:______________ e-mail:______________________</w:t>
      </w:r>
    </w:p>
    <w:p w14:paraId="2FA7FBF3" w14:textId="77777777" w:rsidR="002859BB" w:rsidRPr="00765E35" w:rsidRDefault="002859BB" w:rsidP="003119D2">
      <w:pPr>
        <w:pStyle w:val="Akapitzlist"/>
        <w:numPr>
          <w:ilvl w:val="0"/>
          <w:numId w:val="13"/>
        </w:numPr>
        <w:spacing w:before="0" w:after="120"/>
        <w:ind w:left="924" w:hanging="357"/>
        <w:contextualSpacing w:val="0"/>
        <w:rPr>
          <w:rFonts w:asciiTheme="minorHAnsi" w:hAnsiTheme="minorHAnsi"/>
          <w:sz w:val="20"/>
          <w:rPrChange w:id="666" w:author="Wawrowski Maciej" w:date="2025-08-08T07:50:00Z">
            <w:rPr>
              <w:rFonts w:asciiTheme="minorHAnsi" w:hAnsiTheme="minorHAnsi"/>
              <w:sz w:val="20"/>
              <w:highlight w:val="yellow"/>
            </w:rPr>
          </w:rPrChange>
        </w:rPr>
      </w:pPr>
      <w:r w:rsidRPr="00765E35">
        <w:rPr>
          <w:rFonts w:asciiTheme="minorHAnsi" w:hAnsiTheme="minorHAnsi"/>
          <w:sz w:val="20"/>
          <w:rPrChange w:id="667" w:author="Wawrowski Maciej" w:date="2025-08-08T07:50:00Z">
            <w:rPr>
              <w:rFonts w:asciiTheme="minorHAnsi" w:hAnsiTheme="minorHAnsi"/>
              <w:sz w:val="20"/>
              <w:highlight w:val="yellow"/>
            </w:rPr>
          </w:rPrChange>
        </w:rPr>
        <w:t xml:space="preserve">Inspektor Nadzoru Inwestorskiego: </w:t>
      </w:r>
    </w:p>
    <w:p w14:paraId="5A795BE3" w14:textId="77777777" w:rsidR="002859BB" w:rsidRPr="00765E35" w:rsidRDefault="002859BB" w:rsidP="003119D2">
      <w:pPr>
        <w:pStyle w:val="Akapitzlist"/>
        <w:numPr>
          <w:ilvl w:val="0"/>
          <w:numId w:val="17"/>
        </w:numPr>
        <w:spacing w:before="0" w:after="120"/>
        <w:ind w:left="1418"/>
        <w:contextualSpacing w:val="0"/>
        <w:rPr>
          <w:rFonts w:asciiTheme="minorHAnsi" w:hAnsiTheme="minorHAnsi"/>
          <w:sz w:val="20"/>
          <w:rPrChange w:id="668" w:author="Wawrowski Maciej" w:date="2025-08-08T07:50:00Z">
            <w:rPr>
              <w:rFonts w:asciiTheme="minorHAnsi" w:hAnsiTheme="minorHAnsi"/>
              <w:sz w:val="20"/>
              <w:highlight w:val="yellow"/>
            </w:rPr>
          </w:rPrChange>
        </w:rPr>
      </w:pPr>
      <w:r w:rsidRPr="00765E35">
        <w:rPr>
          <w:rFonts w:asciiTheme="minorHAnsi" w:hAnsiTheme="minorHAnsi"/>
          <w:sz w:val="20"/>
          <w:rPrChange w:id="669" w:author="Wawrowski Maciej" w:date="2025-08-08T07:50:00Z">
            <w:rPr>
              <w:rFonts w:asciiTheme="minorHAnsi" w:hAnsiTheme="minorHAnsi"/>
              <w:sz w:val="20"/>
              <w:highlight w:val="yellow"/>
            </w:rPr>
          </w:rPrChange>
        </w:rPr>
        <w:t>______________________ tel.:______________ e-mail:______________________</w:t>
      </w:r>
    </w:p>
    <w:p w14:paraId="7CC6FFA8" w14:textId="77777777" w:rsidR="002859BB" w:rsidRPr="00765E35" w:rsidRDefault="002859BB" w:rsidP="003119D2">
      <w:pPr>
        <w:pStyle w:val="Akapitzlist"/>
        <w:numPr>
          <w:ilvl w:val="1"/>
          <w:numId w:val="14"/>
        </w:numPr>
        <w:spacing w:before="0" w:after="120"/>
        <w:ind w:left="426" w:hanging="426"/>
        <w:contextualSpacing w:val="0"/>
        <w:rPr>
          <w:rFonts w:asciiTheme="minorHAnsi" w:hAnsiTheme="minorHAnsi"/>
          <w:sz w:val="20"/>
          <w:rPrChange w:id="670" w:author="Wawrowski Maciej" w:date="2025-08-08T07:50:00Z">
            <w:rPr>
              <w:rFonts w:asciiTheme="minorHAnsi" w:hAnsiTheme="minorHAnsi"/>
              <w:sz w:val="20"/>
              <w:highlight w:val="yellow"/>
            </w:rPr>
          </w:rPrChange>
        </w:rPr>
      </w:pPr>
      <w:bookmarkStart w:id="671" w:name="_Ref519771790"/>
      <w:r w:rsidRPr="00765E35">
        <w:rPr>
          <w:rFonts w:asciiTheme="minorHAnsi" w:hAnsiTheme="minorHAnsi"/>
          <w:sz w:val="20"/>
          <w:rPrChange w:id="672" w:author="Wawrowski Maciej" w:date="2025-08-08T07:50:00Z">
            <w:rPr>
              <w:rFonts w:asciiTheme="minorHAnsi" w:hAnsiTheme="minorHAnsi"/>
              <w:sz w:val="20"/>
              <w:highlight w:val="yellow"/>
            </w:rPr>
          </w:rPrChange>
        </w:rPr>
        <w:t>Przedstawicielem WYKONAWCY uprawnionym do jego reprezentacji w toku wykonywania UMOWY będzie:</w:t>
      </w:r>
      <w:bookmarkEnd w:id="671"/>
    </w:p>
    <w:p w14:paraId="794ADB52" w14:textId="77777777" w:rsidR="002859BB" w:rsidRPr="00765E35" w:rsidRDefault="002859BB" w:rsidP="003119D2">
      <w:pPr>
        <w:pStyle w:val="Akapitzlist"/>
        <w:numPr>
          <w:ilvl w:val="0"/>
          <w:numId w:val="20"/>
        </w:numPr>
        <w:spacing w:before="0" w:after="120"/>
        <w:ind w:left="851"/>
        <w:contextualSpacing w:val="0"/>
        <w:rPr>
          <w:rFonts w:asciiTheme="minorHAnsi" w:hAnsiTheme="minorHAnsi"/>
          <w:sz w:val="20"/>
          <w:rPrChange w:id="673" w:author="Wawrowski Maciej" w:date="2025-08-08T07:50:00Z">
            <w:rPr>
              <w:rFonts w:asciiTheme="minorHAnsi" w:hAnsiTheme="minorHAnsi"/>
              <w:sz w:val="20"/>
              <w:highlight w:val="yellow"/>
            </w:rPr>
          </w:rPrChange>
        </w:rPr>
      </w:pPr>
      <w:r w:rsidRPr="00765E35">
        <w:rPr>
          <w:rFonts w:asciiTheme="minorHAnsi" w:hAnsiTheme="minorHAnsi"/>
          <w:sz w:val="20"/>
          <w:rPrChange w:id="674" w:author="Wawrowski Maciej" w:date="2025-08-08T07:50:00Z">
            <w:rPr>
              <w:rFonts w:asciiTheme="minorHAnsi" w:hAnsiTheme="minorHAnsi"/>
              <w:sz w:val="20"/>
              <w:highlight w:val="yellow"/>
            </w:rPr>
          </w:rPrChange>
        </w:rPr>
        <w:t>Kierownik budowy:_______________ tel.:______________ e-mail:______________________</w:t>
      </w:r>
    </w:p>
    <w:p w14:paraId="47CCCC67" w14:textId="77777777" w:rsidR="002859BB" w:rsidRPr="00765E35" w:rsidRDefault="002859BB" w:rsidP="003119D2">
      <w:pPr>
        <w:pStyle w:val="Akapitzlist"/>
        <w:numPr>
          <w:ilvl w:val="0"/>
          <w:numId w:val="20"/>
        </w:numPr>
        <w:spacing w:before="0" w:after="120"/>
        <w:ind w:left="851"/>
        <w:contextualSpacing w:val="0"/>
        <w:rPr>
          <w:rFonts w:asciiTheme="minorHAnsi" w:hAnsiTheme="minorHAnsi"/>
          <w:sz w:val="20"/>
          <w:rPrChange w:id="675" w:author="Wawrowski Maciej" w:date="2025-08-08T07:50:00Z">
            <w:rPr>
              <w:rFonts w:asciiTheme="minorHAnsi" w:hAnsiTheme="minorHAnsi"/>
              <w:sz w:val="20"/>
              <w:highlight w:val="yellow"/>
            </w:rPr>
          </w:rPrChange>
        </w:rPr>
      </w:pPr>
      <w:r w:rsidRPr="00765E35">
        <w:rPr>
          <w:rFonts w:asciiTheme="minorHAnsi" w:hAnsiTheme="minorHAnsi"/>
          <w:sz w:val="20"/>
          <w:rPrChange w:id="676" w:author="Wawrowski Maciej" w:date="2025-08-08T07:50:00Z">
            <w:rPr>
              <w:rFonts w:asciiTheme="minorHAnsi" w:hAnsiTheme="minorHAnsi"/>
              <w:sz w:val="20"/>
              <w:highlight w:val="yellow"/>
            </w:rPr>
          </w:rPrChange>
        </w:rPr>
        <w:t>Przedstawiciel WYKONAWCY:_________ tel.:___________ e-mail:____________________</w:t>
      </w:r>
    </w:p>
    <w:p w14:paraId="16CA6FC0" w14:textId="425515BB" w:rsidR="002859BB" w:rsidRPr="00765E35" w:rsidRDefault="002859BB" w:rsidP="003119D2">
      <w:pPr>
        <w:pStyle w:val="Akapitzlist"/>
        <w:numPr>
          <w:ilvl w:val="1"/>
          <w:numId w:val="14"/>
        </w:numPr>
        <w:spacing w:before="0" w:after="120"/>
        <w:ind w:left="426" w:hanging="426"/>
        <w:contextualSpacing w:val="0"/>
        <w:rPr>
          <w:rFonts w:asciiTheme="minorHAnsi" w:hAnsiTheme="minorHAnsi" w:cstheme="minorHAnsi"/>
          <w:sz w:val="20"/>
          <w:szCs w:val="20"/>
          <w:rPrChange w:id="677" w:author="Wawrowski Maciej" w:date="2025-08-08T07:50:00Z">
            <w:rPr>
              <w:rFonts w:asciiTheme="minorHAnsi" w:hAnsiTheme="minorHAnsi" w:cstheme="minorHAnsi"/>
              <w:sz w:val="20"/>
              <w:szCs w:val="20"/>
            </w:rPr>
          </w:rPrChange>
        </w:rPr>
      </w:pPr>
      <w:bookmarkStart w:id="678" w:name="_Ref1732412"/>
      <w:r w:rsidRPr="00765E35">
        <w:rPr>
          <w:rFonts w:asciiTheme="minorHAnsi" w:hAnsiTheme="minorHAnsi"/>
          <w:sz w:val="20"/>
          <w:rPrChange w:id="679" w:author="Wawrowski Maciej" w:date="2025-08-08T07:50:00Z">
            <w:rPr>
              <w:rFonts w:asciiTheme="minorHAnsi" w:hAnsiTheme="minorHAnsi"/>
              <w:sz w:val="20"/>
            </w:rPr>
          </w:rPrChange>
        </w:rPr>
        <w:t xml:space="preserve">Wszelka korespondencja i oświadczenia </w:t>
      </w:r>
      <w:r w:rsidRPr="00765E35">
        <w:rPr>
          <w:rFonts w:asciiTheme="minorHAnsi" w:hAnsiTheme="minorHAnsi"/>
          <w:sz w:val="20"/>
          <w:u w:val="single"/>
          <w:rPrChange w:id="680" w:author="Wawrowski Maciej" w:date="2025-08-08T07:50:00Z">
            <w:rPr>
              <w:rFonts w:asciiTheme="minorHAnsi" w:hAnsiTheme="minorHAnsi"/>
              <w:sz w:val="20"/>
              <w:u w:val="single"/>
            </w:rPr>
          </w:rPrChange>
        </w:rPr>
        <w:t xml:space="preserve">(nie dotyczy dostarczania </w:t>
      </w:r>
      <w:r w:rsidRPr="00765E35">
        <w:rPr>
          <w:rFonts w:asciiTheme="minorHAnsi" w:hAnsiTheme="minorHAnsi" w:cstheme="minorHAnsi"/>
          <w:sz w:val="20"/>
          <w:szCs w:val="20"/>
          <w:u w:val="single"/>
          <w:rPrChange w:id="681" w:author="Wawrowski Maciej" w:date="2025-08-08T07:50:00Z">
            <w:rPr>
              <w:rFonts w:asciiTheme="minorHAnsi" w:hAnsiTheme="minorHAnsi" w:cstheme="minorHAnsi"/>
              <w:sz w:val="20"/>
              <w:szCs w:val="20"/>
              <w:u w:val="single"/>
            </w:rPr>
          </w:rPrChange>
        </w:rPr>
        <w:t xml:space="preserve">faktur - patrz </w:t>
      </w:r>
      <w:r w:rsidR="004829D3" w:rsidRPr="00765E35">
        <w:rPr>
          <w:rFonts w:asciiTheme="minorHAnsi" w:hAnsiTheme="minorHAnsi" w:cstheme="minorHAnsi"/>
          <w:b/>
          <w:sz w:val="20"/>
          <w:szCs w:val="20"/>
          <w:u w:val="single"/>
          <w:rPrChange w:id="682" w:author="Wawrowski Maciej" w:date="2025-08-08T07:50:00Z">
            <w:rPr>
              <w:rFonts w:asciiTheme="minorHAnsi" w:hAnsiTheme="minorHAnsi" w:cstheme="minorHAnsi"/>
              <w:b/>
              <w:sz w:val="20"/>
              <w:szCs w:val="20"/>
              <w:u w:val="single"/>
            </w:rPr>
          </w:rPrChange>
        </w:rPr>
        <w:t xml:space="preserve">pkt </w:t>
      </w:r>
      <w:r w:rsidR="000C41EC" w:rsidRPr="00765E35">
        <w:rPr>
          <w:rFonts w:asciiTheme="minorHAnsi" w:hAnsiTheme="minorHAnsi" w:cstheme="minorHAnsi"/>
          <w:b/>
          <w:sz w:val="20"/>
          <w:szCs w:val="20"/>
          <w:u w:val="single"/>
          <w:rPrChange w:id="683" w:author="Wawrowski Maciej" w:date="2025-08-08T07:50:00Z">
            <w:rPr>
              <w:rFonts w:asciiTheme="minorHAnsi" w:hAnsiTheme="minorHAnsi" w:cstheme="minorHAnsi"/>
              <w:b/>
              <w:sz w:val="20"/>
              <w:szCs w:val="20"/>
              <w:u w:val="single"/>
            </w:rPr>
          </w:rPrChange>
        </w:rPr>
        <w:t>5</w:t>
      </w:r>
      <w:r w:rsidRPr="00765E35">
        <w:rPr>
          <w:rFonts w:asciiTheme="minorHAnsi" w:hAnsiTheme="minorHAnsi" w:cstheme="minorHAnsi"/>
          <w:b/>
          <w:sz w:val="20"/>
          <w:szCs w:val="20"/>
          <w:u w:val="single"/>
          <w:rPrChange w:id="684" w:author="Wawrowski Maciej" w:date="2025-08-08T07:50:00Z">
            <w:rPr>
              <w:rFonts w:asciiTheme="minorHAnsi" w:hAnsiTheme="minorHAnsi" w:cstheme="minorHAnsi"/>
              <w:b/>
              <w:sz w:val="20"/>
              <w:szCs w:val="20"/>
              <w:u w:val="single"/>
            </w:rPr>
          </w:rPrChange>
        </w:rPr>
        <w:t xml:space="preserve"> </w:t>
      </w:r>
      <w:proofErr w:type="spellStart"/>
      <w:r w:rsidR="004829D3" w:rsidRPr="00765E35">
        <w:rPr>
          <w:rFonts w:asciiTheme="minorHAnsi" w:hAnsiTheme="minorHAnsi" w:cstheme="minorHAnsi"/>
          <w:b/>
          <w:sz w:val="20"/>
          <w:szCs w:val="20"/>
          <w:u w:val="single"/>
          <w:rPrChange w:id="685" w:author="Wawrowski Maciej" w:date="2025-08-08T07:50:00Z">
            <w:rPr>
              <w:rFonts w:asciiTheme="minorHAnsi" w:hAnsiTheme="minorHAnsi" w:cstheme="minorHAnsi"/>
              <w:b/>
              <w:sz w:val="20"/>
              <w:szCs w:val="20"/>
              <w:u w:val="single"/>
            </w:rPr>
          </w:rPrChange>
        </w:rPr>
        <w:t>ppkt</w:t>
      </w:r>
      <w:proofErr w:type="spellEnd"/>
      <w:r w:rsidR="004829D3" w:rsidRPr="00765E35">
        <w:rPr>
          <w:rFonts w:asciiTheme="minorHAnsi" w:hAnsiTheme="minorHAnsi" w:cstheme="minorHAnsi"/>
          <w:b/>
          <w:sz w:val="20"/>
          <w:szCs w:val="20"/>
          <w:u w:val="single"/>
          <w:rPrChange w:id="686" w:author="Wawrowski Maciej" w:date="2025-08-08T07:50:00Z">
            <w:rPr>
              <w:rFonts w:asciiTheme="minorHAnsi" w:hAnsiTheme="minorHAnsi" w:cstheme="minorHAnsi"/>
              <w:b/>
              <w:sz w:val="20"/>
              <w:szCs w:val="20"/>
              <w:u w:val="single"/>
            </w:rPr>
          </w:rPrChange>
        </w:rPr>
        <w:t xml:space="preserve"> </w:t>
      </w:r>
      <w:r w:rsidR="005C47A8" w:rsidRPr="00765E35">
        <w:rPr>
          <w:rFonts w:asciiTheme="minorHAnsi" w:hAnsiTheme="minorHAnsi" w:cstheme="minorHAnsi"/>
          <w:b/>
          <w:sz w:val="20"/>
          <w:szCs w:val="20"/>
          <w:u w:val="single"/>
          <w:rPrChange w:id="687" w:author="Wawrowski Maciej" w:date="2025-08-08T07:50:00Z">
            <w:rPr>
              <w:rFonts w:asciiTheme="minorHAnsi" w:hAnsiTheme="minorHAnsi" w:cstheme="minorHAnsi"/>
              <w:b/>
              <w:sz w:val="20"/>
              <w:szCs w:val="20"/>
              <w:u w:val="single"/>
            </w:rPr>
          </w:rPrChange>
        </w:rPr>
        <w:t>9</w:t>
      </w:r>
      <w:r w:rsidRPr="00765E35">
        <w:rPr>
          <w:rFonts w:asciiTheme="minorHAnsi" w:hAnsiTheme="minorHAnsi" w:cstheme="minorHAnsi"/>
          <w:b/>
          <w:sz w:val="20"/>
          <w:szCs w:val="20"/>
          <w:u w:val="single"/>
          <w:rPrChange w:id="688" w:author="Wawrowski Maciej" w:date="2025-08-08T07:50:00Z">
            <w:rPr>
              <w:rFonts w:asciiTheme="minorHAnsi" w:hAnsiTheme="minorHAnsi" w:cstheme="minorHAnsi"/>
              <w:b/>
              <w:sz w:val="20"/>
              <w:szCs w:val="20"/>
              <w:u w:val="single"/>
            </w:rPr>
          </w:rPrChange>
        </w:rPr>
        <w:t xml:space="preserve"> OWW</w:t>
      </w:r>
      <w:r w:rsidRPr="00765E35">
        <w:rPr>
          <w:rFonts w:asciiTheme="minorHAnsi" w:hAnsiTheme="minorHAnsi" w:cstheme="minorHAnsi"/>
          <w:sz w:val="20"/>
          <w:szCs w:val="20"/>
          <w:u w:val="single"/>
          <w:rPrChange w:id="689" w:author="Wawrowski Maciej" w:date="2025-08-08T07:50:00Z">
            <w:rPr>
              <w:rFonts w:asciiTheme="minorHAnsi" w:hAnsiTheme="minorHAnsi" w:cstheme="minorHAnsi"/>
              <w:sz w:val="20"/>
              <w:szCs w:val="20"/>
              <w:u w:val="single"/>
            </w:rPr>
          </w:rPrChange>
        </w:rPr>
        <w:t>)</w:t>
      </w:r>
      <w:r w:rsidRPr="00765E35">
        <w:rPr>
          <w:rFonts w:asciiTheme="minorHAnsi" w:hAnsiTheme="minorHAnsi" w:cstheme="minorHAnsi"/>
          <w:sz w:val="20"/>
          <w:szCs w:val="20"/>
          <w:rPrChange w:id="690" w:author="Wawrowski Maciej" w:date="2025-08-08T07:50:00Z">
            <w:rPr>
              <w:rFonts w:asciiTheme="minorHAnsi" w:hAnsiTheme="minorHAnsi" w:cstheme="minorHAnsi"/>
              <w:sz w:val="20"/>
              <w:szCs w:val="20"/>
            </w:rPr>
          </w:rPrChange>
        </w:rPr>
        <w:t>, będą dostarczane na adresy podane poniżej:</w:t>
      </w:r>
      <w:bookmarkEnd w:id="678"/>
    </w:p>
    <w:p w14:paraId="6F2DD48A" w14:textId="77777777" w:rsidR="002859BB" w:rsidRPr="00765E35" w:rsidRDefault="002859BB" w:rsidP="00FD5853">
      <w:pPr>
        <w:pStyle w:val="Akapitzlist"/>
        <w:numPr>
          <w:ilvl w:val="0"/>
          <w:numId w:val="17"/>
        </w:numPr>
        <w:spacing w:before="0" w:after="120"/>
        <w:ind w:left="567" w:hanging="283"/>
        <w:rPr>
          <w:rFonts w:asciiTheme="minorHAnsi" w:hAnsiTheme="minorHAnsi" w:cstheme="minorHAnsi"/>
          <w:sz w:val="20"/>
          <w:szCs w:val="20"/>
          <w:rPrChange w:id="691"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692" w:author="Wawrowski Maciej" w:date="2025-08-08T07:50:00Z">
            <w:rPr>
              <w:rFonts w:asciiTheme="minorHAnsi" w:hAnsiTheme="minorHAnsi" w:cstheme="minorHAnsi"/>
              <w:sz w:val="20"/>
              <w:szCs w:val="20"/>
            </w:rPr>
          </w:rPrChange>
        </w:rPr>
        <w:t xml:space="preserve">Adres </w:t>
      </w:r>
      <w:r w:rsidRPr="00765E35">
        <w:rPr>
          <w:rFonts w:asciiTheme="minorHAnsi" w:hAnsiTheme="minorHAnsi" w:cstheme="minorHAnsi"/>
          <w:b/>
          <w:sz w:val="20"/>
          <w:szCs w:val="20"/>
          <w:rPrChange w:id="693" w:author="Wawrowski Maciej" w:date="2025-08-08T07:50:00Z">
            <w:rPr>
              <w:rFonts w:asciiTheme="minorHAnsi" w:hAnsiTheme="minorHAnsi" w:cstheme="minorHAnsi"/>
              <w:b/>
              <w:sz w:val="20"/>
              <w:szCs w:val="20"/>
            </w:rPr>
          </w:rPrChange>
        </w:rPr>
        <w:t>ZAMAWIAJĄCEGO</w:t>
      </w:r>
      <w:r w:rsidRPr="00765E35">
        <w:rPr>
          <w:rFonts w:asciiTheme="minorHAnsi" w:hAnsiTheme="minorHAnsi" w:cstheme="minorHAnsi"/>
          <w:sz w:val="20"/>
          <w:szCs w:val="20"/>
          <w:rPrChange w:id="694" w:author="Wawrowski Maciej" w:date="2025-08-08T07:50:00Z">
            <w:rPr>
              <w:rFonts w:asciiTheme="minorHAnsi" w:hAnsiTheme="minorHAnsi" w:cstheme="minorHAnsi"/>
              <w:sz w:val="20"/>
              <w:szCs w:val="20"/>
            </w:rPr>
          </w:rPrChange>
        </w:rPr>
        <w:t>:</w:t>
      </w:r>
    </w:p>
    <w:p w14:paraId="2FE2F0AC" w14:textId="01F1DEEA" w:rsidR="00CE1271" w:rsidRPr="00765E35" w:rsidRDefault="00CE1271" w:rsidP="004F5412">
      <w:pPr>
        <w:pStyle w:val="Akapitzlist"/>
        <w:spacing w:before="0" w:after="120"/>
        <w:ind w:left="567"/>
        <w:rPr>
          <w:ins w:id="695" w:author="Hein Monika" w:date="2025-08-01T11:52:00Z"/>
          <w:rFonts w:asciiTheme="minorHAnsi" w:hAnsiTheme="minorHAnsi" w:cstheme="minorHAnsi"/>
          <w:b/>
          <w:bCs/>
          <w:sz w:val="20"/>
          <w:szCs w:val="20"/>
          <w:rPrChange w:id="696" w:author="Wawrowski Maciej" w:date="2025-08-08T07:50:00Z">
            <w:rPr>
              <w:ins w:id="697" w:author="Hein Monika" w:date="2025-08-01T11:52:00Z"/>
              <w:rFonts w:asciiTheme="minorHAnsi" w:hAnsiTheme="minorHAnsi" w:cstheme="minorHAnsi"/>
              <w:b/>
              <w:bCs/>
              <w:sz w:val="20"/>
              <w:szCs w:val="20"/>
              <w:highlight w:val="yellow"/>
            </w:rPr>
          </w:rPrChange>
        </w:rPr>
      </w:pPr>
      <w:ins w:id="698" w:author="Hein Monika" w:date="2025-08-01T11:52:00Z">
        <w:del w:id="699" w:author="Wawrowski Maciej" w:date="2025-08-06T14:10:00Z">
          <w:r w:rsidRPr="00765E35" w:rsidDel="00601EF1">
            <w:rPr>
              <w:rFonts w:asciiTheme="minorHAnsi" w:hAnsiTheme="minorHAnsi" w:cstheme="minorHAnsi"/>
              <w:b/>
              <w:bCs/>
              <w:sz w:val="20"/>
              <w:szCs w:val="20"/>
              <w:rPrChange w:id="700" w:author="Wawrowski Maciej" w:date="2025-08-08T07:50:00Z">
                <w:rPr>
                  <w:rFonts w:asciiTheme="minorHAnsi" w:hAnsiTheme="minorHAnsi" w:cstheme="minorHAnsi"/>
                  <w:b/>
                  <w:bCs/>
                  <w:sz w:val="20"/>
                  <w:szCs w:val="20"/>
                  <w:highlight w:val="yellow"/>
                </w:rPr>
              </w:rPrChange>
            </w:rPr>
            <w:delText>Oddział</w:delText>
          </w:r>
        </w:del>
      </w:ins>
      <w:ins w:id="701" w:author="Wawrowski Maciej" w:date="2025-08-06T14:10:00Z">
        <w:r w:rsidR="00601EF1" w:rsidRPr="00765E35">
          <w:rPr>
            <w:rFonts w:asciiTheme="minorHAnsi" w:hAnsiTheme="minorHAnsi" w:cstheme="minorHAnsi"/>
            <w:b/>
            <w:bCs/>
            <w:sz w:val="20"/>
            <w:szCs w:val="20"/>
            <w:rPrChange w:id="702" w:author="Wawrowski Maciej" w:date="2025-08-08T07:50:00Z">
              <w:rPr>
                <w:rFonts w:asciiTheme="minorHAnsi" w:hAnsiTheme="minorHAnsi" w:cstheme="minorHAnsi"/>
                <w:b/>
                <w:bCs/>
                <w:sz w:val="20"/>
                <w:szCs w:val="20"/>
                <w:highlight w:val="yellow"/>
              </w:rPr>
            </w:rPrChange>
          </w:rPr>
          <w:t>Rejon</w:t>
        </w:r>
      </w:ins>
      <w:ins w:id="703" w:author="Hein Monika" w:date="2025-08-01T11:52:00Z">
        <w:r w:rsidRPr="00765E35">
          <w:rPr>
            <w:rFonts w:asciiTheme="minorHAnsi" w:hAnsiTheme="minorHAnsi" w:cstheme="minorHAnsi"/>
            <w:b/>
            <w:bCs/>
            <w:sz w:val="20"/>
            <w:szCs w:val="20"/>
            <w:rPrChange w:id="704" w:author="Wawrowski Maciej" w:date="2025-08-08T07:50:00Z">
              <w:rPr>
                <w:rFonts w:asciiTheme="minorHAnsi" w:hAnsiTheme="minorHAnsi" w:cstheme="minorHAnsi"/>
                <w:b/>
                <w:bCs/>
                <w:sz w:val="20"/>
                <w:szCs w:val="20"/>
                <w:highlight w:val="yellow"/>
              </w:rPr>
            </w:rPrChange>
          </w:rPr>
          <w:t xml:space="preserve"> Dystrybucji Bydgoszcz, </w:t>
        </w:r>
      </w:ins>
    </w:p>
    <w:p w14:paraId="3037CE4D" w14:textId="755A7DEF" w:rsidR="00CE1271" w:rsidRPr="00765E35" w:rsidRDefault="00CE1271" w:rsidP="004F5412">
      <w:pPr>
        <w:pStyle w:val="Akapitzlist"/>
        <w:spacing w:before="0" w:after="120"/>
        <w:ind w:left="567"/>
        <w:rPr>
          <w:ins w:id="705" w:author="Hein Monika" w:date="2025-08-01T11:52:00Z"/>
          <w:rFonts w:asciiTheme="minorHAnsi" w:hAnsiTheme="minorHAnsi" w:cstheme="minorHAnsi"/>
          <w:b/>
          <w:bCs/>
          <w:sz w:val="20"/>
          <w:szCs w:val="20"/>
          <w:rPrChange w:id="706" w:author="Wawrowski Maciej" w:date="2025-08-08T07:50:00Z">
            <w:rPr>
              <w:ins w:id="707" w:author="Hein Monika" w:date="2025-08-01T11:52:00Z"/>
              <w:rFonts w:asciiTheme="minorHAnsi" w:hAnsiTheme="minorHAnsi" w:cstheme="minorHAnsi"/>
              <w:b/>
              <w:bCs/>
              <w:sz w:val="20"/>
              <w:szCs w:val="20"/>
              <w:highlight w:val="yellow"/>
            </w:rPr>
          </w:rPrChange>
        </w:rPr>
      </w:pPr>
      <w:ins w:id="708" w:author="Hein Monika" w:date="2025-08-01T11:52:00Z">
        <w:r w:rsidRPr="00765E35">
          <w:rPr>
            <w:rFonts w:asciiTheme="minorHAnsi" w:hAnsiTheme="minorHAnsi" w:cstheme="minorHAnsi"/>
            <w:b/>
            <w:bCs/>
            <w:sz w:val="20"/>
            <w:szCs w:val="20"/>
            <w:rPrChange w:id="709" w:author="Wawrowski Maciej" w:date="2025-08-08T07:50:00Z">
              <w:rPr>
                <w:rFonts w:asciiTheme="minorHAnsi" w:hAnsiTheme="minorHAnsi" w:cstheme="minorHAnsi"/>
                <w:b/>
                <w:bCs/>
                <w:sz w:val="20"/>
                <w:szCs w:val="20"/>
                <w:highlight w:val="yellow"/>
              </w:rPr>
            </w:rPrChange>
          </w:rPr>
          <w:t xml:space="preserve">ul. </w:t>
        </w:r>
      </w:ins>
      <w:proofErr w:type="spellStart"/>
      <w:ins w:id="710" w:author="Wawrowski Maciej" w:date="2025-08-06T14:10:00Z">
        <w:r w:rsidR="00601EF1" w:rsidRPr="00765E35">
          <w:rPr>
            <w:rFonts w:asciiTheme="minorHAnsi" w:hAnsiTheme="minorHAnsi" w:cstheme="minorHAnsi"/>
            <w:b/>
            <w:bCs/>
            <w:sz w:val="20"/>
            <w:szCs w:val="20"/>
            <w:rPrChange w:id="711" w:author="Wawrowski Maciej" w:date="2025-08-08T07:50:00Z">
              <w:rPr>
                <w:rFonts w:asciiTheme="minorHAnsi" w:hAnsiTheme="minorHAnsi" w:cstheme="minorHAnsi"/>
                <w:b/>
                <w:bCs/>
                <w:sz w:val="20"/>
                <w:szCs w:val="20"/>
                <w:highlight w:val="yellow"/>
              </w:rPr>
            </w:rPrChange>
          </w:rPr>
          <w:t>Kapielowa</w:t>
        </w:r>
        <w:proofErr w:type="spellEnd"/>
        <w:r w:rsidR="00601EF1" w:rsidRPr="00765E35">
          <w:rPr>
            <w:rFonts w:asciiTheme="minorHAnsi" w:hAnsiTheme="minorHAnsi" w:cstheme="minorHAnsi"/>
            <w:b/>
            <w:bCs/>
            <w:sz w:val="20"/>
            <w:szCs w:val="20"/>
            <w:rPrChange w:id="712" w:author="Wawrowski Maciej" w:date="2025-08-08T07:50:00Z">
              <w:rPr>
                <w:rFonts w:asciiTheme="minorHAnsi" w:hAnsiTheme="minorHAnsi" w:cstheme="minorHAnsi"/>
                <w:b/>
                <w:bCs/>
                <w:sz w:val="20"/>
                <w:szCs w:val="20"/>
                <w:highlight w:val="yellow"/>
              </w:rPr>
            </w:rPrChange>
          </w:rPr>
          <w:t xml:space="preserve"> 6</w:t>
        </w:r>
      </w:ins>
      <w:ins w:id="713" w:author="Hein Monika" w:date="2025-08-01T11:52:00Z">
        <w:del w:id="714" w:author="Wawrowski Maciej" w:date="2025-08-06T14:10:00Z">
          <w:r w:rsidRPr="00765E35" w:rsidDel="00601EF1">
            <w:rPr>
              <w:rFonts w:asciiTheme="minorHAnsi" w:hAnsiTheme="minorHAnsi" w:cstheme="minorHAnsi"/>
              <w:b/>
              <w:bCs/>
              <w:sz w:val="20"/>
              <w:szCs w:val="20"/>
              <w:rPrChange w:id="715" w:author="Wawrowski Maciej" w:date="2025-08-08T07:50:00Z">
                <w:rPr>
                  <w:rFonts w:asciiTheme="minorHAnsi" w:hAnsiTheme="minorHAnsi" w:cstheme="minorHAnsi"/>
                  <w:b/>
                  <w:bCs/>
                  <w:sz w:val="20"/>
                  <w:szCs w:val="20"/>
                  <w:highlight w:val="yellow"/>
                </w:rPr>
              </w:rPrChange>
            </w:rPr>
            <w:delText>Dra E. Warmińskiego 8</w:delText>
          </w:r>
        </w:del>
        <w:r w:rsidRPr="00765E35">
          <w:rPr>
            <w:rFonts w:asciiTheme="minorHAnsi" w:hAnsiTheme="minorHAnsi" w:cstheme="minorHAnsi"/>
            <w:b/>
            <w:bCs/>
            <w:sz w:val="20"/>
            <w:szCs w:val="20"/>
            <w:rPrChange w:id="716" w:author="Wawrowski Maciej" w:date="2025-08-08T07:50:00Z">
              <w:rPr>
                <w:rFonts w:asciiTheme="minorHAnsi" w:hAnsiTheme="minorHAnsi" w:cstheme="minorHAnsi"/>
                <w:b/>
                <w:bCs/>
                <w:sz w:val="20"/>
                <w:szCs w:val="20"/>
                <w:highlight w:val="yellow"/>
              </w:rPr>
            </w:rPrChange>
          </w:rPr>
          <w:t xml:space="preserve">, </w:t>
        </w:r>
      </w:ins>
    </w:p>
    <w:p w14:paraId="67F23550" w14:textId="45232BDE" w:rsidR="00CE1271" w:rsidRPr="00765E35" w:rsidRDefault="00CE1271" w:rsidP="004F5412">
      <w:pPr>
        <w:pStyle w:val="Akapitzlist"/>
        <w:spacing w:before="0" w:after="120"/>
        <w:ind w:left="567"/>
        <w:rPr>
          <w:ins w:id="717" w:author="Hein Monika" w:date="2025-08-01T11:52:00Z"/>
          <w:rFonts w:asciiTheme="minorHAnsi" w:hAnsiTheme="minorHAnsi" w:cstheme="minorHAnsi"/>
          <w:b/>
          <w:bCs/>
          <w:sz w:val="20"/>
          <w:szCs w:val="20"/>
          <w:rPrChange w:id="718" w:author="Wawrowski Maciej" w:date="2025-08-08T07:50:00Z">
            <w:rPr>
              <w:ins w:id="719" w:author="Hein Monika" w:date="2025-08-01T11:52:00Z"/>
              <w:rFonts w:asciiTheme="minorHAnsi" w:hAnsiTheme="minorHAnsi" w:cstheme="minorHAnsi"/>
              <w:b/>
              <w:bCs/>
              <w:sz w:val="20"/>
              <w:szCs w:val="20"/>
              <w:highlight w:val="yellow"/>
            </w:rPr>
          </w:rPrChange>
        </w:rPr>
      </w:pPr>
      <w:ins w:id="720" w:author="Hein Monika" w:date="2025-08-01T11:52:00Z">
        <w:r w:rsidRPr="00765E35">
          <w:rPr>
            <w:rFonts w:asciiTheme="minorHAnsi" w:hAnsiTheme="minorHAnsi" w:cstheme="minorHAnsi"/>
            <w:b/>
            <w:bCs/>
            <w:sz w:val="20"/>
            <w:szCs w:val="20"/>
            <w:rPrChange w:id="721" w:author="Wawrowski Maciej" w:date="2025-08-08T07:50:00Z">
              <w:rPr>
                <w:rFonts w:asciiTheme="minorHAnsi" w:hAnsiTheme="minorHAnsi" w:cstheme="minorHAnsi"/>
                <w:b/>
                <w:bCs/>
                <w:sz w:val="20"/>
                <w:szCs w:val="20"/>
                <w:highlight w:val="yellow"/>
              </w:rPr>
            </w:rPrChange>
          </w:rPr>
          <w:t>85-</w:t>
        </w:r>
      </w:ins>
      <w:ins w:id="722" w:author="Wawrowski Maciej" w:date="2025-08-06T14:10:00Z">
        <w:r w:rsidR="00601EF1" w:rsidRPr="00765E35">
          <w:rPr>
            <w:rFonts w:asciiTheme="minorHAnsi" w:hAnsiTheme="minorHAnsi" w:cstheme="minorHAnsi"/>
            <w:b/>
            <w:bCs/>
            <w:sz w:val="20"/>
            <w:szCs w:val="20"/>
            <w:rPrChange w:id="723" w:author="Wawrowski Maciej" w:date="2025-08-08T07:50:00Z">
              <w:rPr>
                <w:rFonts w:asciiTheme="minorHAnsi" w:hAnsiTheme="minorHAnsi" w:cstheme="minorHAnsi"/>
                <w:b/>
                <w:bCs/>
                <w:sz w:val="20"/>
                <w:szCs w:val="20"/>
                <w:highlight w:val="yellow"/>
              </w:rPr>
            </w:rPrChange>
          </w:rPr>
          <w:t>513</w:t>
        </w:r>
      </w:ins>
      <w:ins w:id="724" w:author="Hein Monika" w:date="2025-08-01T11:52:00Z">
        <w:del w:id="725" w:author="Wawrowski Maciej" w:date="2025-08-06T14:10:00Z">
          <w:r w:rsidRPr="00765E35" w:rsidDel="00601EF1">
            <w:rPr>
              <w:rFonts w:asciiTheme="minorHAnsi" w:hAnsiTheme="minorHAnsi" w:cstheme="minorHAnsi"/>
              <w:b/>
              <w:bCs/>
              <w:sz w:val="20"/>
              <w:szCs w:val="20"/>
              <w:rPrChange w:id="726" w:author="Wawrowski Maciej" w:date="2025-08-08T07:50:00Z">
                <w:rPr>
                  <w:rFonts w:asciiTheme="minorHAnsi" w:hAnsiTheme="minorHAnsi" w:cstheme="minorHAnsi"/>
                  <w:b/>
                  <w:bCs/>
                  <w:sz w:val="20"/>
                  <w:szCs w:val="20"/>
                  <w:highlight w:val="yellow"/>
                </w:rPr>
              </w:rPrChange>
            </w:rPr>
            <w:delText>054</w:delText>
          </w:r>
        </w:del>
        <w:r w:rsidRPr="00765E35">
          <w:rPr>
            <w:rFonts w:asciiTheme="minorHAnsi" w:hAnsiTheme="minorHAnsi" w:cstheme="minorHAnsi"/>
            <w:b/>
            <w:bCs/>
            <w:sz w:val="20"/>
            <w:szCs w:val="20"/>
            <w:rPrChange w:id="727" w:author="Wawrowski Maciej" w:date="2025-08-08T07:50:00Z">
              <w:rPr>
                <w:rFonts w:asciiTheme="minorHAnsi" w:hAnsiTheme="minorHAnsi" w:cstheme="minorHAnsi"/>
                <w:b/>
                <w:bCs/>
                <w:sz w:val="20"/>
                <w:szCs w:val="20"/>
                <w:highlight w:val="yellow"/>
              </w:rPr>
            </w:rPrChange>
          </w:rPr>
          <w:t xml:space="preserve"> Bydgoszcz.</w:t>
        </w:r>
      </w:ins>
    </w:p>
    <w:p w14:paraId="51F439FE" w14:textId="60D202C3" w:rsidR="00CE1271" w:rsidRPr="00765E35" w:rsidRDefault="00CE1271" w:rsidP="004F5412">
      <w:pPr>
        <w:pStyle w:val="Akapitzlist"/>
        <w:spacing w:before="0" w:after="120"/>
        <w:ind w:left="567"/>
        <w:rPr>
          <w:ins w:id="728" w:author="Hein Monika" w:date="2025-08-01T11:52:00Z"/>
          <w:rFonts w:asciiTheme="minorHAnsi" w:hAnsiTheme="minorHAnsi"/>
          <w:b/>
          <w:bCs/>
          <w:sz w:val="20"/>
          <w:rPrChange w:id="729" w:author="Wawrowski Maciej" w:date="2025-08-08T07:50:00Z">
            <w:rPr>
              <w:ins w:id="730" w:author="Hein Monika" w:date="2025-08-01T11:52:00Z"/>
              <w:rFonts w:asciiTheme="minorHAnsi" w:hAnsiTheme="minorHAnsi"/>
              <w:b/>
              <w:bCs/>
              <w:sz w:val="20"/>
            </w:rPr>
          </w:rPrChange>
        </w:rPr>
      </w:pPr>
      <w:ins w:id="731" w:author="Hein Monika" w:date="2025-08-01T11:52:00Z">
        <w:r w:rsidRPr="00765E35">
          <w:rPr>
            <w:rFonts w:asciiTheme="minorHAnsi" w:hAnsiTheme="minorHAnsi"/>
            <w:b/>
            <w:bCs/>
            <w:sz w:val="20"/>
            <w:rPrChange w:id="732" w:author="Wawrowski Maciej" w:date="2025-08-08T07:50:00Z">
              <w:rPr>
                <w:rFonts w:asciiTheme="minorHAnsi" w:hAnsiTheme="minorHAnsi"/>
                <w:b/>
                <w:bCs/>
                <w:sz w:val="20"/>
                <w:highlight w:val="green"/>
              </w:rPr>
            </w:rPrChange>
          </w:rPr>
          <w:t xml:space="preserve">E-mail: </w:t>
        </w:r>
        <w:del w:id="733" w:author="Wawrowski Maciej" w:date="2025-08-06T14:10:00Z">
          <w:r w:rsidRPr="00765E35" w:rsidDel="00601EF1">
            <w:rPr>
              <w:rFonts w:asciiTheme="minorHAnsi" w:hAnsiTheme="minorHAnsi"/>
              <w:b/>
              <w:bCs/>
              <w:sz w:val="20"/>
              <w:rPrChange w:id="734" w:author="Wawrowski Maciej" w:date="2025-08-08T07:50:00Z">
                <w:rPr>
                  <w:rFonts w:asciiTheme="minorHAnsi" w:hAnsiTheme="minorHAnsi"/>
                  <w:b/>
                  <w:bCs/>
                  <w:sz w:val="20"/>
                  <w:highlight w:val="green"/>
                </w:rPr>
              </w:rPrChange>
            </w:rPr>
            <w:delText>……………..</w:delText>
          </w:r>
        </w:del>
      </w:ins>
      <w:ins w:id="735" w:author="Wawrowski Maciej" w:date="2025-08-06T14:10:00Z">
        <w:r w:rsidR="00601EF1" w:rsidRPr="00765E35">
          <w:rPr>
            <w:rFonts w:asciiTheme="minorHAnsi" w:hAnsiTheme="minorHAnsi"/>
            <w:b/>
            <w:bCs/>
            <w:sz w:val="20"/>
            <w:rPrChange w:id="736" w:author="Wawrowski Maciej" w:date="2025-08-08T07:50:00Z">
              <w:rPr>
                <w:rFonts w:asciiTheme="minorHAnsi" w:hAnsiTheme="minorHAnsi"/>
                <w:b/>
                <w:bCs/>
                <w:sz w:val="20"/>
              </w:rPr>
            </w:rPrChange>
          </w:rPr>
          <w:t>maciej.wawrowski@operator.enea.pl</w:t>
        </w:r>
      </w:ins>
    </w:p>
    <w:p w14:paraId="4C3FB063" w14:textId="57B3EBEB" w:rsidR="002859BB" w:rsidRPr="00765E35" w:rsidDel="00CE1271" w:rsidRDefault="002859BB" w:rsidP="003119D2">
      <w:pPr>
        <w:spacing w:before="0" w:after="120"/>
        <w:ind w:left="567"/>
        <w:rPr>
          <w:del w:id="737" w:author="Hein Monika" w:date="2025-08-01T11:52:00Z"/>
          <w:rFonts w:asciiTheme="minorHAnsi" w:hAnsiTheme="minorHAnsi" w:cstheme="minorHAnsi"/>
          <w:sz w:val="20"/>
          <w:szCs w:val="20"/>
          <w:rPrChange w:id="738" w:author="Wawrowski Maciej" w:date="2025-08-08T07:50:00Z">
            <w:rPr>
              <w:del w:id="739" w:author="Hein Monika" w:date="2025-08-01T11:52:00Z"/>
              <w:rFonts w:asciiTheme="minorHAnsi" w:hAnsiTheme="minorHAnsi" w:cstheme="minorHAnsi"/>
              <w:sz w:val="20"/>
              <w:szCs w:val="20"/>
            </w:rPr>
          </w:rPrChange>
        </w:rPr>
      </w:pPr>
      <w:del w:id="740" w:author="Hein Monika" w:date="2025-08-01T11:52:00Z">
        <w:r w:rsidRPr="00765E35" w:rsidDel="00CE1271">
          <w:rPr>
            <w:rFonts w:asciiTheme="minorHAnsi" w:hAnsiTheme="minorHAnsi" w:cstheme="minorHAnsi"/>
            <w:sz w:val="20"/>
            <w:szCs w:val="20"/>
            <w:rPrChange w:id="741" w:author="Wawrowski Maciej" w:date="2025-08-08T07:50:00Z">
              <w:rPr>
                <w:rFonts w:asciiTheme="minorHAnsi" w:hAnsiTheme="minorHAnsi" w:cstheme="minorHAnsi"/>
                <w:sz w:val="20"/>
                <w:szCs w:val="20"/>
              </w:rPr>
            </w:rPrChange>
          </w:rPr>
          <w:delText>……………………………………….</w:delText>
        </w:r>
      </w:del>
    </w:p>
    <w:p w14:paraId="425EA25A" w14:textId="25380941" w:rsidR="002859BB" w:rsidRPr="00765E35" w:rsidDel="00CE1271" w:rsidRDefault="002859BB" w:rsidP="003119D2">
      <w:pPr>
        <w:spacing w:before="0" w:after="120"/>
        <w:ind w:left="567"/>
        <w:rPr>
          <w:del w:id="742" w:author="Hein Monika" w:date="2025-08-01T11:52:00Z"/>
          <w:rFonts w:asciiTheme="minorHAnsi" w:hAnsiTheme="minorHAnsi"/>
          <w:sz w:val="20"/>
          <w:rPrChange w:id="743" w:author="Wawrowski Maciej" w:date="2025-08-08T07:50:00Z">
            <w:rPr>
              <w:del w:id="744" w:author="Hein Monika" w:date="2025-08-01T11:52:00Z"/>
              <w:rFonts w:asciiTheme="minorHAnsi" w:hAnsiTheme="minorHAnsi"/>
              <w:sz w:val="20"/>
            </w:rPr>
          </w:rPrChange>
        </w:rPr>
      </w:pPr>
      <w:del w:id="745" w:author="Hein Monika" w:date="2025-08-01T11:52:00Z">
        <w:r w:rsidRPr="00765E35" w:rsidDel="00CE1271">
          <w:rPr>
            <w:rFonts w:asciiTheme="minorHAnsi" w:hAnsiTheme="minorHAnsi"/>
            <w:sz w:val="20"/>
            <w:rPrChange w:id="746" w:author="Wawrowski Maciej" w:date="2025-08-08T07:50:00Z">
              <w:rPr>
                <w:rFonts w:asciiTheme="minorHAnsi" w:hAnsiTheme="minorHAnsi"/>
                <w:sz w:val="20"/>
              </w:rPr>
            </w:rPrChange>
          </w:rPr>
          <w:delText>……………………………………….</w:delText>
        </w:r>
      </w:del>
    </w:p>
    <w:p w14:paraId="43872F1C" w14:textId="197875CD" w:rsidR="002859BB" w:rsidRPr="00765E35" w:rsidDel="00CE1271" w:rsidRDefault="002859BB" w:rsidP="003119D2">
      <w:pPr>
        <w:spacing w:before="0" w:after="120"/>
        <w:ind w:left="567"/>
        <w:rPr>
          <w:del w:id="747" w:author="Hein Monika" w:date="2025-08-01T11:52:00Z"/>
          <w:rFonts w:asciiTheme="minorHAnsi" w:hAnsiTheme="minorHAnsi"/>
          <w:sz w:val="20"/>
          <w:rPrChange w:id="748" w:author="Wawrowski Maciej" w:date="2025-08-08T07:50:00Z">
            <w:rPr>
              <w:del w:id="749" w:author="Hein Monika" w:date="2025-08-01T11:52:00Z"/>
              <w:rFonts w:asciiTheme="minorHAnsi" w:hAnsiTheme="minorHAnsi"/>
              <w:sz w:val="20"/>
            </w:rPr>
          </w:rPrChange>
        </w:rPr>
      </w:pPr>
      <w:del w:id="750" w:author="Hein Monika" w:date="2025-08-01T11:52:00Z">
        <w:r w:rsidRPr="00765E35" w:rsidDel="00CE1271">
          <w:rPr>
            <w:rFonts w:asciiTheme="minorHAnsi" w:hAnsiTheme="minorHAnsi"/>
            <w:sz w:val="20"/>
            <w:rPrChange w:id="751" w:author="Wawrowski Maciej" w:date="2025-08-08T07:50:00Z">
              <w:rPr>
                <w:rFonts w:asciiTheme="minorHAnsi" w:hAnsiTheme="minorHAnsi"/>
                <w:sz w:val="20"/>
              </w:rPr>
            </w:rPrChange>
          </w:rPr>
          <w:delText>……………….., ....-……</w:delText>
        </w:r>
      </w:del>
    </w:p>
    <w:p w14:paraId="31B8CC7E" w14:textId="263DE766" w:rsidR="006D4031" w:rsidRPr="00765E35" w:rsidDel="00CE1271" w:rsidRDefault="006D4031" w:rsidP="006D4031">
      <w:pPr>
        <w:spacing w:before="0" w:after="120"/>
        <w:ind w:left="567"/>
        <w:rPr>
          <w:del w:id="752" w:author="Hein Monika" w:date="2025-08-01T11:52:00Z"/>
          <w:rFonts w:asciiTheme="minorHAnsi" w:hAnsiTheme="minorHAnsi"/>
          <w:sz w:val="20"/>
          <w:rPrChange w:id="753" w:author="Wawrowski Maciej" w:date="2025-08-08T07:50:00Z">
            <w:rPr>
              <w:del w:id="754" w:author="Hein Monika" w:date="2025-08-01T11:52:00Z"/>
              <w:rFonts w:asciiTheme="minorHAnsi" w:hAnsiTheme="minorHAnsi"/>
              <w:sz w:val="20"/>
            </w:rPr>
          </w:rPrChange>
        </w:rPr>
      </w:pPr>
      <w:del w:id="755" w:author="Hein Monika" w:date="2025-08-01T11:52:00Z">
        <w:r w:rsidRPr="00765E35" w:rsidDel="00CE1271">
          <w:rPr>
            <w:rFonts w:asciiTheme="minorHAnsi" w:hAnsiTheme="minorHAnsi"/>
            <w:sz w:val="20"/>
            <w:rPrChange w:id="756" w:author="Wawrowski Maciej" w:date="2025-08-08T07:50:00Z">
              <w:rPr>
                <w:rFonts w:asciiTheme="minorHAnsi" w:hAnsiTheme="minorHAnsi"/>
                <w:sz w:val="20"/>
              </w:rPr>
            </w:rPrChange>
          </w:rPr>
          <w:delText>E-mail: ……………..</w:delText>
        </w:r>
      </w:del>
    </w:p>
    <w:p w14:paraId="34272BE6" w14:textId="77777777" w:rsidR="002859BB" w:rsidRPr="00765E35" w:rsidRDefault="002859BB" w:rsidP="00FD5853">
      <w:pPr>
        <w:pStyle w:val="Akapitzlist"/>
        <w:numPr>
          <w:ilvl w:val="0"/>
          <w:numId w:val="17"/>
        </w:numPr>
        <w:spacing w:before="0" w:after="120"/>
        <w:ind w:left="567" w:hanging="283"/>
        <w:rPr>
          <w:rFonts w:asciiTheme="minorHAnsi" w:hAnsiTheme="minorHAnsi"/>
          <w:sz w:val="20"/>
          <w:rPrChange w:id="757" w:author="Wawrowski Maciej" w:date="2025-08-08T07:50:00Z">
            <w:rPr>
              <w:rFonts w:asciiTheme="minorHAnsi" w:hAnsiTheme="minorHAnsi"/>
              <w:sz w:val="20"/>
            </w:rPr>
          </w:rPrChange>
        </w:rPr>
      </w:pPr>
      <w:r w:rsidRPr="00765E35">
        <w:rPr>
          <w:rFonts w:asciiTheme="minorHAnsi" w:hAnsiTheme="minorHAnsi"/>
          <w:sz w:val="20"/>
          <w:rPrChange w:id="758" w:author="Wawrowski Maciej" w:date="2025-08-08T07:50:00Z">
            <w:rPr>
              <w:rFonts w:asciiTheme="minorHAnsi" w:hAnsiTheme="minorHAnsi"/>
              <w:sz w:val="20"/>
            </w:rPr>
          </w:rPrChange>
        </w:rPr>
        <w:t xml:space="preserve">Adres </w:t>
      </w:r>
      <w:r w:rsidRPr="00765E35">
        <w:rPr>
          <w:rFonts w:asciiTheme="minorHAnsi" w:hAnsiTheme="minorHAnsi"/>
          <w:b/>
          <w:sz w:val="20"/>
          <w:rPrChange w:id="759" w:author="Wawrowski Maciej" w:date="2025-08-08T07:50:00Z">
            <w:rPr>
              <w:rFonts w:asciiTheme="minorHAnsi" w:hAnsiTheme="minorHAnsi"/>
              <w:b/>
              <w:sz w:val="20"/>
            </w:rPr>
          </w:rPrChange>
        </w:rPr>
        <w:t>WYKONAWCY</w:t>
      </w:r>
      <w:r w:rsidRPr="00765E35">
        <w:rPr>
          <w:rFonts w:asciiTheme="minorHAnsi" w:hAnsiTheme="minorHAnsi"/>
          <w:sz w:val="20"/>
          <w:rPrChange w:id="760" w:author="Wawrowski Maciej" w:date="2025-08-08T07:50:00Z">
            <w:rPr>
              <w:rFonts w:asciiTheme="minorHAnsi" w:hAnsiTheme="minorHAnsi"/>
              <w:sz w:val="20"/>
            </w:rPr>
          </w:rPrChange>
        </w:rPr>
        <w:t>:</w:t>
      </w:r>
    </w:p>
    <w:p w14:paraId="5DCBF184" w14:textId="77777777" w:rsidR="002859BB" w:rsidRPr="00765E35" w:rsidRDefault="002859BB" w:rsidP="003119D2">
      <w:pPr>
        <w:spacing w:before="0" w:after="120"/>
        <w:ind w:left="567"/>
        <w:rPr>
          <w:rFonts w:asciiTheme="minorHAnsi" w:hAnsiTheme="minorHAnsi"/>
          <w:sz w:val="20"/>
          <w:rPrChange w:id="761" w:author="Wawrowski Maciej" w:date="2025-08-08T07:50:00Z">
            <w:rPr>
              <w:rFonts w:asciiTheme="minorHAnsi" w:hAnsiTheme="minorHAnsi"/>
              <w:sz w:val="20"/>
              <w:highlight w:val="green"/>
            </w:rPr>
          </w:rPrChange>
        </w:rPr>
      </w:pPr>
      <w:r w:rsidRPr="00765E35">
        <w:rPr>
          <w:rFonts w:asciiTheme="minorHAnsi" w:hAnsiTheme="minorHAnsi"/>
          <w:sz w:val="20"/>
          <w:rPrChange w:id="762" w:author="Wawrowski Maciej" w:date="2025-08-08T07:50:00Z">
            <w:rPr>
              <w:rFonts w:asciiTheme="minorHAnsi" w:hAnsiTheme="minorHAnsi"/>
              <w:sz w:val="20"/>
              <w:highlight w:val="green"/>
            </w:rPr>
          </w:rPrChange>
        </w:rPr>
        <w:t>……………………………………….</w:t>
      </w:r>
    </w:p>
    <w:p w14:paraId="73FD426C" w14:textId="77777777" w:rsidR="002859BB" w:rsidRPr="00765E35" w:rsidRDefault="002859BB" w:rsidP="003119D2">
      <w:pPr>
        <w:spacing w:before="0" w:after="120"/>
        <w:ind w:left="567"/>
        <w:rPr>
          <w:rFonts w:asciiTheme="minorHAnsi" w:hAnsiTheme="minorHAnsi"/>
          <w:sz w:val="20"/>
          <w:rPrChange w:id="763" w:author="Wawrowski Maciej" w:date="2025-08-08T07:50:00Z">
            <w:rPr>
              <w:rFonts w:asciiTheme="minorHAnsi" w:hAnsiTheme="minorHAnsi"/>
              <w:sz w:val="20"/>
              <w:highlight w:val="green"/>
            </w:rPr>
          </w:rPrChange>
        </w:rPr>
      </w:pPr>
      <w:r w:rsidRPr="00765E35">
        <w:rPr>
          <w:rFonts w:asciiTheme="minorHAnsi" w:hAnsiTheme="minorHAnsi"/>
          <w:sz w:val="20"/>
          <w:rPrChange w:id="764" w:author="Wawrowski Maciej" w:date="2025-08-08T07:50:00Z">
            <w:rPr>
              <w:rFonts w:asciiTheme="minorHAnsi" w:hAnsiTheme="minorHAnsi"/>
              <w:sz w:val="20"/>
              <w:highlight w:val="green"/>
            </w:rPr>
          </w:rPrChange>
        </w:rPr>
        <w:t>……………………………………….</w:t>
      </w:r>
    </w:p>
    <w:p w14:paraId="55EA1189" w14:textId="4D9E419C" w:rsidR="002859BB" w:rsidRPr="00765E35" w:rsidRDefault="002859BB" w:rsidP="003119D2">
      <w:pPr>
        <w:spacing w:before="0" w:after="120"/>
        <w:ind w:left="567"/>
        <w:rPr>
          <w:rFonts w:asciiTheme="minorHAnsi" w:hAnsiTheme="minorHAnsi"/>
          <w:sz w:val="20"/>
          <w:rPrChange w:id="765" w:author="Wawrowski Maciej" w:date="2025-08-08T07:50:00Z">
            <w:rPr>
              <w:rFonts w:asciiTheme="minorHAnsi" w:hAnsiTheme="minorHAnsi"/>
              <w:sz w:val="20"/>
              <w:highlight w:val="green"/>
            </w:rPr>
          </w:rPrChange>
        </w:rPr>
      </w:pPr>
      <w:r w:rsidRPr="00765E35">
        <w:rPr>
          <w:rFonts w:asciiTheme="minorHAnsi" w:hAnsiTheme="minorHAnsi"/>
          <w:sz w:val="20"/>
          <w:rPrChange w:id="766" w:author="Wawrowski Maciej" w:date="2025-08-08T07:50:00Z">
            <w:rPr>
              <w:rFonts w:asciiTheme="minorHAnsi" w:hAnsiTheme="minorHAnsi"/>
              <w:sz w:val="20"/>
              <w:highlight w:val="green"/>
            </w:rPr>
          </w:rPrChange>
        </w:rPr>
        <w:t xml:space="preserve">……………….., ....-…… </w:t>
      </w:r>
    </w:p>
    <w:p w14:paraId="4EF5FB99" w14:textId="27FBEB35" w:rsidR="006D4031" w:rsidRPr="00765E35" w:rsidRDefault="006D4031" w:rsidP="006D4031">
      <w:pPr>
        <w:spacing w:before="0" w:after="120"/>
        <w:ind w:left="567"/>
        <w:rPr>
          <w:rFonts w:asciiTheme="minorHAnsi" w:hAnsiTheme="minorHAnsi"/>
          <w:sz w:val="20"/>
          <w:rPrChange w:id="767" w:author="Wawrowski Maciej" w:date="2025-08-08T07:50:00Z">
            <w:rPr>
              <w:rFonts w:asciiTheme="minorHAnsi" w:hAnsiTheme="minorHAnsi"/>
              <w:sz w:val="20"/>
            </w:rPr>
          </w:rPrChange>
        </w:rPr>
      </w:pPr>
      <w:r w:rsidRPr="00765E35">
        <w:rPr>
          <w:rFonts w:asciiTheme="minorHAnsi" w:hAnsiTheme="minorHAnsi"/>
          <w:sz w:val="20"/>
          <w:rPrChange w:id="768" w:author="Wawrowski Maciej" w:date="2025-08-08T07:50:00Z">
            <w:rPr>
              <w:rFonts w:asciiTheme="minorHAnsi" w:hAnsiTheme="minorHAnsi"/>
              <w:sz w:val="20"/>
              <w:highlight w:val="green"/>
            </w:rPr>
          </w:rPrChange>
        </w:rPr>
        <w:t>E-mail: ……………..</w:t>
      </w:r>
    </w:p>
    <w:p w14:paraId="0FAF889E" w14:textId="77777777" w:rsidR="00F02541" w:rsidRPr="00765E35" w:rsidRDefault="00F02541" w:rsidP="003119D2">
      <w:pPr>
        <w:pStyle w:val="Akapitzlist"/>
        <w:numPr>
          <w:ilvl w:val="1"/>
          <w:numId w:val="14"/>
        </w:numPr>
        <w:spacing w:before="0" w:after="120"/>
        <w:ind w:left="426" w:hanging="426"/>
        <w:contextualSpacing w:val="0"/>
        <w:rPr>
          <w:rFonts w:asciiTheme="minorHAnsi" w:hAnsiTheme="minorHAnsi" w:cstheme="minorHAnsi"/>
          <w:sz w:val="20"/>
          <w:szCs w:val="20"/>
          <w:rPrChange w:id="769" w:author="Wawrowski Maciej" w:date="2025-08-08T07:50:00Z">
            <w:rPr>
              <w:rFonts w:asciiTheme="minorHAnsi" w:hAnsiTheme="minorHAnsi" w:cstheme="minorHAnsi"/>
              <w:sz w:val="20"/>
              <w:szCs w:val="20"/>
            </w:rPr>
          </w:rPrChange>
        </w:rPr>
      </w:pPr>
      <w:r w:rsidRPr="00765E35">
        <w:rPr>
          <w:rFonts w:asciiTheme="minorHAnsi" w:hAnsiTheme="minorHAnsi"/>
          <w:sz w:val="20"/>
          <w:rPrChange w:id="770" w:author="Wawrowski Maciej" w:date="2025-08-08T07:50:00Z">
            <w:rPr>
              <w:rFonts w:asciiTheme="minorHAnsi" w:hAnsiTheme="minorHAnsi"/>
              <w:sz w:val="20"/>
            </w:rPr>
          </w:rPrChange>
        </w:rPr>
        <w:t>Podwójne awizowanie korespondencji na adres wskazany w ust. 3 skutkuje uznaniem przesyłki za doręczoną.</w:t>
      </w:r>
    </w:p>
    <w:p w14:paraId="5C18D2B0" w14:textId="2BD7DB38" w:rsidR="00F02541" w:rsidRPr="00765E35" w:rsidRDefault="00962699" w:rsidP="003119D2">
      <w:pPr>
        <w:pStyle w:val="Akapitzlist"/>
        <w:numPr>
          <w:ilvl w:val="1"/>
          <w:numId w:val="14"/>
        </w:numPr>
        <w:spacing w:before="0" w:after="120"/>
        <w:ind w:left="426" w:hanging="426"/>
        <w:contextualSpacing w:val="0"/>
        <w:rPr>
          <w:rFonts w:asciiTheme="minorHAnsi" w:hAnsiTheme="minorHAnsi" w:cstheme="minorHAnsi"/>
          <w:sz w:val="20"/>
          <w:szCs w:val="20"/>
          <w:rPrChange w:id="771"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772" w:author="Wawrowski Maciej" w:date="2025-08-08T07:50:00Z">
            <w:rPr>
              <w:rFonts w:asciiTheme="minorHAnsi" w:hAnsiTheme="minorHAnsi" w:cstheme="minorHAnsi"/>
              <w:sz w:val="20"/>
              <w:szCs w:val="20"/>
            </w:rPr>
          </w:rPrChange>
        </w:rPr>
        <w:t>Strony</w:t>
      </w:r>
      <w:r w:rsidR="00F02541" w:rsidRPr="00765E35">
        <w:rPr>
          <w:rFonts w:asciiTheme="minorHAnsi" w:hAnsiTheme="minorHAnsi" w:cstheme="minorHAnsi"/>
          <w:sz w:val="20"/>
          <w:szCs w:val="20"/>
          <w:rPrChange w:id="773" w:author="Wawrowski Maciej" w:date="2025-08-08T07:50:00Z">
            <w:rPr>
              <w:rFonts w:asciiTheme="minorHAnsi" w:hAnsiTheme="minorHAnsi" w:cstheme="minorHAnsi"/>
              <w:sz w:val="20"/>
              <w:szCs w:val="20"/>
            </w:rPr>
          </w:rPrChange>
        </w:rPr>
        <w:t xml:space="preserve"> dopuszczają możliwość komunikowania się drogą pisemną oraz przy użyciu poczty elektronicznej. Komunikacja pocztą elektroniczną </w:t>
      </w:r>
      <w:r w:rsidR="006B15B3" w:rsidRPr="00765E35">
        <w:rPr>
          <w:rFonts w:asciiTheme="minorHAnsi" w:hAnsiTheme="minorHAnsi" w:cstheme="minorHAnsi"/>
          <w:sz w:val="20"/>
          <w:szCs w:val="20"/>
          <w:rPrChange w:id="774" w:author="Wawrowski Maciej" w:date="2025-08-08T07:50:00Z">
            <w:rPr>
              <w:rFonts w:asciiTheme="minorHAnsi" w:hAnsiTheme="minorHAnsi" w:cstheme="minorHAnsi"/>
              <w:sz w:val="20"/>
              <w:szCs w:val="20"/>
            </w:rPr>
          </w:rPrChange>
        </w:rPr>
        <w:t xml:space="preserve">(za wyjątkiem </w:t>
      </w:r>
      <w:r w:rsidR="00A50F8F" w:rsidRPr="00765E35">
        <w:rPr>
          <w:rFonts w:asciiTheme="minorHAnsi" w:hAnsiTheme="minorHAnsi" w:cstheme="minorHAnsi"/>
          <w:sz w:val="20"/>
          <w:szCs w:val="20"/>
          <w:rPrChange w:id="775" w:author="Wawrowski Maciej" w:date="2025-08-08T07:50:00Z">
            <w:rPr>
              <w:rFonts w:asciiTheme="minorHAnsi" w:hAnsiTheme="minorHAnsi" w:cstheme="minorHAnsi"/>
              <w:sz w:val="20"/>
              <w:szCs w:val="20"/>
            </w:rPr>
          </w:rPrChange>
        </w:rPr>
        <w:t>stosowania korespondencji elektronicznej z zastosowaniem</w:t>
      </w:r>
      <w:r w:rsidR="009746CD" w:rsidRPr="00765E35">
        <w:rPr>
          <w:rFonts w:asciiTheme="minorHAnsi" w:hAnsiTheme="minorHAnsi" w:cstheme="minorHAnsi"/>
          <w:sz w:val="20"/>
          <w:szCs w:val="20"/>
          <w:rPrChange w:id="776" w:author="Wawrowski Maciej" w:date="2025-08-08T07:50:00Z">
            <w:rPr>
              <w:rFonts w:asciiTheme="minorHAnsi" w:hAnsiTheme="minorHAnsi" w:cstheme="minorHAnsi"/>
              <w:sz w:val="20"/>
              <w:szCs w:val="20"/>
            </w:rPr>
          </w:rPrChange>
        </w:rPr>
        <w:t xml:space="preserve"> kwalifikowanego</w:t>
      </w:r>
      <w:r w:rsidR="00A50F8F" w:rsidRPr="00765E35">
        <w:rPr>
          <w:rFonts w:asciiTheme="minorHAnsi" w:hAnsiTheme="minorHAnsi" w:cstheme="minorHAnsi"/>
          <w:sz w:val="20"/>
          <w:szCs w:val="20"/>
          <w:rPrChange w:id="777" w:author="Wawrowski Maciej" w:date="2025-08-08T07:50:00Z">
            <w:rPr>
              <w:rFonts w:asciiTheme="minorHAnsi" w:hAnsiTheme="minorHAnsi" w:cstheme="minorHAnsi"/>
              <w:sz w:val="20"/>
              <w:szCs w:val="20"/>
            </w:rPr>
          </w:rPrChange>
        </w:rPr>
        <w:t xml:space="preserve"> podpisu elektronicznego) </w:t>
      </w:r>
      <w:r w:rsidR="00F02541" w:rsidRPr="00765E35">
        <w:rPr>
          <w:rFonts w:asciiTheme="minorHAnsi" w:hAnsiTheme="minorHAnsi" w:cstheme="minorHAnsi"/>
          <w:sz w:val="20"/>
          <w:szCs w:val="20"/>
          <w:rPrChange w:id="778" w:author="Wawrowski Maciej" w:date="2025-08-08T07:50:00Z">
            <w:rPr>
              <w:rFonts w:asciiTheme="minorHAnsi" w:hAnsiTheme="minorHAnsi" w:cstheme="minorHAnsi"/>
              <w:sz w:val="20"/>
              <w:szCs w:val="20"/>
            </w:rPr>
          </w:rPrChange>
        </w:rPr>
        <w:t xml:space="preserve">nie obejmuje sporządzania przez </w:t>
      </w:r>
      <w:r w:rsidRPr="00765E35">
        <w:rPr>
          <w:rFonts w:asciiTheme="minorHAnsi" w:hAnsiTheme="minorHAnsi" w:cstheme="minorHAnsi"/>
          <w:sz w:val="20"/>
          <w:szCs w:val="20"/>
          <w:rPrChange w:id="779" w:author="Wawrowski Maciej" w:date="2025-08-08T07:50:00Z">
            <w:rPr>
              <w:rFonts w:asciiTheme="minorHAnsi" w:hAnsiTheme="minorHAnsi" w:cstheme="minorHAnsi"/>
              <w:sz w:val="20"/>
              <w:szCs w:val="20"/>
            </w:rPr>
          </w:rPrChange>
        </w:rPr>
        <w:t>Strony</w:t>
      </w:r>
      <w:r w:rsidR="00F02541" w:rsidRPr="00765E35">
        <w:rPr>
          <w:rFonts w:asciiTheme="minorHAnsi" w:hAnsiTheme="minorHAnsi" w:cstheme="minorHAnsi"/>
          <w:sz w:val="20"/>
          <w:szCs w:val="20"/>
          <w:rPrChange w:id="780" w:author="Wawrowski Maciej" w:date="2025-08-08T07:50:00Z">
            <w:rPr>
              <w:rFonts w:asciiTheme="minorHAnsi" w:hAnsiTheme="minorHAnsi" w:cstheme="minorHAnsi"/>
              <w:sz w:val="20"/>
              <w:szCs w:val="20"/>
            </w:rPr>
          </w:rPrChange>
        </w:rPr>
        <w:t xml:space="preserve"> protokołów odbioru, zatwierdzania </w:t>
      </w:r>
      <w:r w:rsidR="006B15B3" w:rsidRPr="00765E35">
        <w:rPr>
          <w:rFonts w:asciiTheme="minorHAnsi" w:hAnsiTheme="minorHAnsi" w:cstheme="minorHAnsi"/>
          <w:sz w:val="20"/>
          <w:szCs w:val="20"/>
          <w:rPrChange w:id="781" w:author="Wawrowski Maciej" w:date="2025-08-08T07:50:00Z">
            <w:rPr>
              <w:rFonts w:asciiTheme="minorHAnsi" w:hAnsiTheme="minorHAnsi" w:cstheme="minorHAnsi"/>
              <w:sz w:val="20"/>
              <w:szCs w:val="20"/>
            </w:rPr>
          </w:rPrChange>
        </w:rPr>
        <w:t>dokumentacji powstałej w ramach realizacji Umowy</w:t>
      </w:r>
      <w:r w:rsidR="00F02541" w:rsidRPr="00765E35">
        <w:rPr>
          <w:rFonts w:asciiTheme="minorHAnsi" w:hAnsiTheme="minorHAnsi" w:cstheme="minorHAnsi"/>
          <w:sz w:val="20"/>
          <w:szCs w:val="20"/>
          <w:rPrChange w:id="782" w:author="Wawrowski Maciej" w:date="2025-08-08T07:50:00Z">
            <w:rPr>
              <w:rFonts w:asciiTheme="minorHAnsi" w:hAnsiTheme="minorHAnsi" w:cstheme="minorHAnsi"/>
              <w:sz w:val="20"/>
              <w:szCs w:val="20"/>
            </w:rPr>
          </w:rPrChange>
        </w:rPr>
        <w:t xml:space="preserve">, zatwierdzania </w:t>
      </w:r>
      <w:r w:rsidR="006B15B3" w:rsidRPr="00765E35">
        <w:rPr>
          <w:rFonts w:asciiTheme="minorHAnsi" w:hAnsiTheme="minorHAnsi" w:cstheme="minorHAnsi"/>
          <w:sz w:val="20"/>
          <w:szCs w:val="20"/>
          <w:rPrChange w:id="783" w:author="Wawrowski Maciej" w:date="2025-08-08T07:50:00Z">
            <w:rPr>
              <w:rFonts w:asciiTheme="minorHAnsi" w:hAnsiTheme="minorHAnsi" w:cstheme="minorHAnsi"/>
              <w:sz w:val="20"/>
              <w:szCs w:val="20"/>
            </w:rPr>
          </w:rPrChange>
        </w:rPr>
        <w:t>h</w:t>
      </w:r>
      <w:r w:rsidRPr="00765E35">
        <w:rPr>
          <w:rFonts w:asciiTheme="minorHAnsi" w:hAnsiTheme="minorHAnsi" w:cstheme="minorHAnsi"/>
          <w:sz w:val="20"/>
          <w:szCs w:val="20"/>
          <w:rPrChange w:id="784" w:author="Wawrowski Maciej" w:date="2025-08-08T07:50:00Z">
            <w:rPr>
              <w:rFonts w:asciiTheme="minorHAnsi" w:hAnsiTheme="minorHAnsi" w:cstheme="minorHAnsi"/>
              <w:sz w:val="20"/>
              <w:szCs w:val="20"/>
            </w:rPr>
          </w:rPrChange>
        </w:rPr>
        <w:t>armonogramu</w:t>
      </w:r>
      <w:r w:rsidR="00F02541" w:rsidRPr="00765E35">
        <w:rPr>
          <w:rFonts w:asciiTheme="minorHAnsi" w:hAnsiTheme="minorHAnsi" w:cstheme="minorHAnsi"/>
          <w:i/>
          <w:sz w:val="20"/>
          <w:szCs w:val="20"/>
          <w:rPrChange w:id="785" w:author="Wawrowski Maciej" w:date="2025-08-08T07:50:00Z">
            <w:rPr>
              <w:rFonts w:asciiTheme="minorHAnsi" w:hAnsiTheme="minorHAnsi" w:cstheme="minorHAnsi"/>
              <w:i/>
              <w:sz w:val="20"/>
              <w:szCs w:val="20"/>
            </w:rPr>
          </w:rPrChange>
        </w:rPr>
        <w:t xml:space="preserve"> </w:t>
      </w:r>
      <w:r w:rsidR="00F02541" w:rsidRPr="00765E35">
        <w:rPr>
          <w:rFonts w:asciiTheme="minorHAnsi" w:hAnsiTheme="minorHAnsi" w:cstheme="minorHAnsi"/>
          <w:sz w:val="20"/>
          <w:szCs w:val="20"/>
          <w:rPrChange w:id="786" w:author="Wawrowski Maciej" w:date="2025-08-08T07:50:00Z">
            <w:rPr>
              <w:rFonts w:asciiTheme="minorHAnsi" w:hAnsiTheme="minorHAnsi" w:cstheme="minorHAnsi"/>
              <w:sz w:val="20"/>
              <w:szCs w:val="20"/>
            </w:rPr>
          </w:rPrChange>
        </w:rPr>
        <w:t xml:space="preserve">oraz wprowadzania zmian </w:t>
      </w:r>
      <w:r w:rsidR="006B15B3" w:rsidRPr="00765E35">
        <w:rPr>
          <w:rFonts w:asciiTheme="minorHAnsi" w:hAnsiTheme="minorHAnsi" w:cstheme="minorHAnsi"/>
          <w:sz w:val="20"/>
          <w:szCs w:val="20"/>
          <w:rPrChange w:id="787" w:author="Wawrowski Maciej" w:date="2025-08-08T07:50:00Z">
            <w:rPr>
              <w:rFonts w:asciiTheme="minorHAnsi" w:hAnsiTheme="minorHAnsi" w:cstheme="minorHAnsi"/>
              <w:sz w:val="20"/>
              <w:szCs w:val="20"/>
            </w:rPr>
          </w:rPrChange>
        </w:rPr>
        <w:t>Umowy</w:t>
      </w:r>
      <w:r w:rsidR="00F02541" w:rsidRPr="00765E35">
        <w:rPr>
          <w:rFonts w:asciiTheme="minorHAnsi" w:hAnsiTheme="minorHAnsi" w:cstheme="minorHAnsi"/>
          <w:sz w:val="20"/>
          <w:szCs w:val="20"/>
          <w:rPrChange w:id="788" w:author="Wawrowski Maciej" w:date="2025-08-08T07:50:00Z">
            <w:rPr>
              <w:rFonts w:asciiTheme="minorHAnsi" w:hAnsiTheme="minorHAnsi" w:cstheme="minorHAnsi"/>
              <w:sz w:val="20"/>
              <w:szCs w:val="20"/>
            </w:rPr>
          </w:rPrChange>
        </w:rPr>
        <w:t>, dla których to czynności zastrzega się formę pisemną pod rygorem nieważności.</w:t>
      </w:r>
    </w:p>
    <w:p w14:paraId="4045328A" w14:textId="465CC321" w:rsidR="002859BB" w:rsidRPr="00765E35" w:rsidRDefault="00FE3BA4" w:rsidP="003119D2">
      <w:pPr>
        <w:pStyle w:val="Akapitzlist"/>
        <w:numPr>
          <w:ilvl w:val="1"/>
          <w:numId w:val="14"/>
        </w:numPr>
        <w:spacing w:before="0" w:after="120"/>
        <w:ind w:left="426" w:hanging="426"/>
        <w:contextualSpacing w:val="0"/>
        <w:rPr>
          <w:rFonts w:asciiTheme="minorHAnsi" w:hAnsiTheme="minorHAnsi" w:cstheme="minorHAnsi"/>
          <w:sz w:val="20"/>
          <w:szCs w:val="20"/>
          <w:rPrChange w:id="789"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790" w:author="Wawrowski Maciej" w:date="2025-08-08T07:50:00Z">
            <w:rPr>
              <w:rFonts w:asciiTheme="minorHAnsi" w:hAnsiTheme="minorHAnsi" w:cstheme="minorHAnsi"/>
              <w:sz w:val="20"/>
              <w:szCs w:val="20"/>
            </w:rPr>
          </w:rPrChange>
        </w:rPr>
        <w:t xml:space="preserve">Strony </w:t>
      </w:r>
      <w:r w:rsidR="00F02541" w:rsidRPr="00765E35">
        <w:rPr>
          <w:rFonts w:asciiTheme="minorHAnsi" w:hAnsiTheme="minorHAnsi" w:cstheme="minorHAnsi"/>
          <w:sz w:val="20"/>
          <w:szCs w:val="20"/>
          <w:rPrChange w:id="791" w:author="Wawrowski Maciej" w:date="2025-08-08T07:50:00Z">
            <w:rPr>
              <w:rFonts w:asciiTheme="minorHAnsi" w:hAnsiTheme="minorHAnsi" w:cstheme="minorHAnsi"/>
              <w:sz w:val="20"/>
              <w:szCs w:val="20"/>
            </w:rPr>
          </w:rPrChange>
        </w:rPr>
        <w:t>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w:t>
      </w:r>
    </w:p>
    <w:p w14:paraId="788D3706" w14:textId="77777777" w:rsidR="00A26E9E" w:rsidRPr="00765E35" w:rsidRDefault="00A26E9E" w:rsidP="003119D2">
      <w:pPr>
        <w:pStyle w:val="Akapitzlist"/>
        <w:spacing w:before="0" w:after="120"/>
        <w:ind w:left="426"/>
        <w:contextualSpacing w:val="0"/>
        <w:rPr>
          <w:rFonts w:asciiTheme="minorHAnsi" w:hAnsiTheme="minorHAnsi" w:cstheme="minorHAnsi"/>
          <w:sz w:val="20"/>
          <w:szCs w:val="20"/>
          <w:rPrChange w:id="792" w:author="Wawrowski Maciej" w:date="2025-08-08T07:50:00Z">
            <w:rPr>
              <w:rFonts w:asciiTheme="minorHAnsi" w:hAnsiTheme="minorHAnsi" w:cstheme="minorHAnsi"/>
              <w:sz w:val="20"/>
              <w:szCs w:val="20"/>
            </w:rPr>
          </w:rPrChange>
        </w:rPr>
      </w:pPr>
    </w:p>
    <w:p w14:paraId="2381A7F2" w14:textId="77777777" w:rsidR="00A27C0A" w:rsidRPr="00765E35" w:rsidRDefault="00A27C0A" w:rsidP="00A27C0A">
      <w:pPr>
        <w:pStyle w:val="Akapitzlist"/>
        <w:spacing w:before="0" w:after="120"/>
        <w:ind w:left="0"/>
        <w:contextualSpacing w:val="0"/>
        <w:jc w:val="center"/>
        <w:rPr>
          <w:rFonts w:asciiTheme="minorHAnsi" w:hAnsiTheme="minorHAnsi" w:cstheme="minorHAnsi"/>
          <w:b/>
          <w:sz w:val="20"/>
          <w:szCs w:val="20"/>
          <w:rPrChange w:id="793"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794" w:author="Wawrowski Maciej" w:date="2025-08-08T07:50:00Z">
            <w:rPr>
              <w:rFonts w:asciiTheme="minorHAnsi" w:hAnsiTheme="minorHAnsi" w:cstheme="minorHAnsi"/>
              <w:b/>
              <w:sz w:val="20"/>
              <w:szCs w:val="20"/>
            </w:rPr>
          </w:rPrChange>
        </w:rPr>
        <w:t>§ 6</w:t>
      </w:r>
    </w:p>
    <w:p w14:paraId="7456842A" w14:textId="65B673B4" w:rsidR="001C03FA" w:rsidRPr="00765E35" w:rsidRDefault="00A26E9E" w:rsidP="00A27C0A">
      <w:pPr>
        <w:pStyle w:val="Akapitzlist"/>
        <w:spacing w:before="0" w:after="120"/>
        <w:ind w:left="0"/>
        <w:contextualSpacing w:val="0"/>
        <w:jc w:val="center"/>
        <w:rPr>
          <w:rFonts w:asciiTheme="minorHAnsi" w:hAnsiTheme="minorHAnsi" w:cstheme="minorHAnsi"/>
          <w:b/>
          <w:sz w:val="20"/>
          <w:szCs w:val="20"/>
          <w:rPrChange w:id="795"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796" w:author="Wawrowski Maciej" w:date="2025-08-08T07:50:00Z">
            <w:rPr>
              <w:rFonts w:asciiTheme="minorHAnsi" w:hAnsiTheme="minorHAnsi" w:cstheme="minorHAnsi"/>
              <w:b/>
              <w:sz w:val="20"/>
              <w:szCs w:val="20"/>
            </w:rPr>
          </w:rPrChange>
        </w:rPr>
        <w:t>DANE OSOBOWE/INFORMACJE SENSYTYWNE</w:t>
      </w:r>
    </w:p>
    <w:p w14:paraId="1AD03730" w14:textId="69FCBEBC" w:rsidR="00E11A56" w:rsidRPr="00765E35" w:rsidDel="00601EF1" w:rsidRDefault="00E11A56" w:rsidP="00E11A56">
      <w:pPr>
        <w:numPr>
          <w:ilvl w:val="0"/>
          <w:numId w:val="28"/>
        </w:numPr>
        <w:spacing w:before="0" w:after="120"/>
        <w:rPr>
          <w:del w:id="797" w:author="Wawrowski Maciej" w:date="2025-08-06T14:12:00Z"/>
          <w:rFonts w:asciiTheme="minorHAnsi" w:hAnsiTheme="minorHAnsi" w:cstheme="minorHAnsi"/>
          <w:bCs/>
          <w:sz w:val="20"/>
          <w:szCs w:val="20"/>
          <w:rPrChange w:id="798" w:author="Wawrowski Maciej" w:date="2025-08-08T07:50:00Z">
            <w:rPr>
              <w:del w:id="799" w:author="Wawrowski Maciej" w:date="2025-08-06T14:12:00Z"/>
              <w:rFonts w:asciiTheme="minorHAnsi" w:hAnsiTheme="minorHAnsi" w:cstheme="minorHAnsi"/>
              <w:bCs/>
              <w:sz w:val="20"/>
              <w:szCs w:val="20"/>
              <w:highlight w:val="green"/>
            </w:rPr>
          </w:rPrChange>
        </w:rPr>
      </w:pPr>
      <w:del w:id="800" w:author="Wawrowski Maciej" w:date="2025-08-06T14:12:00Z">
        <w:r w:rsidRPr="00765E35" w:rsidDel="00601EF1">
          <w:rPr>
            <w:rFonts w:asciiTheme="minorHAnsi" w:hAnsiTheme="minorHAnsi" w:cstheme="minorHAnsi"/>
            <w:sz w:val="20"/>
            <w:szCs w:val="20"/>
            <w:rPrChange w:id="801" w:author="Wawrowski Maciej" w:date="2025-08-08T07:50:00Z">
              <w:rPr>
                <w:rFonts w:asciiTheme="minorHAnsi" w:hAnsiTheme="minorHAnsi" w:cstheme="minorHAnsi"/>
                <w:sz w:val="20"/>
                <w:szCs w:val="20"/>
                <w:highlight w:val="green"/>
              </w:rPr>
            </w:rPrChange>
          </w:rPr>
          <w:lastRenderedPageBreak/>
          <w:delText xml:space="preserve">W związku z tym, że w celu wykonania niniejszej Umowy Zamawiający powierzy Wykonawcy do przetwarzania dane osobowe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zawarły „Umowę powierzenia przetwarzania danych osobowych”, w ramach Wykazu Wykonawców Kwalifikowanych (WWK). </w:delText>
        </w:r>
      </w:del>
    </w:p>
    <w:p w14:paraId="40E1FC76" w14:textId="784758BB" w:rsidR="00E11A56" w:rsidRPr="00765E35" w:rsidDel="00601EF1" w:rsidRDefault="00E11A56" w:rsidP="00E11A56">
      <w:pPr>
        <w:numPr>
          <w:ilvl w:val="0"/>
          <w:numId w:val="28"/>
        </w:numPr>
        <w:spacing w:before="0" w:after="120"/>
        <w:rPr>
          <w:del w:id="802" w:author="Wawrowski Maciej" w:date="2025-08-06T14:12:00Z"/>
          <w:rFonts w:asciiTheme="minorHAnsi" w:hAnsiTheme="minorHAnsi" w:cstheme="minorHAnsi"/>
          <w:bCs/>
          <w:sz w:val="20"/>
          <w:szCs w:val="20"/>
          <w:rPrChange w:id="803" w:author="Wawrowski Maciej" w:date="2025-08-08T07:50:00Z">
            <w:rPr>
              <w:del w:id="804" w:author="Wawrowski Maciej" w:date="2025-08-06T14:12:00Z"/>
              <w:rFonts w:asciiTheme="minorHAnsi" w:hAnsiTheme="minorHAnsi" w:cstheme="minorHAnsi"/>
              <w:bCs/>
              <w:sz w:val="20"/>
              <w:szCs w:val="20"/>
              <w:highlight w:val="green"/>
            </w:rPr>
          </w:rPrChange>
        </w:rPr>
      </w:pPr>
      <w:del w:id="805" w:author="Wawrowski Maciej" w:date="2025-08-06T14:12:00Z">
        <w:r w:rsidRPr="00765E35" w:rsidDel="00601EF1">
          <w:rPr>
            <w:rFonts w:asciiTheme="minorHAnsi" w:hAnsiTheme="minorHAnsi" w:cstheme="minorHAnsi"/>
            <w:bCs/>
            <w:sz w:val="20"/>
            <w:szCs w:val="20"/>
            <w:rPrChange w:id="806" w:author="Wawrowski Maciej" w:date="2025-08-08T07:50:00Z">
              <w:rPr>
                <w:rFonts w:asciiTheme="minorHAnsi" w:hAnsiTheme="minorHAnsi" w:cstheme="minorHAnsi"/>
                <w:bCs/>
                <w:sz w:val="20"/>
                <w:szCs w:val="20"/>
                <w:highlight w:val="green"/>
              </w:rPr>
            </w:rPrChange>
          </w:rPr>
          <w:delText xml:space="preserve">W związku z tym, że w celu wykonania niniejszej Umowy ENEA Operator sp. z o.o. powierzy Wykonawcy do przetwarzania dane osobowe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zawierają „Umowę powierzenia przetwarzania danych osobowych”, która stanowi załącznik do niniejszej Umowy. </w:delText>
        </w:r>
      </w:del>
    </w:p>
    <w:p w14:paraId="389F1468" w14:textId="77777777" w:rsidR="00E11A56" w:rsidRPr="00765E35" w:rsidRDefault="00E11A56" w:rsidP="00E11A56">
      <w:pPr>
        <w:numPr>
          <w:ilvl w:val="0"/>
          <w:numId w:val="28"/>
        </w:numPr>
        <w:spacing w:before="0" w:after="120"/>
        <w:rPr>
          <w:rFonts w:asciiTheme="minorHAnsi" w:hAnsiTheme="minorHAnsi" w:cstheme="minorHAnsi"/>
          <w:bCs/>
          <w:sz w:val="20"/>
          <w:szCs w:val="20"/>
          <w:rPrChange w:id="807" w:author="Wawrowski Maciej" w:date="2025-08-08T07:50:00Z">
            <w:rPr>
              <w:rFonts w:asciiTheme="minorHAnsi" w:hAnsiTheme="minorHAnsi" w:cstheme="minorHAnsi"/>
              <w:bCs/>
              <w:sz w:val="20"/>
              <w:szCs w:val="20"/>
              <w:highlight w:val="green"/>
            </w:rPr>
          </w:rPrChange>
        </w:rPr>
      </w:pPr>
      <w:r w:rsidRPr="00765E35">
        <w:rPr>
          <w:rFonts w:asciiTheme="minorHAnsi" w:hAnsiTheme="minorHAnsi" w:cstheme="minorHAnsi"/>
          <w:bCs/>
          <w:sz w:val="20"/>
          <w:szCs w:val="20"/>
          <w:rPrChange w:id="808" w:author="Wawrowski Maciej" w:date="2025-08-08T07:50:00Z">
            <w:rPr>
              <w:rFonts w:asciiTheme="minorHAnsi" w:hAnsiTheme="minorHAnsi" w:cstheme="minorHAnsi"/>
              <w:bCs/>
              <w:sz w:val="20"/>
              <w:szCs w:val="20"/>
              <w:highlight w:val="green"/>
            </w:rPr>
          </w:rPrChange>
        </w:rPr>
        <w:t>Strony oświadczają, iż w związku z wykonywaniem niniejszej Umowy nie dojdzie do powierzenia przetwarzania danych osobowych. W przypadku, gdyby jednak w trakcie wykonywania Umowy zaistniała potrzeba powierzenia przetwarzania danych osobowych przez którąkolwiek ze Stron, Strony zobowiązują się do zawarcia umowy o powierzenie przetwarzania danych osobowych zgodnie z postanowieniami Rozporządzenia Parlamentu Europejskiego i Rady (UE) 2016/679 z dnia 27 kwietnia 2016 roku w sprawie ochrony osób fizycznych w związku z przetwarzaniem danych osobowych i w sprawie swobodnego przepływu takich danych oraz uchylenia dyrektywy 95/46/WE (RODO) według wzoru obowiązującego w ENEA Operator sp. z o.o. Nie zawarcie umowy o powierzenie przetwarzania danych osobowych upoważniać będzie każdą ze Stron do odstąpienia od niniejszej Umowy na warunkach określonych w innych postanowieniach niniejszej Umowy.</w:t>
      </w:r>
    </w:p>
    <w:p w14:paraId="41A20790" w14:textId="19E44174" w:rsidR="00E11A56" w:rsidRPr="00765E35" w:rsidRDefault="00E11A56" w:rsidP="00E11A56">
      <w:pPr>
        <w:widowControl w:val="0"/>
        <w:numPr>
          <w:ilvl w:val="0"/>
          <w:numId w:val="28"/>
        </w:numPr>
        <w:spacing w:before="0" w:after="120"/>
        <w:rPr>
          <w:rFonts w:asciiTheme="minorHAnsi" w:hAnsiTheme="minorHAnsi" w:cstheme="minorHAnsi"/>
          <w:sz w:val="20"/>
          <w:szCs w:val="20"/>
          <w:rPrChange w:id="809" w:author="Wawrowski Maciej" w:date="2025-08-08T07:50:00Z">
            <w:rPr>
              <w:rFonts w:asciiTheme="minorHAnsi" w:hAnsiTheme="minorHAnsi" w:cstheme="minorHAnsi"/>
              <w:sz w:val="20"/>
              <w:szCs w:val="20"/>
            </w:rPr>
          </w:rPrChange>
        </w:rPr>
      </w:pPr>
      <w:r w:rsidRPr="00765E35">
        <w:rPr>
          <w:rFonts w:asciiTheme="minorHAnsi" w:hAnsiTheme="minorHAnsi" w:cstheme="minorHAnsi"/>
          <w:bCs/>
          <w:sz w:val="20"/>
          <w:szCs w:val="20"/>
          <w:rPrChange w:id="810" w:author="Wawrowski Maciej" w:date="2025-08-08T07:50:00Z">
            <w:rPr>
              <w:rFonts w:asciiTheme="minorHAnsi" w:hAnsiTheme="minorHAnsi" w:cstheme="minorHAnsi"/>
              <w:bCs/>
              <w:sz w:val="20"/>
              <w:szCs w:val="20"/>
            </w:rPr>
          </w:rPrChange>
        </w:rPr>
        <w:t>Z tytułu zawarcia Umowy powierzenia przetwarzania danych osobowych</w:t>
      </w:r>
      <w:r w:rsidR="00170F49" w:rsidRPr="00765E35">
        <w:rPr>
          <w:rFonts w:asciiTheme="minorHAnsi" w:hAnsiTheme="minorHAnsi" w:cstheme="minorHAnsi"/>
          <w:bCs/>
          <w:sz w:val="20"/>
          <w:szCs w:val="20"/>
          <w:rPrChange w:id="811" w:author="Wawrowski Maciej" w:date="2025-08-08T07:50:00Z">
            <w:rPr>
              <w:rFonts w:asciiTheme="minorHAnsi" w:hAnsiTheme="minorHAnsi" w:cstheme="minorHAnsi"/>
              <w:bCs/>
              <w:sz w:val="20"/>
              <w:szCs w:val="20"/>
            </w:rPr>
          </w:rPrChange>
        </w:rPr>
        <w:t xml:space="preserve"> Wykonawcy nie przysługuje wynagrodzenie</w:t>
      </w:r>
      <w:r w:rsidRPr="00765E35">
        <w:rPr>
          <w:rFonts w:asciiTheme="minorHAnsi" w:hAnsiTheme="minorHAnsi" w:cstheme="minorHAnsi"/>
          <w:bCs/>
          <w:sz w:val="20"/>
          <w:szCs w:val="20"/>
          <w:rPrChange w:id="812" w:author="Wawrowski Maciej" w:date="2025-08-08T07:50:00Z">
            <w:rPr>
              <w:rFonts w:asciiTheme="minorHAnsi" w:hAnsiTheme="minorHAnsi" w:cstheme="minorHAnsi"/>
              <w:bCs/>
              <w:sz w:val="20"/>
              <w:szCs w:val="20"/>
            </w:rPr>
          </w:rPrChange>
        </w:rPr>
        <w:t>.</w:t>
      </w:r>
    </w:p>
    <w:p w14:paraId="5BC3A7C8" w14:textId="77777777" w:rsidR="00E11A56" w:rsidRPr="00765E35" w:rsidRDefault="00E11A56" w:rsidP="00FD522B">
      <w:pPr>
        <w:widowControl w:val="0"/>
        <w:numPr>
          <w:ilvl w:val="0"/>
          <w:numId w:val="28"/>
        </w:numPr>
        <w:spacing w:before="0" w:after="120"/>
        <w:rPr>
          <w:rFonts w:asciiTheme="minorHAnsi" w:hAnsiTheme="minorHAnsi" w:cstheme="minorHAnsi"/>
          <w:bCs/>
          <w:sz w:val="20"/>
          <w:szCs w:val="20"/>
          <w:rPrChange w:id="813" w:author="Wawrowski Maciej" w:date="2025-08-08T07:50:00Z">
            <w:rPr>
              <w:rFonts w:asciiTheme="minorHAnsi" w:hAnsiTheme="minorHAnsi" w:cstheme="minorHAnsi"/>
              <w:bCs/>
              <w:sz w:val="20"/>
              <w:szCs w:val="20"/>
            </w:rPr>
          </w:rPrChange>
        </w:rPr>
      </w:pPr>
      <w:r w:rsidRPr="00765E35">
        <w:rPr>
          <w:rFonts w:asciiTheme="minorHAnsi" w:hAnsiTheme="minorHAnsi" w:cstheme="minorHAnsi"/>
          <w:bCs/>
          <w:sz w:val="20"/>
          <w:szCs w:val="20"/>
          <w:rPrChange w:id="814" w:author="Wawrowski Maciej" w:date="2025-08-08T07:50:00Z">
            <w:rPr>
              <w:rFonts w:asciiTheme="minorHAnsi" w:hAnsiTheme="minorHAnsi" w:cstheme="minorHAnsi"/>
              <w:bCs/>
              <w:sz w:val="20"/>
              <w:szCs w:val="20"/>
            </w:rPr>
          </w:rPrChange>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7C087925" w14:textId="77777777" w:rsidR="00E11A56" w:rsidRPr="00765E35" w:rsidRDefault="00E11A56" w:rsidP="00E11A56">
      <w:pPr>
        <w:numPr>
          <w:ilvl w:val="0"/>
          <w:numId w:val="43"/>
        </w:numPr>
        <w:spacing w:before="0" w:after="120"/>
        <w:ind w:left="993" w:hanging="567"/>
        <w:rPr>
          <w:rFonts w:asciiTheme="minorHAnsi" w:hAnsiTheme="minorHAnsi" w:cstheme="minorHAnsi"/>
          <w:bCs/>
          <w:sz w:val="20"/>
          <w:szCs w:val="20"/>
          <w:rPrChange w:id="815" w:author="Wawrowski Maciej" w:date="2025-08-08T07:50:00Z">
            <w:rPr>
              <w:rFonts w:asciiTheme="minorHAnsi" w:hAnsiTheme="minorHAnsi" w:cstheme="minorHAnsi"/>
              <w:bCs/>
              <w:sz w:val="20"/>
              <w:szCs w:val="20"/>
            </w:rPr>
          </w:rPrChange>
        </w:rPr>
      </w:pPr>
      <w:r w:rsidRPr="00765E35">
        <w:rPr>
          <w:rFonts w:asciiTheme="minorHAnsi" w:hAnsiTheme="minorHAnsi" w:cstheme="minorHAnsi"/>
          <w:bCs/>
          <w:sz w:val="20"/>
          <w:szCs w:val="20"/>
          <w:rPrChange w:id="816" w:author="Wawrowski Maciej" w:date="2025-08-08T07:50:00Z">
            <w:rPr>
              <w:rFonts w:asciiTheme="minorHAnsi" w:hAnsiTheme="minorHAnsi" w:cstheme="minorHAnsi"/>
              <w:bCs/>
              <w:sz w:val="20"/>
              <w:szCs w:val="20"/>
            </w:rPr>
          </w:rPrChange>
        </w:rPr>
        <w:t xml:space="preserve">Zamawiającego: </w:t>
      </w:r>
      <w:r w:rsidR="00765E35" w:rsidRPr="00765E35">
        <w:rPr>
          <w:rPrChange w:id="817" w:author="Wawrowski Maciej" w:date="2025-08-08T07:50:00Z">
            <w:rPr/>
          </w:rPrChange>
        </w:rPr>
        <w:fldChar w:fldCharType="begin"/>
      </w:r>
      <w:r w:rsidR="00765E35" w:rsidRPr="00765E35">
        <w:rPr>
          <w:rPrChange w:id="818" w:author="Wawrowski Maciej" w:date="2025-08-08T07:50:00Z">
            <w:rPr/>
          </w:rPrChange>
        </w:rPr>
        <w:instrText xml:space="preserve"> HYPERLINK "https://www.operator.enea.pl/ochrona-danych-osobowych-rodo" </w:instrText>
      </w:r>
      <w:r w:rsidR="00765E35" w:rsidRPr="00765E35">
        <w:rPr>
          <w:rPrChange w:id="819" w:author="Wawrowski Maciej" w:date="2025-08-08T07:50:00Z">
            <w:rPr/>
          </w:rPrChange>
        </w:rPr>
        <w:fldChar w:fldCharType="separate"/>
      </w:r>
      <w:r w:rsidRPr="00765E35">
        <w:rPr>
          <w:rStyle w:val="Hipercze"/>
          <w:rFonts w:asciiTheme="minorHAnsi" w:hAnsiTheme="minorHAnsi" w:cstheme="minorHAnsi"/>
          <w:sz w:val="20"/>
          <w:szCs w:val="20"/>
          <w:rPrChange w:id="820" w:author="Wawrowski Maciej" w:date="2025-08-08T07:50:00Z">
            <w:rPr>
              <w:rStyle w:val="Hipercze"/>
              <w:rFonts w:asciiTheme="minorHAnsi" w:hAnsiTheme="minorHAnsi" w:cstheme="minorHAnsi"/>
              <w:sz w:val="20"/>
              <w:szCs w:val="20"/>
            </w:rPr>
          </w:rPrChange>
        </w:rPr>
        <w:t>https://www.operator.enea.pl/ochrona-danych-osobowych-rodo</w:t>
      </w:r>
      <w:r w:rsidR="00765E35" w:rsidRPr="00765E35">
        <w:rPr>
          <w:rStyle w:val="Hipercze"/>
          <w:rFonts w:asciiTheme="minorHAnsi" w:hAnsiTheme="minorHAnsi" w:cstheme="minorHAnsi"/>
          <w:sz w:val="20"/>
          <w:szCs w:val="20"/>
          <w:rPrChange w:id="821" w:author="Wawrowski Maciej" w:date="2025-08-08T07:50:00Z">
            <w:rPr>
              <w:rStyle w:val="Hipercze"/>
              <w:rFonts w:asciiTheme="minorHAnsi" w:hAnsiTheme="minorHAnsi" w:cstheme="minorHAnsi"/>
              <w:sz w:val="20"/>
              <w:szCs w:val="20"/>
            </w:rPr>
          </w:rPrChange>
        </w:rPr>
        <w:fldChar w:fldCharType="end"/>
      </w:r>
      <w:r w:rsidRPr="00765E35">
        <w:rPr>
          <w:rFonts w:asciiTheme="minorHAnsi" w:hAnsiTheme="minorHAnsi" w:cstheme="minorHAnsi"/>
          <w:sz w:val="20"/>
          <w:szCs w:val="20"/>
          <w:rPrChange w:id="822" w:author="Wawrowski Maciej" w:date="2025-08-08T07:50:00Z">
            <w:rPr>
              <w:rFonts w:asciiTheme="minorHAnsi" w:hAnsiTheme="minorHAnsi" w:cstheme="minorHAnsi"/>
              <w:sz w:val="20"/>
              <w:szCs w:val="20"/>
            </w:rPr>
          </w:rPrChange>
        </w:rPr>
        <w:t xml:space="preserve"> </w:t>
      </w:r>
    </w:p>
    <w:p w14:paraId="63E82440" w14:textId="5EC60BED" w:rsidR="00E11A56" w:rsidRPr="00765E35" w:rsidRDefault="00E11A56" w:rsidP="00E11A56">
      <w:pPr>
        <w:numPr>
          <w:ilvl w:val="0"/>
          <w:numId w:val="43"/>
        </w:numPr>
        <w:spacing w:before="0" w:after="120"/>
        <w:ind w:left="993" w:hanging="567"/>
        <w:rPr>
          <w:rFonts w:asciiTheme="minorHAnsi" w:hAnsiTheme="minorHAnsi" w:cstheme="minorHAnsi"/>
          <w:bCs/>
          <w:sz w:val="20"/>
          <w:szCs w:val="20"/>
          <w:rPrChange w:id="823" w:author="Wawrowski Maciej" w:date="2025-08-08T07:50:00Z">
            <w:rPr>
              <w:rFonts w:asciiTheme="minorHAnsi" w:hAnsiTheme="minorHAnsi" w:cstheme="minorHAnsi"/>
              <w:bCs/>
              <w:sz w:val="20"/>
              <w:szCs w:val="20"/>
            </w:rPr>
          </w:rPrChange>
        </w:rPr>
      </w:pPr>
      <w:r w:rsidRPr="00765E35">
        <w:rPr>
          <w:rFonts w:asciiTheme="minorHAnsi" w:hAnsiTheme="minorHAnsi" w:cstheme="minorHAnsi"/>
          <w:bCs/>
          <w:sz w:val="20"/>
          <w:szCs w:val="20"/>
          <w:rPrChange w:id="824" w:author="Wawrowski Maciej" w:date="2025-08-08T07:50:00Z">
            <w:rPr>
              <w:rFonts w:asciiTheme="minorHAnsi" w:hAnsiTheme="minorHAnsi" w:cstheme="minorHAnsi"/>
              <w:bCs/>
              <w:sz w:val="20"/>
              <w:szCs w:val="20"/>
            </w:rPr>
          </w:rPrChange>
        </w:rPr>
        <w:t xml:space="preserve">Wykonawcy: </w:t>
      </w:r>
      <w:r w:rsidRPr="00765E35">
        <w:rPr>
          <w:rFonts w:asciiTheme="minorHAnsi" w:hAnsiTheme="minorHAnsi" w:cstheme="minorHAnsi"/>
          <w:bCs/>
          <w:sz w:val="20"/>
          <w:szCs w:val="20"/>
          <w:rPrChange w:id="825" w:author="Wawrowski Maciej" w:date="2025-08-08T07:50:00Z">
            <w:rPr>
              <w:rFonts w:asciiTheme="minorHAnsi" w:hAnsiTheme="minorHAnsi" w:cstheme="minorHAnsi"/>
              <w:bCs/>
              <w:sz w:val="20"/>
              <w:szCs w:val="20"/>
              <w:highlight w:val="green"/>
            </w:rPr>
          </w:rPrChange>
        </w:rPr>
        <w:t>……………………………………..</w:t>
      </w:r>
    </w:p>
    <w:p w14:paraId="170E2C27" w14:textId="77777777" w:rsidR="00A26E9E" w:rsidRPr="00765E35" w:rsidRDefault="00A26E9E" w:rsidP="003119D2">
      <w:pPr>
        <w:pStyle w:val="Akapitzlist"/>
        <w:spacing w:before="0" w:after="120"/>
        <w:ind w:left="426"/>
        <w:contextualSpacing w:val="0"/>
        <w:rPr>
          <w:rFonts w:asciiTheme="minorHAnsi" w:hAnsiTheme="minorHAnsi" w:cstheme="minorHAnsi"/>
          <w:sz w:val="20"/>
          <w:szCs w:val="20"/>
          <w:rPrChange w:id="826" w:author="Wawrowski Maciej" w:date="2025-08-08T07:50:00Z">
            <w:rPr>
              <w:rFonts w:asciiTheme="minorHAnsi" w:hAnsiTheme="minorHAnsi" w:cstheme="minorHAnsi"/>
              <w:sz w:val="20"/>
              <w:szCs w:val="20"/>
            </w:rPr>
          </w:rPrChange>
        </w:rPr>
      </w:pPr>
    </w:p>
    <w:p w14:paraId="39B0A2E9" w14:textId="578A0EA2" w:rsidR="002859BB" w:rsidRPr="00765E35" w:rsidRDefault="00A27C0A" w:rsidP="003119D2">
      <w:pPr>
        <w:spacing w:before="0" w:after="120"/>
        <w:jc w:val="center"/>
        <w:rPr>
          <w:rFonts w:asciiTheme="minorHAnsi" w:hAnsiTheme="minorHAnsi" w:cstheme="minorHAnsi"/>
          <w:b/>
          <w:sz w:val="20"/>
          <w:szCs w:val="20"/>
          <w:rPrChange w:id="827"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828" w:author="Wawrowski Maciej" w:date="2025-08-08T07:50:00Z">
            <w:rPr>
              <w:rFonts w:asciiTheme="minorHAnsi" w:hAnsiTheme="minorHAnsi" w:cstheme="minorHAnsi"/>
              <w:b/>
              <w:sz w:val="20"/>
              <w:szCs w:val="20"/>
            </w:rPr>
          </w:rPrChange>
        </w:rPr>
        <w:t>§ 7</w:t>
      </w:r>
    </w:p>
    <w:p w14:paraId="4866A920" w14:textId="77777777" w:rsidR="002859BB" w:rsidRPr="00765E35" w:rsidRDefault="002859BB" w:rsidP="003119D2">
      <w:pPr>
        <w:spacing w:before="0" w:after="120"/>
        <w:jc w:val="center"/>
        <w:rPr>
          <w:rFonts w:asciiTheme="minorHAnsi" w:hAnsiTheme="minorHAnsi" w:cstheme="minorHAnsi"/>
          <w:b/>
          <w:sz w:val="20"/>
          <w:szCs w:val="20"/>
          <w:rPrChange w:id="829"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830" w:author="Wawrowski Maciej" w:date="2025-08-08T07:50:00Z">
            <w:rPr>
              <w:rFonts w:asciiTheme="minorHAnsi" w:hAnsiTheme="minorHAnsi" w:cstheme="minorHAnsi"/>
              <w:b/>
              <w:sz w:val="20"/>
              <w:szCs w:val="20"/>
            </w:rPr>
          </w:rPrChange>
        </w:rPr>
        <w:t>POSTANOWIENIA KOŃCOWE</w:t>
      </w:r>
    </w:p>
    <w:p w14:paraId="2572FA5B" w14:textId="60C684CE" w:rsidR="002859BB" w:rsidRPr="00765E35" w:rsidRDefault="002859BB" w:rsidP="00FD5853">
      <w:pPr>
        <w:pStyle w:val="Akapitzlist"/>
        <w:numPr>
          <w:ilvl w:val="1"/>
          <w:numId w:val="6"/>
        </w:numPr>
        <w:spacing w:before="0" w:after="120"/>
        <w:ind w:left="284" w:hanging="284"/>
        <w:contextualSpacing w:val="0"/>
        <w:rPr>
          <w:rFonts w:asciiTheme="minorHAnsi" w:hAnsiTheme="minorHAnsi" w:cstheme="minorHAnsi"/>
          <w:sz w:val="20"/>
          <w:szCs w:val="20"/>
          <w:rPrChange w:id="831"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832" w:author="Wawrowski Maciej" w:date="2025-08-08T07:50:00Z">
            <w:rPr>
              <w:rFonts w:asciiTheme="minorHAnsi" w:hAnsiTheme="minorHAnsi" w:cstheme="minorHAnsi"/>
              <w:sz w:val="20"/>
              <w:szCs w:val="20"/>
            </w:rPr>
          </w:rPrChange>
        </w:rPr>
        <w:t>W kwestiach nieuregulowanych w treści Umowy, stosuje się postanowienia OWW</w:t>
      </w:r>
      <w:r w:rsidR="00FD522B" w:rsidRPr="00765E35">
        <w:rPr>
          <w:rFonts w:asciiTheme="minorHAnsi" w:hAnsiTheme="minorHAnsi" w:cstheme="minorHAnsi"/>
          <w:sz w:val="20"/>
          <w:szCs w:val="20"/>
          <w:rPrChange w:id="833" w:author="Wawrowski Maciej" w:date="2025-08-08T07:50:00Z">
            <w:rPr>
              <w:rFonts w:asciiTheme="minorHAnsi" w:hAnsiTheme="minorHAnsi" w:cstheme="minorHAnsi"/>
              <w:sz w:val="20"/>
              <w:szCs w:val="20"/>
            </w:rPr>
          </w:rPrChange>
        </w:rPr>
        <w:t xml:space="preserve"> oraz pozostałych załączników do Umowy</w:t>
      </w:r>
      <w:r w:rsidR="0032327D" w:rsidRPr="00765E35">
        <w:rPr>
          <w:rFonts w:asciiTheme="minorHAnsi" w:hAnsiTheme="minorHAnsi" w:cstheme="minorHAnsi"/>
          <w:sz w:val="20"/>
          <w:szCs w:val="20"/>
          <w:rPrChange w:id="834" w:author="Wawrowski Maciej" w:date="2025-08-08T07:50:00Z">
            <w:rPr>
              <w:rFonts w:asciiTheme="minorHAnsi" w:hAnsiTheme="minorHAnsi" w:cstheme="minorHAnsi"/>
              <w:sz w:val="20"/>
              <w:szCs w:val="20"/>
            </w:rPr>
          </w:rPrChange>
        </w:rPr>
        <w:t>, jak również przepisy powszechnie obowiązującego prawa</w:t>
      </w:r>
      <w:r w:rsidRPr="00765E35">
        <w:rPr>
          <w:rFonts w:asciiTheme="minorHAnsi" w:hAnsiTheme="minorHAnsi" w:cstheme="minorHAnsi"/>
          <w:sz w:val="20"/>
          <w:szCs w:val="20"/>
          <w:rPrChange w:id="835" w:author="Wawrowski Maciej" w:date="2025-08-08T07:50:00Z">
            <w:rPr>
              <w:rFonts w:asciiTheme="minorHAnsi" w:hAnsiTheme="minorHAnsi" w:cstheme="minorHAnsi"/>
              <w:sz w:val="20"/>
              <w:szCs w:val="20"/>
            </w:rPr>
          </w:rPrChange>
        </w:rPr>
        <w:t>.</w:t>
      </w:r>
    </w:p>
    <w:p w14:paraId="46FB44B5" w14:textId="065C2D51" w:rsidR="002859BB" w:rsidRPr="00765E35" w:rsidRDefault="002859BB" w:rsidP="00FD5853">
      <w:pPr>
        <w:pStyle w:val="Akapitzlist"/>
        <w:numPr>
          <w:ilvl w:val="1"/>
          <w:numId w:val="6"/>
        </w:numPr>
        <w:spacing w:before="0" w:after="120"/>
        <w:ind w:left="284" w:hanging="284"/>
        <w:contextualSpacing w:val="0"/>
        <w:rPr>
          <w:rFonts w:asciiTheme="minorHAnsi" w:hAnsiTheme="minorHAnsi" w:cstheme="minorHAnsi"/>
          <w:sz w:val="20"/>
          <w:szCs w:val="20"/>
          <w:rPrChange w:id="836"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837" w:author="Wawrowski Maciej" w:date="2025-08-08T07:50:00Z">
            <w:rPr>
              <w:rFonts w:asciiTheme="minorHAnsi" w:hAnsiTheme="minorHAnsi" w:cstheme="minorHAnsi"/>
              <w:sz w:val="20"/>
              <w:szCs w:val="20"/>
            </w:rPr>
          </w:rPrChange>
        </w:rPr>
        <w:t xml:space="preserve">Wszystkie dokumenty wymienione w </w:t>
      </w:r>
      <w:r w:rsidR="00962699" w:rsidRPr="00765E35">
        <w:rPr>
          <w:rFonts w:asciiTheme="minorHAnsi" w:hAnsiTheme="minorHAnsi" w:cstheme="minorHAnsi"/>
          <w:sz w:val="20"/>
          <w:szCs w:val="20"/>
          <w:rPrChange w:id="838" w:author="Wawrowski Maciej" w:date="2025-08-08T07:50:00Z">
            <w:rPr>
              <w:rFonts w:asciiTheme="minorHAnsi" w:hAnsiTheme="minorHAnsi" w:cstheme="minorHAnsi"/>
              <w:sz w:val="20"/>
              <w:szCs w:val="20"/>
            </w:rPr>
          </w:rPrChange>
        </w:rPr>
        <w:t>Umowie</w:t>
      </w:r>
      <w:r w:rsidRPr="00765E35">
        <w:rPr>
          <w:rFonts w:asciiTheme="minorHAnsi" w:hAnsiTheme="minorHAnsi" w:cstheme="minorHAnsi"/>
          <w:sz w:val="20"/>
          <w:szCs w:val="20"/>
          <w:rPrChange w:id="839" w:author="Wawrowski Maciej" w:date="2025-08-08T07:50:00Z">
            <w:rPr>
              <w:rFonts w:asciiTheme="minorHAnsi" w:hAnsiTheme="minorHAnsi" w:cstheme="minorHAnsi"/>
              <w:sz w:val="20"/>
              <w:szCs w:val="20"/>
            </w:rPr>
          </w:rPrChange>
        </w:rPr>
        <w:t xml:space="preserve">, zarówno nazwane jak i nienazwane załącznikami, stanowią integralną cześć </w:t>
      </w:r>
      <w:r w:rsidR="00962699" w:rsidRPr="00765E35">
        <w:rPr>
          <w:rFonts w:asciiTheme="minorHAnsi" w:hAnsiTheme="minorHAnsi" w:cstheme="minorHAnsi"/>
          <w:sz w:val="20"/>
          <w:szCs w:val="20"/>
          <w:rPrChange w:id="840" w:author="Wawrowski Maciej" w:date="2025-08-08T07:50:00Z">
            <w:rPr>
              <w:rFonts w:asciiTheme="minorHAnsi" w:hAnsiTheme="minorHAnsi" w:cstheme="minorHAnsi"/>
              <w:sz w:val="20"/>
              <w:szCs w:val="20"/>
            </w:rPr>
          </w:rPrChange>
        </w:rPr>
        <w:t>Umowy</w:t>
      </w:r>
      <w:r w:rsidRPr="00765E35">
        <w:rPr>
          <w:rFonts w:asciiTheme="minorHAnsi" w:hAnsiTheme="minorHAnsi" w:cstheme="minorHAnsi"/>
          <w:sz w:val="20"/>
          <w:szCs w:val="20"/>
          <w:rPrChange w:id="841" w:author="Wawrowski Maciej" w:date="2025-08-08T07:50:00Z">
            <w:rPr>
              <w:rFonts w:asciiTheme="minorHAnsi" w:hAnsiTheme="minorHAnsi" w:cstheme="minorHAnsi"/>
              <w:sz w:val="20"/>
              <w:szCs w:val="20"/>
            </w:rPr>
          </w:rPrChange>
        </w:rPr>
        <w:t>.</w:t>
      </w:r>
    </w:p>
    <w:p w14:paraId="3087B0D1" w14:textId="01938415" w:rsidR="002859BB" w:rsidRPr="00765E35" w:rsidRDefault="00962699" w:rsidP="00FD5853">
      <w:pPr>
        <w:pStyle w:val="Akapitzlist"/>
        <w:numPr>
          <w:ilvl w:val="1"/>
          <w:numId w:val="6"/>
        </w:numPr>
        <w:spacing w:before="0" w:after="120"/>
        <w:ind w:left="284" w:hanging="284"/>
        <w:contextualSpacing w:val="0"/>
        <w:rPr>
          <w:rFonts w:asciiTheme="minorHAnsi" w:hAnsiTheme="minorHAnsi" w:cstheme="minorHAnsi"/>
          <w:sz w:val="20"/>
          <w:szCs w:val="20"/>
          <w:rPrChange w:id="842" w:author="Wawrowski Maciej" w:date="2025-08-08T07:50:00Z">
            <w:rPr>
              <w:rFonts w:asciiTheme="minorHAnsi" w:hAnsiTheme="minorHAnsi" w:cstheme="minorHAnsi"/>
              <w:sz w:val="20"/>
              <w:szCs w:val="20"/>
            </w:rPr>
          </w:rPrChange>
        </w:rPr>
      </w:pPr>
      <w:r w:rsidRPr="00765E35">
        <w:rPr>
          <w:rFonts w:asciiTheme="minorHAnsi" w:hAnsiTheme="minorHAnsi" w:cstheme="minorHAnsi"/>
          <w:sz w:val="20"/>
          <w:szCs w:val="20"/>
          <w:rPrChange w:id="843" w:author="Wawrowski Maciej" w:date="2025-08-08T07:50:00Z">
            <w:rPr>
              <w:rFonts w:asciiTheme="minorHAnsi" w:hAnsiTheme="minorHAnsi" w:cstheme="minorHAnsi"/>
              <w:sz w:val="20"/>
              <w:szCs w:val="20"/>
            </w:rPr>
          </w:rPrChange>
        </w:rPr>
        <w:t>Umowę</w:t>
      </w:r>
      <w:r w:rsidR="002859BB" w:rsidRPr="00765E35">
        <w:rPr>
          <w:rFonts w:asciiTheme="minorHAnsi" w:hAnsiTheme="minorHAnsi" w:cstheme="minorHAnsi"/>
          <w:sz w:val="20"/>
          <w:szCs w:val="20"/>
          <w:rPrChange w:id="844" w:author="Wawrowski Maciej" w:date="2025-08-08T07:50:00Z">
            <w:rPr>
              <w:rFonts w:asciiTheme="minorHAnsi" w:hAnsiTheme="minorHAnsi" w:cstheme="minorHAnsi"/>
              <w:sz w:val="20"/>
              <w:szCs w:val="20"/>
            </w:rPr>
          </w:rPrChange>
        </w:rPr>
        <w:t xml:space="preserve"> sporządzono </w:t>
      </w:r>
      <w:r w:rsidR="002859BB" w:rsidRPr="00765E35">
        <w:rPr>
          <w:rFonts w:asciiTheme="minorHAnsi" w:hAnsiTheme="minorHAnsi" w:cstheme="minorHAnsi"/>
          <w:sz w:val="20"/>
          <w:szCs w:val="20"/>
          <w:u w:val="single"/>
          <w:rPrChange w:id="845" w:author="Wawrowski Maciej" w:date="2025-08-08T07:50:00Z">
            <w:rPr>
              <w:rFonts w:asciiTheme="minorHAnsi" w:hAnsiTheme="minorHAnsi" w:cstheme="minorHAnsi"/>
              <w:sz w:val="20"/>
              <w:szCs w:val="20"/>
              <w:u w:val="single"/>
            </w:rPr>
          </w:rPrChange>
        </w:rPr>
        <w:t>w dwóch jednobrzmiących</w:t>
      </w:r>
      <w:r w:rsidR="002859BB" w:rsidRPr="00765E35">
        <w:rPr>
          <w:rFonts w:asciiTheme="minorHAnsi" w:hAnsiTheme="minorHAnsi" w:cstheme="minorHAnsi"/>
          <w:sz w:val="20"/>
          <w:szCs w:val="20"/>
          <w:rPrChange w:id="846" w:author="Wawrowski Maciej" w:date="2025-08-08T07:50:00Z">
            <w:rPr>
              <w:rFonts w:asciiTheme="minorHAnsi" w:hAnsiTheme="minorHAnsi" w:cstheme="minorHAnsi"/>
              <w:sz w:val="20"/>
              <w:szCs w:val="20"/>
            </w:rPr>
          </w:rPrChange>
        </w:rPr>
        <w:t xml:space="preserve"> egzemplarzach, po jednym dla każdej ze </w:t>
      </w:r>
      <w:r w:rsidRPr="00765E35">
        <w:rPr>
          <w:rFonts w:asciiTheme="minorHAnsi" w:hAnsiTheme="minorHAnsi" w:cstheme="minorHAnsi"/>
          <w:sz w:val="20"/>
          <w:szCs w:val="20"/>
          <w:rPrChange w:id="847" w:author="Wawrowski Maciej" w:date="2025-08-08T07:50:00Z">
            <w:rPr>
              <w:rFonts w:asciiTheme="minorHAnsi" w:hAnsiTheme="minorHAnsi" w:cstheme="minorHAnsi"/>
              <w:sz w:val="20"/>
              <w:szCs w:val="20"/>
            </w:rPr>
          </w:rPrChange>
        </w:rPr>
        <w:t>Stron</w:t>
      </w:r>
      <w:r w:rsidR="002859BB" w:rsidRPr="00765E35">
        <w:rPr>
          <w:rFonts w:asciiTheme="minorHAnsi" w:hAnsiTheme="minorHAnsi" w:cstheme="minorHAnsi"/>
          <w:sz w:val="20"/>
          <w:szCs w:val="20"/>
          <w:rPrChange w:id="848" w:author="Wawrowski Maciej" w:date="2025-08-08T07:50:00Z">
            <w:rPr>
              <w:rFonts w:asciiTheme="minorHAnsi" w:hAnsiTheme="minorHAnsi" w:cstheme="minorHAnsi"/>
              <w:sz w:val="20"/>
              <w:szCs w:val="20"/>
            </w:rPr>
          </w:rPrChange>
        </w:rPr>
        <w:t>.</w:t>
      </w:r>
    </w:p>
    <w:p w14:paraId="261CC39E" w14:textId="08F59A7B" w:rsidR="00170F49" w:rsidRPr="00765E35" w:rsidRDefault="00170F49" w:rsidP="00170F49">
      <w:pPr>
        <w:spacing w:before="0" w:after="120"/>
        <w:rPr>
          <w:rFonts w:asciiTheme="minorHAnsi" w:hAnsiTheme="minorHAnsi" w:cstheme="minorHAnsi"/>
          <w:sz w:val="20"/>
          <w:szCs w:val="20"/>
          <w:rPrChange w:id="849" w:author="Wawrowski Maciej" w:date="2025-08-08T07:50:00Z">
            <w:rPr>
              <w:rFonts w:asciiTheme="minorHAnsi" w:hAnsiTheme="minorHAnsi" w:cstheme="minorHAnsi"/>
              <w:sz w:val="20"/>
              <w:szCs w:val="20"/>
            </w:rPr>
          </w:rPrChange>
        </w:rPr>
      </w:pPr>
    </w:p>
    <w:p w14:paraId="51341941" w14:textId="77777777" w:rsidR="00217324" w:rsidRPr="00765E35" w:rsidRDefault="00217324" w:rsidP="00170F49">
      <w:pPr>
        <w:spacing w:before="0" w:after="120"/>
        <w:rPr>
          <w:rFonts w:asciiTheme="minorHAnsi" w:hAnsiTheme="minorHAnsi" w:cstheme="minorHAnsi"/>
          <w:sz w:val="20"/>
          <w:szCs w:val="20"/>
          <w:rPrChange w:id="850" w:author="Wawrowski Maciej" w:date="2025-08-08T07:50:00Z">
            <w:rPr>
              <w:rFonts w:asciiTheme="minorHAnsi" w:hAnsiTheme="minorHAnsi" w:cstheme="minorHAnsi"/>
              <w:sz w:val="20"/>
              <w:szCs w:val="20"/>
            </w:rPr>
          </w:rPrChange>
        </w:rPr>
      </w:pPr>
    </w:p>
    <w:p w14:paraId="066BBAE8" w14:textId="7BC811EC" w:rsidR="00170F49" w:rsidRPr="00765E35" w:rsidRDefault="00170F49" w:rsidP="00170F49">
      <w:pPr>
        <w:spacing w:before="0" w:after="120"/>
        <w:ind w:firstLine="708"/>
        <w:rPr>
          <w:rFonts w:asciiTheme="minorHAnsi" w:hAnsiTheme="minorHAnsi" w:cstheme="minorHAnsi"/>
          <w:b/>
          <w:sz w:val="20"/>
          <w:szCs w:val="20"/>
          <w:rPrChange w:id="851" w:author="Wawrowski Maciej" w:date="2025-08-08T07:50:00Z">
            <w:rPr>
              <w:rFonts w:asciiTheme="minorHAnsi" w:hAnsiTheme="minorHAnsi" w:cstheme="minorHAnsi"/>
              <w:b/>
              <w:sz w:val="20"/>
              <w:szCs w:val="20"/>
            </w:rPr>
          </w:rPrChange>
        </w:rPr>
      </w:pPr>
      <w:r w:rsidRPr="00765E35">
        <w:rPr>
          <w:rFonts w:asciiTheme="minorHAnsi" w:hAnsiTheme="minorHAnsi" w:cstheme="minorHAnsi"/>
          <w:b/>
          <w:sz w:val="20"/>
          <w:szCs w:val="20"/>
          <w:rPrChange w:id="852" w:author="Wawrowski Maciej" w:date="2025-08-08T07:50:00Z">
            <w:rPr>
              <w:rFonts w:asciiTheme="minorHAnsi" w:hAnsiTheme="minorHAnsi" w:cstheme="minorHAnsi"/>
              <w:b/>
              <w:sz w:val="20"/>
              <w:szCs w:val="20"/>
            </w:rPr>
          </w:rPrChange>
        </w:rPr>
        <w:t>w imieniu Zamawiającego</w:t>
      </w:r>
      <w:r w:rsidRPr="00765E35">
        <w:rPr>
          <w:rFonts w:asciiTheme="minorHAnsi" w:hAnsiTheme="minorHAnsi" w:cstheme="minorHAnsi"/>
          <w:b/>
          <w:sz w:val="20"/>
          <w:szCs w:val="20"/>
          <w:rPrChange w:id="853" w:author="Wawrowski Maciej" w:date="2025-08-08T07:50:00Z">
            <w:rPr>
              <w:rFonts w:asciiTheme="minorHAnsi" w:hAnsiTheme="minorHAnsi" w:cstheme="minorHAnsi"/>
              <w:b/>
              <w:sz w:val="20"/>
              <w:szCs w:val="20"/>
            </w:rPr>
          </w:rPrChange>
        </w:rPr>
        <w:tab/>
      </w:r>
      <w:r w:rsidRPr="00765E35">
        <w:rPr>
          <w:rFonts w:asciiTheme="minorHAnsi" w:hAnsiTheme="minorHAnsi" w:cstheme="minorHAnsi"/>
          <w:b/>
          <w:sz w:val="20"/>
          <w:szCs w:val="20"/>
          <w:rPrChange w:id="854" w:author="Wawrowski Maciej" w:date="2025-08-08T07:50:00Z">
            <w:rPr>
              <w:rFonts w:asciiTheme="minorHAnsi" w:hAnsiTheme="minorHAnsi" w:cstheme="minorHAnsi"/>
              <w:b/>
              <w:sz w:val="20"/>
              <w:szCs w:val="20"/>
            </w:rPr>
          </w:rPrChange>
        </w:rPr>
        <w:tab/>
      </w:r>
      <w:r w:rsidRPr="00765E35">
        <w:rPr>
          <w:rFonts w:asciiTheme="minorHAnsi" w:hAnsiTheme="minorHAnsi" w:cstheme="minorHAnsi"/>
          <w:b/>
          <w:sz w:val="20"/>
          <w:szCs w:val="20"/>
          <w:rPrChange w:id="855" w:author="Wawrowski Maciej" w:date="2025-08-08T07:50:00Z">
            <w:rPr>
              <w:rFonts w:asciiTheme="minorHAnsi" w:hAnsiTheme="minorHAnsi" w:cstheme="minorHAnsi"/>
              <w:b/>
              <w:sz w:val="20"/>
              <w:szCs w:val="20"/>
            </w:rPr>
          </w:rPrChange>
        </w:rPr>
        <w:tab/>
      </w:r>
      <w:r w:rsidRPr="00765E35">
        <w:rPr>
          <w:rFonts w:asciiTheme="minorHAnsi" w:hAnsiTheme="minorHAnsi" w:cstheme="minorHAnsi"/>
          <w:b/>
          <w:sz w:val="20"/>
          <w:szCs w:val="20"/>
          <w:rPrChange w:id="856" w:author="Wawrowski Maciej" w:date="2025-08-08T07:50:00Z">
            <w:rPr>
              <w:rFonts w:asciiTheme="minorHAnsi" w:hAnsiTheme="minorHAnsi" w:cstheme="minorHAnsi"/>
              <w:b/>
              <w:sz w:val="20"/>
              <w:szCs w:val="20"/>
            </w:rPr>
          </w:rPrChange>
        </w:rPr>
        <w:tab/>
      </w:r>
      <w:r w:rsidRPr="00765E35">
        <w:rPr>
          <w:rFonts w:asciiTheme="minorHAnsi" w:hAnsiTheme="minorHAnsi" w:cstheme="minorHAnsi"/>
          <w:b/>
          <w:sz w:val="20"/>
          <w:szCs w:val="20"/>
          <w:rPrChange w:id="857" w:author="Wawrowski Maciej" w:date="2025-08-08T07:50:00Z">
            <w:rPr>
              <w:rFonts w:asciiTheme="minorHAnsi" w:hAnsiTheme="minorHAnsi" w:cstheme="minorHAnsi"/>
              <w:b/>
              <w:sz w:val="20"/>
              <w:szCs w:val="20"/>
            </w:rPr>
          </w:rPrChange>
        </w:rPr>
        <w:tab/>
        <w:t>w imieniu Wykonawcy</w:t>
      </w:r>
    </w:p>
    <w:p w14:paraId="2CE5C6A2" w14:textId="77777777" w:rsidR="00217324" w:rsidRPr="00765E35" w:rsidRDefault="00217324" w:rsidP="00E70FCB">
      <w:pPr>
        <w:spacing w:after="120"/>
        <w:rPr>
          <w:rFonts w:asciiTheme="minorHAnsi" w:hAnsiTheme="minorHAnsi"/>
          <w:sz w:val="20"/>
          <w:u w:val="single"/>
          <w:rPrChange w:id="858" w:author="Wawrowski Maciej" w:date="2025-08-08T07:50:00Z">
            <w:rPr>
              <w:rFonts w:asciiTheme="minorHAnsi" w:hAnsiTheme="minorHAnsi"/>
              <w:sz w:val="20"/>
              <w:u w:val="single"/>
            </w:rPr>
          </w:rPrChange>
        </w:rPr>
      </w:pPr>
    </w:p>
    <w:p w14:paraId="30AF7952" w14:textId="2168809A" w:rsidR="00A27C0A" w:rsidRPr="00765E35" w:rsidRDefault="00A27C0A" w:rsidP="00E70FCB">
      <w:pPr>
        <w:spacing w:after="120"/>
        <w:rPr>
          <w:rFonts w:asciiTheme="minorHAnsi" w:hAnsiTheme="minorHAnsi" w:cstheme="minorHAnsi"/>
          <w:sz w:val="18"/>
          <w:szCs w:val="20"/>
          <w:rPrChange w:id="859" w:author="Wawrowski Maciej" w:date="2025-08-08T07:50:00Z">
            <w:rPr>
              <w:rFonts w:asciiTheme="minorHAnsi" w:hAnsiTheme="minorHAnsi" w:cstheme="minorHAnsi"/>
              <w:sz w:val="18"/>
              <w:szCs w:val="20"/>
            </w:rPr>
          </w:rPrChange>
        </w:rPr>
      </w:pPr>
      <w:r w:rsidRPr="00765E35">
        <w:rPr>
          <w:rFonts w:asciiTheme="minorHAnsi" w:hAnsiTheme="minorHAnsi" w:cstheme="minorHAnsi"/>
          <w:sz w:val="18"/>
          <w:szCs w:val="20"/>
          <w:u w:val="single"/>
          <w:rPrChange w:id="860" w:author="Wawrowski Maciej" w:date="2025-08-08T07:50:00Z">
            <w:rPr>
              <w:rFonts w:asciiTheme="minorHAnsi" w:hAnsiTheme="minorHAnsi" w:cstheme="minorHAnsi"/>
              <w:sz w:val="18"/>
              <w:szCs w:val="20"/>
              <w:u w:val="single"/>
            </w:rPr>
          </w:rPrChange>
        </w:rPr>
        <w:t>Wykaz załączników do umowy</w:t>
      </w:r>
      <w:r w:rsidRPr="00765E35">
        <w:rPr>
          <w:rFonts w:asciiTheme="minorHAnsi" w:hAnsiTheme="minorHAnsi" w:cstheme="minorHAnsi"/>
          <w:sz w:val="18"/>
          <w:szCs w:val="20"/>
          <w:rPrChange w:id="861" w:author="Wawrowski Maciej" w:date="2025-08-08T07:50:00Z">
            <w:rPr>
              <w:rFonts w:asciiTheme="minorHAnsi" w:hAnsiTheme="minorHAnsi" w:cstheme="minorHAnsi"/>
              <w:sz w:val="18"/>
              <w:szCs w:val="20"/>
            </w:rPr>
          </w:rPrChange>
        </w:rPr>
        <w:t>:</w:t>
      </w:r>
    </w:p>
    <w:p w14:paraId="27782BE3" w14:textId="654DC34A" w:rsidR="00A23A75" w:rsidRPr="00765E35" w:rsidRDefault="00170F49"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Change w:id="862" w:author="Wawrowski Maciej" w:date="2025-08-08T07:50:00Z">
            <w:rPr>
              <w:rFonts w:asciiTheme="minorHAnsi" w:hAnsiTheme="minorHAnsi"/>
              <w:sz w:val="18"/>
            </w:rPr>
          </w:rPrChange>
        </w:rPr>
      </w:pPr>
      <w:r w:rsidRPr="00765E35">
        <w:rPr>
          <w:rFonts w:asciiTheme="minorHAnsi" w:hAnsiTheme="minorHAnsi" w:cstheme="minorHAnsi"/>
          <w:sz w:val="18"/>
          <w:szCs w:val="20"/>
          <w:rPrChange w:id="863" w:author="Wawrowski Maciej" w:date="2025-08-08T07:50:00Z">
            <w:rPr>
              <w:rFonts w:asciiTheme="minorHAnsi" w:hAnsiTheme="minorHAnsi" w:cstheme="minorHAnsi"/>
              <w:sz w:val="18"/>
              <w:szCs w:val="20"/>
            </w:rPr>
          </w:rPrChange>
        </w:rPr>
        <w:t xml:space="preserve">Oferta Wykonawcy </w:t>
      </w:r>
      <w:r w:rsidR="00A23A75" w:rsidRPr="00765E35">
        <w:rPr>
          <w:rFonts w:asciiTheme="minorHAnsi" w:hAnsiTheme="minorHAnsi"/>
          <w:sz w:val="18"/>
          <w:rPrChange w:id="864" w:author="Wawrowski Maciej" w:date="2025-08-08T07:50:00Z">
            <w:rPr>
              <w:rFonts w:asciiTheme="minorHAnsi" w:hAnsiTheme="minorHAnsi"/>
              <w:sz w:val="18"/>
            </w:rPr>
          </w:rPrChange>
        </w:rPr>
        <w:t>wraz z potwierdzeniem ceny w toku aukcji (jeżeli została przeprowadzona)</w:t>
      </w:r>
      <w:r w:rsidR="00273624" w:rsidRPr="00765E35">
        <w:rPr>
          <w:rFonts w:asciiTheme="minorHAnsi" w:hAnsiTheme="minorHAnsi"/>
          <w:sz w:val="18"/>
          <w:rPrChange w:id="865" w:author="Wawrowski Maciej" w:date="2025-08-08T07:50:00Z">
            <w:rPr>
              <w:rFonts w:asciiTheme="minorHAnsi" w:hAnsiTheme="minorHAnsi"/>
              <w:sz w:val="18"/>
            </w:rPr>
          </w:rPrChange>
        </w:rPr>
        <w:t xml:space="preserve"> lub wraz z ofertą ostateczną (jeżeli została pozyskana)</w:t>
      </w:r>
      <w:r w:rsidR="00A23A75" w:rsidRPr="00765E35">
        <w:rPr>
          <w:rFonts w:asciiTheme="minorHAnsi" w:hAnsiTheme="minorHAnsi"/>
          <w:sz w:val="18"/>
          <w:rPrChange w:id="866" w:author="Wawrowski Maciej" w:date="2025-08-08T07:50:00Z">
            <w:rPr>
              <w:rFonts w:asciiTheme="minorHAnsi" w:hAnsiTheme="minorHAnsi"/>
              <w:sz w:val="18"/>
            </w:rPr>
          </w:rPrChange>
        </w:rPr>
        <w:t>;</w:t>
      </w:r>
    </w:p>
    <w:p w14:paraId="48387E21" w14:textId="10205CF9" w:rsidR="00A23A75" w:rsidRPr="00765E35" w:rsidRDefault="00E70FCB"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Change w:id="867" w:author="Wawrowski Maciej" w:date="2025-08-08T07:50:00Z">
            <w:rPr>
              <w:rFonts w:asciiTheme="minorHAnsi" w:hAnsiTheme="minorHAnsi"/>
              <w:sz w:val="18"/>
            </w:rPr>
          </w:rPrChange>
        </w:rPr>
      </w:pPr>
      <w:r w:rsidRPr="00765E35">
        <w:rPr>
          <w:rFonts w:asciiTheme="minorHAnsi" w:hAnsiTheme="minorHAnsi"/>
          <w:sz w:val="18"/>
          <w:rPrChange w:id="868" w:author="Wawrowski Maciej" w:date="2025-08-08T07:50:00Z">
            <w:rPr>
              <w:rFonts w:asciiTheme="minorHAnsi" w:hAnsiTheme="minorHAnsi"/>
              <w:sz w:val="18"/>
            </w:rPr>
          </w:rPrChange>
        </w:rPr>
        <w:t>Warunki</w:t>
      </w:r>
      <w:r w:rsidR="00A23A75" w:rsidRPr="00765E35">
        <w:rPr>
          <w:rFonts w:asciiTheme="minorHAnsi" w:hAnsiTheme="minorHAnsi"/>
          <w:sz w:val="18"/>
          <w:rPrChange w:id="869" w:author="Wawrowski Maciej" w:date="2025-08-08T07:50:00Z">
            <w:rPr>
              <w:rFonts w:asciiTheme="minorHAnsi" w:hAnsiTheme="minorHAnsi"/>
              <w:sz w:val="18"/>
            </w:rPr>
          </w:rPrChange>
        </w:rPr>
        <w:t xml:space="preserve"> Zamówienia</w:t>
      </w:r>
      <w:r w:rsidR="00A50F8F" w:rsidRPr="00765E35">
        <w:rPr>
          <w:rFonts w:asciiTheme="minorHAnsi" w:hAnsiTheme="minorHAnsi"/>
          <w:sz w:val="18"/>
          <w:rPrChange w:id="870" w:author="Wawrowski Maciej" w:date="2025-08-08T07:50:00Z">
            <w:rPr>
              <w:rFonts w:asciiTheme="minorHAnsi" w:hAnsiTheme="minorHAnsi"/>
              <w:sz w:val="18"/>
            </w:rPr>
          </w:rPrChange>
        </w:rPr>
        <w:t xml:space="preserve"> z dnia </w:t>
      </w:r>
      <w:r w:rsidR="00A50F8F" w:rsidRPr="00765E35">
        <w:rPr>
          <w:rFonts w:asciiTheme="minorHAnsi" w:hAnsiTheme="minorHAnsi"/>
          <w:sz w:val="18"/>
          <w:rPrChange w:id="871" w:author="Wawrowski Maciej" w:date="2025-08-08T07:50:00Z">
            <w:rPr>
              <w:rFonts w:asciiTheme="minorHAnsi" w:hAnsiTheme="minorHAnsi"/>
              <w:sz w:val="18"/>
              <w:highlight w:val="green"/>
            </w:rPr>
          </w:rPrChange>
        </w:rPr>
        <w:t>……</w:t>
      </w:r>
      <w:r w:rsidR="00A50F8F" w:rsidRPr="00765E35">
        <w:rPr>
          <w:rFonts w:asciiTheme="minorHAnsi" w:hAnsiTheme="minorHAnsi"/>
          <w:sz w:val="18"/>
          <w:rPrChange w:id="872" w:author="Wawrowski Maciej" w:date="2025-08-08T07:50:00Z">
            <w:rPr>
              <w:rFonts w:asciiTheme="minorHAnsi" w:hAnsiTheme="minorHAnsi"/>
              <w:sz w:val="18"/>
            </w:rPr>
          </w:rPrChange>
        </w:rPr>
        <w:t xml:space="preserve"> w postępowaniu RPUZ</w:t>
      </w:r>
      <w:r w:rsidR="00A50F8F" w:rsidRPr="00765E35">
        <w:rPr>
          <w:rFonts w:asciiTheme="minorHAnsi" w:hAnsiTheme="minorHAnsi"/>
          <w:sz w:val="18"/>
          <w:rPrChange w:id="873" w:author="Wawrowski Maciej" w:date="2025-08-08T07:50:00Z">
            <w:rPr>
              <w:rFonts w:asciiTheme="minorHAnsi" w:hAnsiTheme="minorHAnsi"/>
              <w:sz w:val="18"/>
              <w:highlight w:val="green"/>
            </w:rPr>
          </w:rPrChange>
        </w:rPr>
        <w:t>/…</w:t>
      </w:r>
      <w:r w:rsidR="00A50F8F" w:rsidRPr="00765E35">
        <w:rPr>
          <w:rFonts w:asciiTheme="minorHAnsi" w:hAnsiTheme="minorHAnsi"/>
          <w:sz w:val="18"/>
          <w:rPrChange w:id="874" w:author="Wawrowski Maciej" w:date="2025-08-08T07:50:00Z">
            <w:rPr>
              <w:rFonts w:asciiTheme="minorHAnsi" w:hAnsiTheme="minorHAnsi"/>
              <w:sz w:val="18"/>
            </w:rPr>
          </w:rPrChange>
        </w:rPr>
        <w:t xml:space="preserve"> </w:t>
      </w:r>
      <w:r w:rsidR="00A23A75" w:rsidRPr="00765E35">
        <w:rPr>
          <w:rFonts w:asciiTheme="minorHAnsi" w:hAnsiTheme="minorHAnsi"/>
          <w:sz w:val="18"/>
          <w:rPrChange w:id="875" w:author="Wawrowski Maciej" w:date="2025-08-08T07:50:00Z">
            <w:rPr>
              <w:rFonts w:asciiTheme="minorHAnsi" w:hAnsiTheme="minorHAnsi"/>
              <w:sz w:val="18"/>
            </w:rPr>
          </w:rPrChange>
        </w:rPr>
        <w:t>wraz z załącznikami;</w:t>
      </w:r>
    </w:p>
    <w:p w14:paraId="11028532" w14:textId="0B1763D0" w:rsidR="00A23A75" w:rsidRPr="00765E35" w:rsidRDefault="00170F49"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Change w:id="876" w:author="Wawrowski Maciej" w:date="2025-08-08T07:50:00Z">
            <w:rPr>
              <w:rFonts w:asciiTheme="minorHAnsi" w:hAnsiTheme="minorHAnsi"/>
              <w:sz w:val="18"/>
            </w:rPr>
          </w:rPrChange>
        </w:rPr>
      </w:pPr>
      <w:r w:rsidRPr="00765E35">
        <w:rPr>
          <w:rFonts w:asciiTheme="minorHAnsi" w:hAnsiTheme="minorHAnsi"/>
          <w:sz w:val="18"/>
          <w:rPrChange w:id="877" w:author="Wawrowski Maciej" w:date="2025-08-08T07:50:00Z">
            <w:rPr>
              <w:rFonts w:asciiTheme="minorHAnsi" w:hAnsiTheme="minorHAnsi"/>
              <w:sz w:val="18"/>
            </w:rPr>
          </w:rPrChange>
        </w:rPr>
        <w:t>Harmonogram;</w:t>
      </w:r>
    </w:p>
    <w:p w14:paraId="6EE4363A" w14:textId="587BC20A" w:rsidR="007D665A" w:rsidRPr="00765E35" w:rsidRDefault="007D665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Change w:id="878" w:author="Wawrowski Maciej" w:date="2025-08-08T07:50:00Z">
            <w:rPr>
              <w:rFonts w:asciiTheme="minorHAnsi" w:hAnsiTheme="minorHAnsi"/>
              <w:sz w:val="18"/>
            </w:rPr>
          </w:rPrChange>
        </w:rPr>
      </w:pPr>
      <w:r w:rsidRPr="00765E35">
        <w:rPr>
          <w:rFonts w:asciiTheme="minorHAnsi" w:hAnsiTheme="minorHAnsi"/>
          <w:sz w:val="18"/>
          <w:rPrChange w:id="879" w:author="Wawrowski Maciej" w:date="2025-08-08T07:50:00Z">
            <w:rPr>
              <w:rFonts w:asciiTheme="minorHAnsi" w:hAnsiTheme="minorHAnsi"/>
              <w:sz w:val="18"/>
            </w:rPr>
          </w:rPrChange>
        </w:rPr>
        <w:t>O</w:t>
      </w:r>
      <w:r w:rsidR="00E70FCB" w:rsidRPr="00765E35">
        <w:rPr>
          <w:rFonts w:asciiTheme="minorHAnsi" w:hAnsiTheme="minorHAnsi"/>
          <w:sz w:val="18"/>
          <w:rPrChange w:id="880" w:author="Wawrowski Maciej" w:date="2025-08-08T07:50:00Z">
            <w:rPr>
              <w:rFonts w:asciiTheme="minorHAnsi" w:hAnsiTheme="minorHAnsi"/>
              <w:sz w:val="18"/>
            </w:rPr>
          </w:rPrChange>
        </w:rPr>
        <w:t>gólne Warunki Współpracy</w:t>
      </w:r>
    </w:p>
    <w:p w14:paraId="1A1015B1" w14:textId="2775A3DF" w:rsidR="001531F2" w:rsidRPr="00765E35" w:rsidRDefault="002A7B40"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Change w:id="881" w:author="Wawrowski Maciej" w:date="2025-08-08T07:50:00Z">
            <w:rPr>
              <w:rFonts w:asciiTheme="minorHAnsi" w:hAnsiTheme="minorHAnsi"/>
              <w:sz w:val="18"/>
            </w:rPr>
          </w:rPrChange>
        </w:rPr>
      </w:pPr>
      <w:r w:rsidRPr="00765E35">
        <w:rPr>
          <w:rFonts w:asciiTheme="minorHAnsi" w:hAnsiTheme="minorHAnsi"/>
          <w:sz w:val="18"/>
          <w:rPrChange w:id="882" w:author="Wawrowski Maciej" w:date="2025-08-08T07:50:00Z">
            <w:rPr>
              <w:rFonts w:asciiTheme="minorHAnsi" w:hAnsiTheme="minorHAnsi"/>
              <w:sz w:val="18"/>
            </w:rPr>
          </w:rPrChange>
        </w:rPr>
        <w:t>Wymogi ubezpieczeniowe dla</w:t>
      </w:r>
      <w:r w:rsidR="001531F2" w:rsidRPr="00765E35">
        <w:rPr>
          <w:rFonts w:asciiTheme="minorHAnsi" w:hAnsiTheme="minorHAnsi"/>
          <w:sz w:val="18"/>
          <w:rPrChange w:id="883" w:author="Wawrowski Maciej" w:date="2025-08-08T07:50:00Z">
            <w:rPr>
              <w:rFonts w:asciiTheme="minorHAnsi" w:hAnsiTheme="minorHAnsi"/>
              <w:sz w:val="18"/>
            </w:rPr>
          </w:rPrChange>
        </w:rPr>
        <w:t xml:space="preserve"> Wykonawcy</w:t>
      </w:r>
    </w:p>
    <w:p w14:paraId="6791DE3E" w14:textId="77777777" w:rsidR="00A27C0A" w:rsidRPr="00765E35" w:rsidRDefault="00A27C0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Change w:id="884" w:author="Wawrowski Maciej" w:date="2025-08-08T07:50:00Z">
            <w:rPr>
              <w:rFonts w:asciiTheme="minorHAnsi" w:hAnsiTheme="minorHAnsi"/>
              <w:sz w:val="18"/>
            </w:rPr>
          </w:rPrChange>
        </w:rPr>
      </w:pPr>
      <w:r w:rsidRPr="00765E35">
        <w:rPr>
          <w:rFonts w:asciiTheme="minorHAnsi" w:hAnsiTheme="minorHAnsi"/>
          <w:sz w:val="18"/>
          <w:rPrChange w:id="885" w:author="Wawrowski Maciej" w:date="2025-08-08T07:50:00Z">
            <w:rPr>
              <w:rFonts w:asciiTheme="minorHAnsi" w:hAnsiTheme="minorHAnsi"/>
              <w:sz w:val="18"/>
            </w:rPr>
          </w:rPrChange>
        </w:rPr>
        <w:t>Wzór protokołu pobrania wyrobu</w:t>
      </w:r>
    </w:p>
    <w:p w14:paraId="747817AA" w14:textId="77777777" w:rsidR="00A27C0A" w:rsidRPr="00765E35" w:rsidRDefault="00A27C0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Change w:id="886" w:author="Wawrowski Maciej" w:date="2025-08-08T07:50:00Z">
            <w:rPr>
              <w:rFonts w:asciiTheme="minorHAnsi" w:hAnsiTheme="minorHAnsi"/>
              <w:sz w:val="18"/>
            </w:rPr>
          </w:rPrChange>
        </w:rPr>
      </w:pPr>
      <w:r w:rsidRPr="00765E35">
        <w:rPr>
          <w:rFonts w:asciiTheme="minorHAnsi" w:hAnsiTheme="minorHAnsi"/>
          <w:sz w:val="18"/>
          <w:rPrChange w:id="887" w:author="Wawrowski Maciej" w:date="2025-08-08T07:50:00Z">
            <w:rPr>
              <w:rFonts w:asciiTheme="minorHAnsi" w:hAnsiTheme="minorHAnsi"/>
              <w:sz w:val="18"/>
            </w:rPr>
          </w:rPrChange>
        </w:rPr>
        <w:t>Wykaz informacji sensytywnych</w:t>
      </w:r>
    </w:p>
    <w:p w14:paraId="12EE49D6" w14:textId="3B91A2B3" w:rsidR="00A7003A" w:rsidRPr="00765E35" w:rsidRDefault="00A27C0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Change w:id="888" w:author="Wawrowski Maciej" w:date="2025-08-08T07:50:00Z">
            <w:rPr>
              <w:rFonts w:asciiTheme="minorHAnsi" w:hAnsiTheme="minorHAnsi"/>
              <w:sz w:val="18"/>
            </w:rPr>
          </w:rPrChange>
        </w:rPr>
      </w:pPr>
      <w:r w:rsidRPr="00765E35">
        <w:rPr>
          <w:rFonts w:asciiTheme="minorHAnsi" w:hAnsiTheme="minorHAnsi"/>
          <w:sz w:val="18"/>
          <w:rPrChange w:id="889" w:author="Wawrowski Maciej" w:date="2025-08-08T07:50:00Z">
            <w:rPr>
              <w:rFonts w:asciiTheme="minorHAnsi" w:hAnsiTheme="minorHAnsi"/>
              <w:sz w:val="18"/>
            </w:rPr>
          </w:rPrChange>
        </w:rPr>
        <w:t>Wymagania dla wtórników projektowych</w:t>
      </w:r>
    </w:p>
    <w:p w14:paraId="49C6EA75" w14:textId="77777777" w:rsidR="00536055" w:rsidRPr="00765E35" w:rsidRDefault="00536055" w:rsidP="00536055">
      <w:pPr>
        <w:pStyle w:val="Akapitzlist"/>
        <w:numPr>
          <w:ilvl w:val="0"/>
          <w:numId w:val="1"/>
        </w:numPr>
        <w:tabs>
          <w:tab w:val="left" w:pos="426"/>
        </w:tabs>
        <w:spacing w:before="0" w:line="276" w:lineRule="auto"/>
        <w:ind w:left="426" w:hanging="426"/>
        <w:contextualSpacing w:val="0"/>
        <w:rPr>
          <w:rFonts w:asciiTheme="minorHAnsi" w:hAnsiTheme="minorHAnsi"/>
          <w:sz w:val="18"/>
          <w:rPrChange w:id="890" w:author="Wawrowski Maciej" w:date="2025-08-08T07:50:00Z">
            <w:rPr>
              <w:rFonts w:asciiTheme="minorHAnsi" w:hAnsiTheme="minorHAnsi"/>
              <w:sz w:val="18"/>
            </w:rPr>
          </w:rPrChange>
        </w:rPr>
      </w:pPr>
      <w:r w:rsidRPr="00765E35">
        <w:rPr>
          <w:rFonts w:asciiTheme="minorHAnsi" w:hAnsiTheme="minorHAnsi"/>
          <w:sz w:val="18"/>
          <w:rPrChange w:id="891" w:author="Wawrowski Maciej" w:date="2025-08-08T07:50:00Z">
            <w:rPr>
              <w:rFonts w:asciiTheme="minorHAnsi" w:hAnsiTheme="minorHAnsi"/>
              <w:sz w:val="18"/>
            </w:rPr>
          </w:rPrChange>
        </w:rPr>
        <w:t>Wzór wniosku o dokonanie zmiany Umowy</w:t>
      </w:r>
    </w:p>
    <w:p w14:paraId="5D1B878A" w14:textId="378BAA2A" w:rsidR="003C7F62" w:rsidRPr="00765E35" w:rsidRDefault="003C7F62" w:rsidP="00E70FCB">
      <w:pPr>
        <w:pStyle w:val="Akapitzlist"/>
        <w:numPr>
          <w:ilvl w:val="0"/>
          <w:numId w:val="1"/>
        </w:numPr>
        <w:tabs>
          <w:tab w:val="left" w:pos="426"/>
        </w:tabs>
        <w:spacing w:before="0" w:line="276" w:lineRule="auto"/>
        <w:ind w:left="426" w:hanging="426"/>
        <w:contextualSpacing w:val="0"/>
        <w:rPr>
          <w:ins w:id="892" w:author="Hein Monika" w:date="2025-08-01T11:53:00Z"/>
          <w:rFonts w:asciiTheme="minorHAnsi" w:hAnsiTheme="minorHAnsi"/>
          <w:sz w:val="18"/>
          <w:rPrChange w:id="893" w:author="Wawrowski Maciej" w:date="2025-08-08T07:50:00Z">
            <w:rPr>
              <w:ins w:id="894" w:author="Hein Monika" w:date="2025-08-01T11:53:00Z"/>
              <w:rFonts w:asciiTheme="minorHAnsi" w:hAnsiTheme="minorHAnsi"/>
              <w:sz w:val="18"/>
            </w:rPr>
          </w:rPrChange>
        </w:rPr>
      </w:pPr>
      <w:r w:rsidRPr="00765E35">
        <w:rPr>
          <w:rFonts w:asciiTheme="minorHAnsi" w:hAnsiTheme="minorHAnsi"/>
          <w:sz w:val="18"/>
          <w:rPrChange w:id="895" w:author="Wawrowski Maciej" w:date="2025-08-08T07:50:00Z">
            <w:rPr>
              <w:rFonts w:asciiTheme="minorHAnsi" w:hAnsiTheme="minorHAnsi"/>
              <w:sz w:val="18"/>
            </w:rPr>
          </w:rPrChange>
        </w:rPr>
        <w:t>Wzór dokumentu zabezpieczenia w formie gwarancji bankowej/ubezpieczeniowej</w:t>
      </w:r>
    </w:p>
    <w:p w14:paraId="57711E78" w14:textId="77777777" w:rsidR="00CE1271" w:rsidRPr="00765E35" w:rsidRDefault="00CE1271" w:rsidP="00CE1271">
      <w:pPr>
        <w:pStyle w:val="Akapitzlist"/>
        <w:numPr>
          <w:ilvl w:val="0"/>
          <w:numId w:val="1"/>
        </w:numPr>
        <w:tabs>
          <w:tab w:val="left" w:pos="426"/>
        </w:tabs>
        <w:spacing w:before="0" w:line="276" w:lineRule="auto"/>
        <w:ind w:left="426" w:hanging="426"/>
        <w:contextualSpacing w:val="0"/>
        <w:rPr>
          <w:ins w:id="896" w:author="Hein Monika" w:date="2025-08-01T11:53:00Z"/>
          <w:rFonts w:asciiTheme="minorHAnsi" w:hAnsiTheme="minorHAnsi"/>
          <w:sz w:val="18"/>
          <w:rPrChange w:id="897" w:author="Wawrowski Maciej" w:date="2025-08-08T07:50:00Z">
            <w:rPr>
              <w:ins w:id="898" w:author="Hein Monika" w:date="2025-08-01T11:53:00Z"/>
              <w:rFonts w:asciiTheme="minorHAnsi" w:hAnsiTheme="minorHAnsi"/>
              <w:sz w:val="18"/>
              <w:highlight w:val="yellow"/>
            </w:rPr>
          </w:rPrChange>
        </w:rPr>
      </w:pPr>
      <w:ins w:id="899" w:author="Hein Monika" w:date="2025-08-01T11:53:00Z">
        <w:r w:rsidRPr="00765E35">
          <w:rPr>
            <w:rFonts w:asciiTheme="minorHAnsi" w:hAnsiTheme="minorHAnsi"/>
            <w:sz w:val="18"/>
            <w:rPrChange w:id="900" w:author="Wawrowski Maciej" w:date="2025-08-08T07:50:00Z">
              <w:rPr>
                <w:rFonts w:asciiTheme="minorHAnsi" w:hAnsiTheme="minorHAnsi"/>
                <w:sz w:val="18"/>
                <w:highlight w:val="yellow"/>
              </w:rPr>
            </w:rPrChange>
          </w:rPr>
          <w:t>Tabela elementów scalonych;</w:t>
        </w:r>
      </w:ins>
    </w:p>
    <w:p w14:paraId="174CB2D5" w14:textId="77777777" w:rsidR="00CE1271" w:rsidRPr="00765E35" w:rsidRDefault="00CE1271" w:rsidP="00CE1271">
      <w:pPr>
        <w:pStyle w:val="Akapitzlist"/>
        <w:numPr>
          <w:ilvl w:val="0"/>
          <w:numId w:val="1"/>
        </w:numPr>
        <w:tabs>
          <w:tab w:val="left" w:pos="426"/>
        </w:tabs>
        <w:spacing w:before="0" w:line="276" w:lineRule="auto"/>
        <w:ind w:left="426" w:hanging="426"/>
        <w:contextualSpacing w:val="0"/>
        <w:rPr>
          <w:ins w:id="901" w:author="Hein Monika" w:date="2025-08-01T11:53:00Z"/>
          <w:rFonts w:asciiTheme="minorHAnsi" w:hAnsiTheme="minorHAnsi"/>
          <w:sz w:val="18"/>
          <w:rPrChange w:id="902" w:author="Wawrowski Maciej" w:date="2025-08-08T07:50:00Z">
            <w:rPr>
              <w:ins w:id="903" w:author="Hein Monika" w:date="2025-08-01T11:53:00Z"/>
              <w:rFonts w:asciiTheme="minorHAnsi" w:hAnsiTheme="minorHAnsi"/>
              <w:sz w:val="18"/>
              <w:highlight w:val="yellow"/>
            </w:rPr>
          </w:rPrChange>
        </w:rPr>
      </w:pPr>
      <w:ins w:id="904" w:author="Hein Monika" w:date="2025-08-01T11:53:00Z">
        <w:r w:rsidRPr="00765E35">
          <w:rPr>
            <w:rFonts w:asciiTheme="minorHAnsi" w:hAnsiTheme="minorHAnsi"/>
            <w:sz w:val="18"/>
            <w:rPrChange w:id="905" w:author="Wawrowski Maciej" w:date="2025-08-08T07:50:00Z">
              <w:rPr>
                <w:rFonts w:asciiTheme="minorHAnsi" w:hAnsiTheme="minorHAnsi"/>
                <w:sz w:val="18"/>
                <w:highlight w:val="yellow"/>
              </w:rPr>
            </w:rPrChange>
          </w:rPr>
          <w:t>Wzór dokumentu zgłoszenia gotowości do odbioru;</w:t>
        </w:r>
      </w:ins>
    </w:p>
    <w:p w14:paraId="040BE587" w14:textId="77777777" w:rsidR="00CE1271" w:rsidRPr="004F5412" w:rsidRDefault="00CE1271" w:rsidP="004F5412">
      <w:pPr>
        <w:tabs>
          <w:tab w:val="left" w:pos="426"/>
        </w:tabs>
        <w:spacing w:before="0" w:line="276" w:lineRule="auto"/>
        <w:rPr>
          <w:rFonts w:asciiTheme="minorHAnsi" w:hAnsiTheme="minorHAnsi"/>
          <w:sz w:val="18"/>
        </w:rPr>
      </w:pPr>
    </w:p>
    <w:p w14:paraId="2BC1F5F1" w14:textId="6F35F428" w:rsidR="00CE1271" w:rsidRDefault="00CE1271">
      <w:pPr>
        <w:spacing w:before="0" w:after="160" w:line="259" w:lineRule="auto"/>
        <w:jc w:val="left"/>
        <w:rPr>
          <w:ins w:id="906" w:author="Hein Monika" w:date="2025-08-01T11:54:00Z"/>
          <w:rFonts w:asciiTheme="minorHAnsi" w:hAnsiTheme="minorHAnsi"/>
          <w:sz w:val="18"/>
        </w:rPr>
      </w:pPr>
      <w:ins w:id="907" w:author="Hein Monika" w:date="2025-08-01T11:54:00Z">
        <w:r>
          <w:rPr>
            <w:rFonts w:asciiTheme="minorHAnsi" w:hAnsiTheme="minorHAnsi"/>
            <w:sz w:val="18"/>
          </w:rPr>
          <w:br w:type="page"/>
        </w:r>
      </w:ins>
    </w:p>
    <w:p w14:paraId="4199A362" w14:textId="77777777" w:rsidR="00CE1271" w:rsidRPr="00A50EE5" w:rsidRDefault="00CE1271" w:rsidP="00CE1271">
      <w:pPr>
        <w:pStyle w:val="Akapitzlist"/>
        <w:tabs>
          <w:tab w:val="left" w:pos="426"/>
        </w:tabs>
        <w:spacing w:before="0" w:line="276" w:lineRule="auto"/>
        <w:ind w:left="426"/>
        <w:contextualSpacing w:val="0"/>
        <w:rPr>
          <w:ins w:id="908" w:author="Hein Monika" w:date="2025-08-01T11:55:00Z"/>
          <w:rFonts w:asciiTheme="minorHAnsi" w:hAnsiTheme="minorHAnsi"/>
          <w:b/>
          <w:bCs/>
          <w:sz w:val="20"/>
          <w:szCs w:val="28"/>
        </w:rPr>
      </w:pPr>
      <w:ins w:id="909" w:author="Hein Monika" w:date="2025-08-01T11:55:00Z">
        <w:r w:rsidRPr="00A50EE5">
          <w:rPr>
            <w:rFonts w:asciiTheme="minorHAnsi" w:hAnsiTheme="minorHAnsi"/>
            <w:b/>
            <w:bCs/>
            <w:sz w:val="20"/>
            <w:szCs w:val="28"/>
          </w:rPr>
          <w:lastRenderedPageBreak/>
          <w:t xml:space="preserve">Załącznik nr 1 - </w:t>
        </w:r>
        <w:r w:rsidRPr="00A50EE5">
          <w:rPr>
            <w:rFonts w:asciiTheme="minorHAnsi" w:hAnsiTheme="minorHAnsi" w:cstheme="minorHAnsi"/>
            <w:b/>
            <w:bCs/>
            <w:sz w:val="20"/>
            <w:szCs w:val="22"/>
          </w:rPr>
          <w:t xml:space="preserve">Oferta Wykonawcy </w:t>
        </w:r>
        <w:r w:rsidRPr="00A50EE5">
          <w:rPr>
            <w:rFonts w:asciiTheme="minorHAnsi" w:hAnsiTheme="minorHAnsi"/>
            <w:b/>
            <w:bCs/>
            <w:sz w:val="20"/>
            <w:szCs w:val="28"/>
          </w:rPr>
          <w:t>wraz z potwierdzeniem ceny w toku aukcji (jeżeli została przeprowadzona) lub wraz z ofertą ostateczną (jeżeli została pozyskana);</w:t>
        </w:r>
      </w:ins>
    </w:p>
    <w:p w14:paraId="3E1DC4C9" w14:textId="77777777" w:rsidR="00CE1271" w:rsidRDefault="00CE1271" w:rsidP="00CE1271">
      <w:pPr>
        <w:pStyle w:val="Akapitzlist"/>
        <w:tabs>
          <w:tab w:val="left" w:pos="426"/>
        </w:tabs>
        <w:spacing w:before="0" w:line="276" w:lineRule="auto"/>
        <w:ind w:left="426"/>
        <w:contextualSpacing w:val="0"/>
        <w:rPr>
          <w:ins w:id="910" w:author="Hein Monika" w:date="2025-08-01T11:55:00Z"/>
          <w:rFonts w:asciiTheme="minorHAnsi" w:hAnsiTheme="minorHAnsi"/>
          <w:sz w:val="18"/>
        </w:rPr>
      </w:pPr>
    </w:p>
    <w:p w14:paraId="17133939" w14:textId="77777777" w:rsidR="00CE1271" w:rsidRDefault="00CE1271" w:rsidP="00CE1271">
      <w:pPr>
        <w:pStyle w:val="Akapitzlist"/>
        <w:tabs>
          <w:tab w:val="left" w:pos="426"/>
        </w:tabs>
        <w:spacing w:before="0" w:line="276" w:lineRule="auto"/>
        <w:ind w:left="426"/>
        <w:contextualSpacing w:val="0"/>
        <w:rPr>
          <w:ins w:id="911" w:author="Hein Monika" w:date="2025-08-01T11:55:00Z"/>
          <w:rFonts w:asciiTheme="minorHAnsi" w:hAnsiTheme="minorHAnsi"/>
          <w:sz w:val="18"/>
        </w:rPr>
      </w:pPr>
    </w:p>
    <w:p w14:paraId="57871041" w14:textId="77777777" w:rsidR="00CE1271" w:rsidRDefault="00CE1271" w:rsidP="00CE1271">
      <w:pPr>
        <w:pStyle w:val="Akapitzlist"/>
        <w:tabs>
          <w:tab w:val="left" w:pos="426"/>
        </w:tabs>
        <w:spacing w:before="0" w:line="276" w:lineRule="auto"/>
        <w:ind w:left="426"/>
        <w:contextualSpacing w:val="0"/>
        <w:rPr>
          <w:ins w:id="912" w:author="Hein Monika" w:date="2025-08-01T11:55:00Z"/>
          <w:rFonts w:asciiTheme="minorHAnsi" w:hAnsiTheme="minorHAnsi"/>
          <w:sz w:val="18"/>
        </w:rPr>
      </w:pPr>
    </w:p>
    <w:p w14:paraId="73877191" w14:textId="77777777" w:rsidR="00CE1271" w:rsidRDefault="00CE1271" w:rsidP="00CE1271">
      <w:pPr>
        <w:pStyle w:val="Akapitzlist"/>
        <w:tabs>
          <w:tab w:val="left" w:pos="426"/>
        </w:tabs>
        <w:spacing w:before="0" w:line="276" w:lineRule="auto"/>
        <w:ind w:left="426"/>
        <w:contextualSpacing w:val="0"/>
        <w:rPr>
          <w:ins w:id="913" w:author="Hein Monika" w:date="2025-08-01T11:55:00Z"/>
          <w:rFonts w:asciiTheme="minorHAnsi" w:hAnsiTheme="minorHAnsi"/>
          <w:sz w:val="18"/>
        </w:rPr>
      </w:pPr>
    </w:p>
    <w:p w14:paraId="2E1CAD5B" w14:textId="77777777" w:rsidR="00CE1271" w:rsidRDefault="00CE1271" w:rsidP="00CE1271">
      <w:pPr>
        <w:spacing w:before="0" w:after="160" w:line="259" w:lineRule="auto"/>
        <w:jc w:val="left"/>
        <w:rPr>
          <w:ins w:id="914" w:author="Hein Monika" w:date="2025-08-01T11:55:00Z"/>
          <w:rFonts w:asciiTheme="minorHAnsi" w:hAnsiTheme="minorHAnsi"/>
          <w:sz w:val="18"/>
        </w:rPr>
      </w:pPr>
      <w:ins w:id="915" w:author="Hein Monika" w:date="2025-08-01T11:55:00Z">
        <w:r>
          <w:rPr>
            <w:rFonts w:asciiTheme="minorHAnsi" w:hAnsiTheme="minorHAnsi"/>
            <w:sz w:val="18"/>
          </w:rPr>
          <w:br w:type="page"/>
        </w:r>
      </w:ins>
    </w:p>
    <w:p w14:paraId="1D334245" w14:textId="77777777" w:rsidR="00CE1271" w:rsidRPr="00A50EE5" w:rsidRDefault="00CE1271" w:rsidP="00CE1271">
      <w:pPr>
        <w:pStyle w:val="Akapitzlist"/>
        <w:tabs>
          <w:tab w:val="left" w:pos="426"/>
        </w:tabs>
        <w:spacing w:before="0" w:line="276" w:lineRule="auto"/>
        <w:ind w:left="426"/>
        <w:contextualSpacing w:val="0"/>
        <w:rPr>
          <w:ins w:id="916" w:author="Hein Monika" w:date="2025-08-01T11:55:00Z"/>
          <w:rFonts w:asciiTheme="minorHAnsi" w:hAnsiTheme="minorHAnsi"/>
          <w:b/>
          <w:bCs/>
          <w:sz w:val="20"/>
          <w:szCs w:val="28"/>
        </w:rPr>
      </w:pPr>
      <w:ins w:id="917" w:author="Hein Monika" w:date="2025-08-01T11:55:00Z">
        <w:r w:rsidRPr="00A50EE5">
          <w:rPr>
            <w:rFonts w:asciiTheme="minorHAnsi" w:hAnsiTheme="minorHAnsi"/>
            <w:b/>
            <w:bCs/>
            <w:sz w:val="20"/>
            <w:szCs w:val="28"/>
          </w:rPr>
          <w:lastRenderedPageBreak/>
          <w:t>Załącznik nr 2 - Warunki Zamówienia z dnia …… w postępowaniu RPUZ/… wraz z załącznikami;</w:t>
        </w:r>
      </w:ins>
    </w:p>
    <w:p w14:paraId="52820C1C" w14:textId="77777777" w:rsidR="00CE1271" w:rsidRDefault="00CE1271" w:rsidP="00CE1271">
      <w:pPr>
        <w:pStyle w:val="Akapitzlist"/>
        <w:tabs>
          <w:tab w:val="left" w:pos="426"/>
        </w:tabs>
        <w:spacing w:before="0" w:line="276" w:lineRule="auto"/>
        <w:ind w:left="426"/>
        <w:contextualSpacing w:val="0"/>
        <w:rPr>
          <w:ins w:id="918" w:author="Hein Monika" w:date="2025-08-01T11:55:00Z"/>
          <w:rFonts w:asciiTheme="minorHAnsi" w:hAnsiTheme="minorHAnsi"/>
          <w:sz w:val="18"/>
        </w:rPr>
      </w:pPr>
    </w:p>
    <w:p w14:paraId="62176D1B" w14:textId="77777777" w:rsidR="00CE1271" w:rsidRDefault="00CE1271" w:rsidP="00CE1271">
      <w:pPr>
        <w:pStyle w:val="Akapitzlist"/>
        <w:tabs>
          <w:tab w:val="left" w:pos="426"/>
        </w:tabs>
        <w:spacing w:before="0" w:line="276" w:lineRule="auto"/>
        <w:ind w:left="426"/>
        <w:contextualSpacing w:val="0"/>
        <w:rPr>
          <w:ins w:id="919" w:author="Hein Monika" w:date="2025-08-01T11:55:00Z"/>
          <w:rFonts w:asciiTheme="minorHAnsi" w:hAnsiTheme="minorHAnsi"/>
          <w:sz w:val="18"/>
        </w:rPr>
      </w:pPr>
    </w:p>
    <w:p w14:paraId="37C183F8" w14:textId="77777777" w:rsidR="00CE1271" w:rsidRDefault="00CE1271" w:rsidP="00CE1271">
      <w:pPr>
        <w:pStyle w:val="Akapitzlist"/>
        <w:tabs>
          <w:tab w:val="left" w:pos="426"/>
        </w:tabs>
        <w:spacing w:before="0" w:line="276" w:lineRule="auto"/>
        <w:ind w:left="426"/>
        <w:contextualSpacing w:val="0"/>
        <w:rPr>
          <w:ins w:id="920" w:author="Hein Monika" w:date="2025-08-01T11:55:00Z"/>
          <w:rFonts w:asciiTheme="minorHAnsi" w:hAnsiTheme="minorHAnsi"/>
          <w:sz w:val="18"/>
        </w:rPr>
      </w:pPr>
    </w:p>
    <w:p w14:paraId="15F08ECC" w14:textId="77777777" w:rsidR="00CE1271" w:rsidRDefault="00CE1271" w:rsidP="00CE1271">
      <w:pPr>
        <w:pStyle w:val="Akapitzlist"/>
        <w:tabs>
          <w:tab w:val="left" w:pos="426"/>
        </w:tabs>
        <w:spacing w:before="0" w:line="276" w:lineRule="auto"/>
        <w:ind w:left="426"/>
        <w:contextualSpacing w:val="0"/>
        <w:rPr>
          <w:ins w:id="921" w:author="Hein Monika" w:date="2025-08-01T11:55:00Z"/>
          <w:rFonts w:asciiTheme="minorHAnsi" w:hAnsiTheme="minorHAnsi"/>
          <w:sz w:val="18"/>
        </w:rPr>
      </w:pPr>
    </w:p>
    <w:p w14:paraId="48A2E972" w14:textId="77777777" w:rsidR="00CE1271" w:rsidRDefault="00CE1271" w:rsidP="00CE1271">
      <w:pPr>
        <w:spacing w:before="0" w:after="160" w:line="259" w:lineRule="auto"/>
        <w:jc w:val="left"/>
        <w:rPr>
          <w:ins w:id="922" w:author="Hein Monika" w:date="2025-08-01T11:55:00Z"/>
          <w:rFonts w:asciiTheme="minorHAnsi" w:hAnsiTheme="minorHAnsi"/>
          <w:sz w:val="18"/>
        </w:rPr>
      </w:pPr>
      <w:ins w:id="923" w:author="Hein Monika" w:date="2025-08-01T11:55:00Z">
        <w:r>
          <w:rPr>
            <w:rFonts w:asciiTheme="minorHAnsi" w:hAnsiTheme="minorHAnsi"/>
            <w:sz w:val="18"/>
          </w:rPr>
          <w:br w:type="page"/>
        </w:r>
      </w:ins>
    </w:p>
    <w:p w14:paraId="2CE2A33D" w14:textId="77777777" w:rsidR="00CE1271" w:rsidRPr="00A50EE5" w:rsidRDefault="00CE1271" w:rsidP="00CE1271">
      <w:pPr>
        <w:tabs>
          <w:tab w:val="left" w:pos="426"/>
        </w:tabs>
        <w:spacing w:before="0" w:line="276" w:lineRule="auto"/>
        <w:rPr>
          <w:ins w:id="924" w:author="Hein Monika" w:date="2025-08-01T11:55:00Z"/>
          <w:rFonts w:asciiTheme="minorHAnsi" w:hAnsiTheme="minorHAnsi"/>
          <w:b/>
          <w:bCs/>
          <w:sz w:val="20"/>
          <w:szCs w:val="28"/>
        </w:rPr>
      </w:pPr>
      <w:ins w:id="925" w:author="Hein Monika" w:date="2025-08-01T11:55:00Z">
        <w:r w:rsidRPr="00A50EE5">
          <w:rPr>
            <w:rFonts w:asciiTheme="minorHAnsi" w:hAnsiTheme="minorHAnsi"/>
            <w:b/>
            <w:bCs/>
            <w:sz w:val="20"/>
            <w:szCs w:val="28"/>
          </w:rPr>
          <w:lastRenderedPageBreak/>
          <w:t>Załącznik nr 3 - Harmonogram;</w:t>
        </w:r>
      </w:ins>
    </w:p>
    <w:p w14:paraId="0D9D396C" w14:textId="77777777" w:rsidR="00CE1271" w:rsidRDefault="00CE1271" w:rsidP="00CE1271">
      <w:pPr>
        <w:pStyle w:val="Akapitzlist"/>
        <w:tabs>
          <w:tab w:val="left" w:pos="426"/>
        </w:tabs>
        <w:spacing w:before="0" w:line="276" w:lineRule="auto"/>
        <w:ind w:left="426"/>
        <w:contextualSpacing w:val="0"/>
        <w:rPr>
          <w:ins w:id="926" w:author="Hein Monika" w:date="2025-08-01T11:55:00Z"/>
          <w:rFonts w:asciiTheme="minorHAnsi" w:hAnsiTheme="minorHAnsi"/>
          <w:sz w:val="18"/>
        </w:rPr>
      </w:pPr>
    </w:p>
    <w:p w14:paraId="63B0AB0A" w14:textId="77777777" w:rsidR="00CE1271" w:rsidRDefault="00CE1271" w:rsidP="00CE1271">
      <w:pPr>
        <w:pStyle w:val="Akapitzlist"/>
        <w:tabs>
          <w:tab w:val="left" w:pos="426"/>
        </w:tabs>
        <w:spacing w:before="0" w:line="276" w:lineRule="auto"/>
        <w:ind w:left="426"/>
        <w:contextualSpacing w:val="0"/>
        <w:rPr>
          <w:ins w:id="927" w:author="Hein Monika" w:date="2025-08-01T11:55:00Z"/>
          <w:rFonts w:asciiTheme="minorHAnsi" w:hAnsiTheme="minorHAnsi"/>
          <w:sz w:val="18"/>
        </w:rPr>
      </w:pPr>
    </w:p>
    <w:p w14:paraId="0B9E916D" w14:textId="77777777" w:rsidR="00CE1271" w:rsidRDefault="00CE1271" w:rsidP="00CE1271">
      <w:pPr>
        <w:pStyle w:val="Akapitzlist"/>
        <w:tabs>
          <w:tab w:val="left" w:pos="426"/>
        </w:tabs>
        <w:spacing w:before="0" w:line="276" w:lineRule="auto"/>
        <w:ind w:left="426"/>
        <w:contextualSpacing w:val="0"/>
        <w:rPr>
          <w:ins w:id="928" w:author="Hein Monika" w:date="2025-08-01T11:55:00Z"/>
          <w:rFonts w:asciiTheme="minorHAnsi" w:hAnsiTheme="minorHAnsi"/>
          <w:sz w:val="18"/>
        </w:rPr>
      </w:pPr>
    </w:p>
    <w:p w14:paraId="5D3DC090" w14:textId="77777777" w:rsidR="00CE1271" w:rsidRDefault="00CE1271" w:rsidP="00CE1271">
      <w:pPr>
        <w:spacing w:before="0" w:after="160" w:line="259" w:lineRule="auto"/>
        <w:jc w:val="left"/>
        <w:rPr>
          <w:ins w:id="929" w:author="Hein Monika" w:date="2025-08-01T11:55:00Z"/>
          <w:rFonts w:asciiTheme="minorHAnsi" w:hAnsiTheme="minorHAnsi"/>
          <w:sz w:val="18"/>
        </w:rPr>
      </w:pPr>
      <w:ins w:id="930" w:author="Hein Monika" w:date="2025-08-01T11:55:00Z">
        <w:r>
          <w:rPr>
            <w:rFonts w:asciiTheme="minorHAnsi" w:hAnsiTheme="minorHAnsi"/>
            <w:sz w:val="18"/>
          </w:rPr>
          <w:br w:type="page"/>
        </w:r>
      </w:ins>
    </w:p>
    <w:p w14:paraId="25113678" w14:textId="77777777" w:rsidR="00CE1271" w:rsidRDefault="00CE1271" w:rsidP="00CE1271">
      <w:pPr>
        <w:tabs>
          <w:tab w:val="left" w:pos="426"/>
        </w:tabs>
        <w:spacing w:before="0" w:line="276" w:lineRule="auto"/>
        <w:rPr>
          <w:ins w:id="931" w:author="Hein Monika" w:date="2025-08-01T11:55:00Z"/>
          <w:rFonts w:asciiTheme="minorHAnsi" w:hAnsiTheme="minorHAnsi"/>
          <w:b/>
          <w:bCs/>
          <w:sz w:val="20"/>
          <w:szCs w:val="28"/>
          <w:highlight w:val="yellow"/>
        </w:rPr>
      </w:pPr>
      <w:ins w:id="932" w:author="Hein Monika" w:date="2025-08-01T11:55:00Z">
        <w:r w:rsidRPr="00A50EE5">
          <w:rPr>
            <w:rFonts w:asciiTheme="minorHAnsi" w:hAnsiTheme="minorHAnsi"/>
            <w:b/>
            <w:bCs/>
            <w:sz w:val="20"/>
            <w:szCs w:val="28"/>
          </w:rPr>
          <w:lastRenderedPageBreak/>
          <w:t xml:space="preserve">Załącznik nr 4 - </w:t>
        </w:r>
        <w:r w:rsidRPr="00A50EE5">
          <w:rPr>
            <w:rFonts w:asciiTheme="minorHAnsi" w:hAnsiTheme="minorHAnsi"/>
            <w:b/>
            <w:bCs/>
            <w:sz w:val="20"/>
            <w:szCs w:val="20"/>
          </w:rPr>
          <w:t>Ogólne Warunki Współpracy;</w:t>
        </w:r>
      </w:ins>
    </w:p>
    <w:p w14:paraId="2063717D" w14:textId="77777777" w:rsidR="00CE1271" w:rsidRDefault="00CE1271" w:rsidP="00CE1271">
      <w:pPr>
        <w:spacing w:before="0" w:after="160" w:line="259" w:lineRule="auto"/>
        <w:jc w:val="left"/>
        <w:rPr>
          <w:ins w:id="933" w:author="Hein Monika" w:date="2025-08-01T11:55:00Z"/>
          <w:rFonts w:asciiTheme="minorHAnsi" w:hAnsiTheme="minorHAnsi"/>
          <w:b/>
          <w:bCs/>
          <w:sz w:val="20"/>
          <w:szCs w:val="20"/>
        </w:rPr>
      </w:pPr>
      <w:ins w:id="934" w:author="Hein Monika" w:date="2025-08-01T11:55:00Z">
        <w:r>
          <w:rPr>
            <w:rFonts w:asciiTheme="minorHAnsi" w:hAnsiTheme="minorHAnsi"/>
            <w:b/>
            <w:bCs/>
            <w:sz w:val="20"/>
            <w:szCs w:val="20"/>
          </w:rPr>
          <w:br w:type="page"/>
        </w:r>
      </w:ins>
    </w:p>
    <w:p w14:paraId="22057E5C" w14:textId="77777777" w:rsidR="00CE1271" w:rsidRDefault="00CE1271" w:rsidP="00CE1271">
      <w:pPr>
        <w:tabs>
          <w:tab w:val="left" w:pos="426"/>
        </w:tabs>
        <w:spacing w:before="0" w:line="276" w:lineRule="auto"/>
        <w:rPr>
          <w:ins w:id="935" w:author="Hein Monika" w:date="2025-08-01T11:55:00Z"/>
          <w:rFonts w:asciiTheme="minorHAnsi" w:hAnsiTheme="minorHAnsi"/>
          <w:b/>
          <w:bCs/>
          <w:sz w:val="20"/>
          <w:szCs w:val="20"/>
        </w:rPr>
      </w:pPr>
      <w:ins w:id="936" w:author="Hein Monika" w:date="2025-08-01T11:55:00Z">
        <w:r w:rsidRPr="00A50EE5">
          <w:rPr>
            <w:rFonts w:asciiTheme="minorHAnsi" w:hAnsiTheme="minorHAnsi"/>
            <w:b/>
            <w:bCs/>
            <w:sz w:val="20"/>
            <w:szCs w:val="20"/>
          </w:rPr>
          <w:lastRenderedPageBreak/>
          <w:t xml:space="preserve">Załącznik nr 5 </w:t>
        </w:r>
        <w:r>
          <w:rPr>
            <w:rFonts w:asciiTheme="minorHAnsi" w:hAnsiTheme="minorHAnsi"/>
            <w:b/>
            <w:bCs/>
            <w:sz w:val="20"/>
            <w:szCs w:val="20"/>
          </w:rPr>
          <w:t>–</w:t>
        </w:r>
        <w:r w:rsidRPr="00A50EE5">
          <w:rPr>
            <w:rFonts w:asciiTheme="minorHAnsi" w:hAnsiTheme="minorHAnsi"/>
            <w:b/>
            <w:bCs/>
            <w:sz w:val="20"/>
            <w:szCs w:val="20"/>
          </w:rPr>
          <w:t xml:space="preserve"> </w:t>
        </w:r>
        <w:r>
          <w:rPr>
            <w:rFonts w:asciiTheme="minorHAnsi" w:hAnsiTheme="minorHAnsi"/>
            <w:b/>
            <w:bCs/>
            <w:sz w:val="20"/>
            <w:szCs w:val="20"/>
          </w:rPr>
          <w:t>Zasady ubezpieczenia Wykonawcy;</w:t>
        </w:r>
      </w:ins>
    </w:p>
    <w:p w14:paraId="47CD60DE" w14:textId="77777777" w:rsidR="00CE1271" w:rsidRPr="006E5086" w:rsidRDefault="00CE1271" w:rsidP="00CE1271">
      <w:pPr>
        <w:spacing w:before="0"/>
        <w:jc w:val="center"/>
        <w:rPr>
          <w:ins w:id="937" w:author="Hein Monika" w:date="2025-08-01T11:55:00Z"/>
          <w:b/>
          <w:color w:val="002060"/>
          <w:sz w:val="20"/>
          <w:szCs w:val="20"/>
        </w:rPr>
      </w:pPr>
    </w:p>
    <w:p w14:paraId="2D0A0F7F" w14:textId="77777777" w:rsidR="00CE1271" w:rsidRPr="005225E8" w:rsidRDefault="00CE1271" w:rsidP="00CE1271">
      <w:pPr>
        <w:spacing w:before="0"/>
        <w:jc w:val="center"/>
        <w:rPr>
          <w:ins w:id="938" w:author="Hein Monika" w:date="2025-08-01T11:55:00Z"/>
          <w:sz w:val="20"/>
          <w:szCs w:val="20"/>
        </w:rPr>
      </w:pPr>
      <w:ins w:id="939" w:author="Hein Monika" w:date="2025-08-01T11:55:00Z">
        <w:r w:rsidRPr="005225E8">
          <w:rPr>
            <w:sz w:val="20"/>
            <w:szCs w:val="20"/>
          </w:rPr>
          <w:t xml:space="preserve">Zamówienia w zakresie inwestycji o szacowanej wartości nieprzekraczającej </w:t>
        </w:r>
      </w:ins>
    </w:p>
    <w:p w14:paraId="760155B9" w14:textId="77777777" w:rsidR="00CE1271" w:rsidRPr="005225E8" w:rsidRDefault="00CE1271" w:rsidP="00CE1271">
      <w:pPr>
        <w:spacing w:before="0"/>
        <w:jc w:val="center"/>
        <w:rPr>
          <w:ins w:id="940" w:author="Hein Monika" w:date="2025-08-01T11:55:00Z"/>
          <w:b/>
          <w:sz w:val="20"/>
          <w:szCs w:val="20"/>
        </w:rPr>
      </w:pPr>
      <w:ins w:id="941" w:author="Hein Monika" w:date="2025-08-01T11:55:00Z">
        <w:r w:rsidRPr="005225E8">
          <w:rPr>
            <w:b/>
            <w:sz w:val="20"/>
            <w:szCs w:val="20"/>
          </w:rPr>
          <w:t>500 tys. zł (netto)</w:t>
        </w:r>
      </w:ins>
    </w:p>
    <w:p w14:paraId="2C428B33" w14:textId="77777777" w:rsidR="00CE1271" w:rsidRPr="006E5086" w:rsidRDefault="00CE1271" w:rsidP="00CE1271">
      <w:pPr>
        <w:spacing w:before="0" w:after="120"/>
        <w:rPr>
          <w:ins w:id="942" w:author="Hein Monika" w:date="2025-08-01T11:55:00Z"/>
          <w:b/>
          <w:sz w:val="20"/>
          <w:szCs w:val="20"/>
        </w:rPr>
      </w:pPr>
    </w:p>
    <w:p w14:paraId="0FE2FA13" w14:textId="77777777" w:rsidR="00CE1271" w:rsidRPr="006E5086" w:rsidRDefault="00CE1271" w:rsidP="00CE1271">
      <w:pPr>
        <w:pStyle w:val="Akapitzlist"/>
        <w:numPr>
          <w:ilvl w:val="0"/>
          <w:numId w:val="22"/>
        </w:numPr>
        <w:suppressAutoHyphens/>
        <w:autoSpaceDN w:val="0"/>
        <w:spacing w:before="0" w:after="120"/>
        <w:contextualSpacing w:val="0"/>
        <w:textAlignment w:val="baseline"/>
        <w:rPr>
          <w:ins w:id="943" w:author="Hein Monika" w:date="2025-08-01T11:55:00Z"/>
          <w:sz w:val="20"/>
          <w:szCs w:val="20"/>
        </w:rPr>
      </w:pPr>
      <w:ins w:id="944" w:author="Hein Monika" w:date="2025-08-01T11:55:00Z">
        <w:r w:rsidRPr="006E5086">
          <w:rPr>
            <w:sz w:val="20"/>
            <w:szCs w:val="20"/>
          </w:rPr>
          <w:t xml:space="preserve">WYKONAWCA w ramach CENY KONTRAKTOWEJ zobowiązany jest, z zastrzeżeniem pkt. 4,  do zawarcia i zapewnienia ciągłości ochrony w okresie realizacji UMOWY następujących umów ubezpieczeń: </w:t>
        </w:r>
      </w:ins>
    </w:p>
    <w:p w14:paraId="11A05684" w14:textId="77777777" w:rsidR="00CE1271" w:rsidRPr="00E4409F" w:rsidRDefault="00CE1271" w:rsidP="00CE1271">
      <w:pPr>
        <w:pStyle w:val="Akapitzlist"/>
        <w:numPr>
          <w:ilvl w:val="1"/>
          <w:numId w:val="22"/>
        </w:numPr>
        <w:suppressAutoHyphens/>
        <w:autoSpaceDN w:val="0"/>
        <w:spacing w:before="0" w:after="120"/>
        <w:ind w:left="851" w:hanging="425"/>
        <w:contextualSpacing w:val="0"/>
        <w:textAlignment w:val="baseline"/>
        <w:rPr>
          <w:ins w:id="945" w:author="Hein Monika" w:date="2025-08-01T11:55:00Z"/>
          <w:b/>
          <w:sz w:val="20"/>
          <w:szCs w:val="20"/>
        </w:rPr>
      </w:pPr>
      <w:ins w:id="946" w:author="Hein Monika" w:date="2025-08-01T11:55:00Z">
        <w:r w:rsidRPr="00E4409F">
          <w:rPr>
            <w:b/>
            <w:sz w:val="20"/>
            <w:szCs w:val="20"/>
          </w:rPr>
          <w:t>ubezpieczenia odpowiedzialności cywilnej z tytułu prowadzenia działalności gospodarc</w:t>
        </w:r>
        <w:r>
          <w:rPr>
            <w:b/>
            <w:sz w:val="20"/>
            <w:szCs w:val="20"/>
          </w:rPr>
          <w:t>zej lub posiadanego mienia (OC).</w:t>
        </w:r>
      </w:ins>
    </w:p>
    <w:p w14:paraId="4F23AE7D" w14:textId="77777777" w:rsidR="00CE1271" w:rsidRPr="006E5086" w:rsidRDefault="00CE1271" w:rsidP="00CE1271">
      <w:pPr>
        <w:spacing w:after="120"/>
        <w:ind w:left="426"/>
        <w:rPr>
          <w:ins w:id="947" w:author="Hein Monika" w:date="2025-08-01T11:55:00Z"/>
          <w:sz w:val="20"/>
          <w:szCs w:val="20"/>
        </w:rPr>
      </w:pPr>
      <w:ins w:id="948" w:author="Hein Monika" w:date="2025-08-01T11:55:00Z">
        <w:r w:rsidRPr="006E5086">
          <w:rPr>
            <w:sz w:val="20"/>
            <w:szCs w:val="20"/>
          </w:rPr>
          <w:t>W przypadku zawarcia UMOWY przez KONSORCJUM [wykonawców] wymóg dotyczący zawarcia powyższych ubezpieczeń będzie uznany za spełniony poprzez:</w:t>
        </w:r>
      </w:ins>
    </w:p>
    <w:p w14:paraId="26E9D584" w14:textId="77777777" w:rsidR="00CE1271" w:rsidRPr="006E5086" w:rsidRDefault="00CE1271" w:rsidP="00CE1271">
      <w:pPr>
        <w:pStyle w:val="Akapitzlist"/>
        <w:numPr>
          <w:ilvl w:val="0"/>
          <w:numId w:val="63"/>
        </w:numPr>
        <w:suppressAutoHyphens/>
        <w:autoSpaceDN w:val="0"/>
        <w:spacing w:after="120"/>
        <w:contextualSpacing w:val="0"/>
        <w:textAlignment w:val="baseline"/>
        <w:rPr>
          <w:ins w:id="949" w:author="Hein Monika" w:date="2025-08-01T11:55:00Z"/>
          <w:sz w:val="20"/>
          <w:szCs w:val="20"/>
        </w:rPr>
      </w:pPr>
      <w:ins w:id="950" w:author="Hein Monika" w:date="2025-08-01T11:55:00Z">
        <w:r w:rsidRPr="006E5086">
          <w:rPr>
            <w:sz w:val="20"/>
            <w:szCs w:val="20"/>
          </w:rPr>
          <w:t>zawarcie jednej umowy ubezpieczenia przez KONSORCJUM, w ramach której ochrona ubezpieczeniowa uwzględniać będzie odpowiedzialność każdego członka KONSORCJUM (współubezpieczeni);</w:t>
        </w:r>
      </w:ins>
    </w:p>
    <w:p w14:paraId="73B0F634" w14:textId="77777777" w:rsidR="00CE1271" w:rsidRPr="006E5086" w:rsidRDefault="00CE1271" w:rsidP="00CE1271">
      <w:pPr>
        <w:pStyle w:val="Akapitzlist"/>
        <w:numPr>
          <w:ilvl w:val="0"/>
          <w:numId w:val="63"/>
        </w:numPr>
        <w:suppressAutoHyphens/>
        <w:autoSpaceDN w:val="0"/>
        <w:spacing w:after="120"/>
        <w:contextualSpacing w:val="0"/>
        <w:textAlignment w:val="baseline"/>
        <w:rPr>
          <w:ins w:id="951" w:author="Hein Monika" w:date="2025-08-01T11:55:00Z"/>
          <w:sz w:val="20"/>
          <w:szCs w:val="20"/>
        </w:rPr>
      </w:pPr>
      <w:ins w:id="952" w:author="Hein Monika" w:date="2025-08-01T11:55:00Z">
        <w:r w:rsidRPr="006E5086">
          <w:rPr>
            <w:sz w:val="20"/>
            <w:szCs w:val="20"/>
          </w:rPr>
          <w:t xml:space="preserve">przedstawienie przez każdego członka KONSORCJUM umowy ubezpieczenia z zakresem ochrony odpowiadającym czynnościom realizowanym przez dany podmiot w ramach UMOWY, spełniającej wszystkie wymogi określone poniżej. </w:t>
        </w:r>
      </w:ins>
    </w:p>
    <w:p w14:paraId="66E20D25" w14:textId="77777777" w:rsidR="00CE1271" w:rsidRPr="006E5086" w:rsidRDefault="00CE1271" w:rsidP="00CE1271">
      <w:pPr>
        <w:pStyle w:val="Akapitzlist"/>
        <w:numPr>
          <w:ilvl w:val="0"/>
          <w:numId w:val="22"/>
        </w:numPr>
        <w:suppressAutoHyphens/>
        <w:autoSpaceDN w:val="0"/>
        <w:spacing w:after="120"/>
        <w:contextualSpacing w:val="0"/>
        <w:textAlignment w:val="baseline"/>
        <w:rPr>
          <w:ins w:id="953" w:author="Hein Monika" w:date="2025-08-01T11:55:00Z"/>
          <w:sz w:val="20"/>
          <w:szCs w:val="20"/>
        </w:rPr>
      </w:pPr>
      <w:ins w:id="954" w:author="Hein Monika" w:date="2025-08-01T11:55:00Z">
        <w:r w:rsidRPr="006E5086">
          <w:rPr>
            <w:b/>
            <w:sz w:val="20"/>
            <w:szCs w:val="20"/>
          </w:rPr>
          <w:t xml:space="preserve">Ubezpieczenie odpowiedzialności cywilnej z tytułu prowadzenia działalności gospodarczej (OC) </w:t>
        </w:r>
        <w:r w:rsidRPr="006E5086">
          <w:rPr>
            <w:sz w:val="20"/>
            <w:szCs w:val="20"/>
          </w:rPr>
          <w:t>zostanie</w:t>
        </w:r>
        <w:r w:rsidRPr="006E5086">
          <w:rPr>
            <w:b/>
            <w:sz w:val="20"/>
            <w:szCs w:val="20"/>
          </w:rPr>
          <w:t xml:space="preserve"> </w:t>
        </w:r>
        <w:r w:rsidRPr="006E5086">
          <w:rPr>
            <w:sz w:val="20"/>
            <w:szCs w:val="20"/>
          </w:rPr>
          <w:t xml:space="preserve">zawarte i utrzymane w mocy przez cały okres związania UMOWĄ, </w:t>
        </w:r>
        <w:r>
          <w:rPr>
            <w:sz w:val="20"/>
            <w:szCs w:val="20"/>
          </w:rPr>
          <w:br/>
        </w:r>
        <w:r w:rsidRPr="006E5086">
          <w:rPr>
            <w:sz w:val="20"/>
            <w:szCs w:val="20"/>
          </w:rPr>
          <w:t>z sumą gwarancyjną w wysokośc</w:t>
        </w:r>
        <w:r>
          <w:rPr>
            <w:sz w:val="20"/>
            <w:szCs w:val="20"/>
          </w:rPr>
          <w:t xml:space="preserve">i  </w:t>
        </w:r>
        <w:r w:rsidRPr="006E5086">
          <w:rPr>
            <w:sz w:val="20"/>
            <w:szCs w:val="20"/>
          </w:rPr>
          <w:t>2</w:t>
        </w:r>
        <w:r>
          <w:rPr>
            <w:sz w:val="20"/>
            <w:szCs w:val="20"/>
          </w:rPr>
          <w:t xml:space="preserve">00 </w:t>
        </w:r>
        <w:r w:rsidRPr="006E5086">
          <w:rPr>
            <w:sz w:val="20"/>
            <w:szCs w:val="20"/>
          </w:rPr>
          <w:t>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6E5086">
          <w:rPr>
            <w:sz w:val="20"/>
            <w:szCs w:val="20"/>
          </w:rPr>
          <w:t>damnum</w:t>
        </w:r>
        <w:proofErr w:type="spellEnd"/>
        <w:r w:rsidRPr="006E5086">
          <w:rPr>
            <w:sz w:val="20"/>
            <w:szCs w:val="20"/>
          </w:rPr>
          <w:t xml:space="preserve"> </w:t>
        </w:r>
        <w:proofErr w:type="spellStart"/>
        <w:r w:rsidRPr="006E5086">
          <w:rPr>
            <w:sz w:val="20"/>
            <w:szCs w:val="20"/>
          </w:rPr>
          <w:t>emergens</w:t>
        </w:r>
        <w:proofErr w:type="spellEnd"/>
        <w:r w:rsidRPr="006E5086">
          <w:rPr>
            <w:sz w:val="20"/>
            <w:szCs w:val="20"/>
          </w:rPr>
          <w:t>), jak i utraconych korzyści (</w:t>
        </w:r>
        <w:proofErr w:type="spellStart"/>
        <w:r w:rsidRPr="006E5086">
          <w:rPr>
            <w:sz w:val="20"/>
            <w:szCs w:val="20"/>
          </w:rPr>
          <w:t>lucrum</w:t>
        </w:r>
        <w:proofErr w:type="spellEnd"/>
        <w:r w:rsidRPr="006E5086">
          <w:rPr>
            <w:sz w:val="20"/>
            <w:szCs w:val="20"/>
          </w:rPr>
          <w:t xml:space="preserve"> </w:t>
        </w:r>
        <w:proofErr w:type="spellStart"/>
        <w:r w:rsidRPr="006E5086">
          <w:rPr>
            <w:sz w:val="20"/>
            <w:szCs w:val="20"/>
          </w:rPr>
          <w:t>cessans</w:t>
        </w:r>
        <w:proofErr w:type="spellEnd"/>
        <w:r w:rsidRPr="006E5086">
          <w:rPr>
            <w:sz w:val="20"/>
            <w:szCs w:val="20"/>
          </w:rPr>
          <w:t xml:space="preserve">), powstałe w okresie ubezpieczenia. Ochrona ubezpieczeniowa w ramach ubezpieczenia OC będzie dodatkowo obejmować: </w:t>
        </w:r>
      </w:ins>
    </w:p>
    <w:p w14:paraId="091F1FC8"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55" w:author="Hein Monika" w:date="2025-08-01T11:55:00Z"/>
          <w:sz w:val="20"/>
          <w:szCs w:val="20"/>
        </w:rPr>
      </w:pPr>
      <w:ins w:id="956" w:author="Hein Monika" w:date="2025-08-01T11:55:00Z">
        <w:r w:rsidRPr="006E5086">
          <w:rPr>
            <w:sz w:val="20"/>
            <w:szCs w:val="20"/>
          </w:rPr>
          <w:t xml:space="preserve">szkody wyrządzone rażącym niedbalstwem; </w:t>
        </w:r>
      </w:ins>
    </w:p>
    <w:p w14:paraId="0A12FF3F"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57" w:author="Hein Monika" w:date="2025-08-01T11:55:00Z"/>
          <w:sz w:val="20"/>
          <w:szCs w:val="20"/>
        </w:rPr>
      </w:pPr>
      <w:ins w:id="958" w:author="Hein Monika" w:date="2025-08-01T11:55:00Z">
        <w:r w:rsidRPr="006E5086">
          <w:rPr>
            <w:sz w:val="20"/>
            <w:szCs w:val="20"/>
          </w:rPr>
          <w:t>szkody wyrządzone przez podwykonawców w przypadku, gdy w związku z realizacją PRZEDMIOTU UMOWY będą wykorzystywani podwykonawcy;</w:t>
        </w:r>
      </w:ins>
    </w:p>
    <w:p w14:paraId="15D6C139"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59" w:author="Hein Monika" w:date="2025-08-01T11:55:00Z"/>
          <w:sz w:val="20"/>
          <w:szCs w:val="20"/>
        </w:rPr>
      </w:pPr>
      <w:ins w:id="960" w:author="Hein Monika" w:date="2025-08-01T11:55:00Z">
        <w:r w:rsidRPr="006E5086">
          <w:rPr>
            <w:sz w:val="20"/>
            <w:szCs w:val="20"/>
          </w:rPr>
          <w:t>szkody powstałe po przekazaniu przedmiotu pracy lub usługi w użytkowanie odbiorcy (</w:t>
        </w:r>
        <w:proofErr w:type="spellStart"/>
        <w:r w:rsidRPr="006E5086">
          <w:rPr>
            <w:sz w:val="20"/>
            <w:szCs w:val="20"/>
          </w:rPr>
          <w:t>completed</w:t>
        </w:r>
        <w:proofErr w:type="spellEnd"/>
        <w:r w:rsidRPr="006E5086">
          <w:rPr>
            <w:sz w:val="20"/>
            <w:szCs w:val="20"/>
          </w:rPr>
          <w:t xml:space="preserve"> </w:t>
        </w:r>
        <w:proofErr w:type="spellStart"/>
        <w:r w:rsidRPr="006E5086">
          <w:rPr>
            <w:sz w:val="20"/>
            <w:szCs w:val="20"/>
          </w:rPr>
          <w:t>operations</w:t>
        </w:r>
        <w:proofErr w:type="spellEnd"/>
        <w:r w:rsidRPr="006E5086">
          <w:rPr>
            <w:sz w:val="20"/>
            <w:szCs w:val="20"/>
          </w:rPr>
          <w:t xml:space="preserve">); </w:t>
        </w:r>
      </w:ins>
    </w:p>
    <w:p w14:paraId="6ABF570F"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61" w:author="Hein Monika" w:date="2025-08-01T11:55:00Z"/>
          <w:sz w:val="20"/>
          <w:szCs w:val="20"/>
        </w:rPr>
      </w:pPr>
      <w:ins w:id="962" w:author="Hein Monika" w:date="2025-08-01T11:55:00Z">
        <w:r w:rsidRPr="006E5086">
          <w:rPr>
            <w:sz w:val="20"/>
            <w:szCs w:val="20"/>
          </w:rPr>
          <w:t>szkody spowodowane wibracją, osunięciem lub zapadaniem się ziemi, z limitem odpowiedzialności min. 50</w:t>
        </w:r>
        <w:r>
          <w:rPr>
            <w:sz w:val="20"/>
            <w:szCs w:val="20"/>
          </w:rPr>
          <w:t> </w:t>
        </w:r>
        <w:r w:rsidRPr="006E5086">
          <w:rPr>
            <w:sz w:val="20"/>
            <w:szCs w:val="20"/>
          </w:rPr>
          <w:t>000</w:t>
        </w:r>
        <w:r>
          <w:rPr>
            <w:sz w:val="20"/>
            <w:szCs w:val="20"/>
          </w:rPr>
          <w:t>,00</w:t>
        </w:r>
        <w:r w:rsidRPr="006E5086">
          <w:rPr>
            <w:sz w:val="20"/>
            <w:szCs w:val="20"/>
          </w:rPr>
          <w:t xml:space="preserve"> zł, w przypadku, gdy w związku z realizacją PRZEDMIOTU UMOWY wystąpi omawiane ryzyko; </w:t>
        </w:r>
      </w:ins>
    </w:p>
    <w:p w14:paraId="497BD2DC"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63" w:author="Hein Monika" w:date="2025-08-01T11:55:00Z"/>
          <w:sz w:val="20"/>
          <w:szCs w:val="20"/>
        </w:rPr>
      </w:pPr>
      <w:ins w:id="964" w:author="Hein Monika" w:date="2025-08-01T11:55:00Z">
        <w:r w:rsidRPr="006E5086">
          <w:rPr>
            <w:sz w:val="20"/>
            <w:szCs w:val="20"/>
          </w:rPr>
          <w:t>szkody powstałe w instalacjach podziemnych – w przypadku gdy w związku z realizacją PRZEDMIOTU UMOWY wystąpi omawiane ryzyko;</w:t>
        </w:r>
      </w:ins>
    </w:p>
    <w:p w14:paraId="2E5517CB"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65" w:author="Hein Monika" w:date="2025-08-01T11:55:00Z"/>
          <w:sz w:val="20"/>
          <w:szCs w:val="20"/>
        </w:rPr>
      </w:pPr>
      <w:ins w:id="966" w:author="Hein Monika" w:date="2025-08-01T11:55:00Z">
        <w:r w:rsidRPr="006E5086">
          <w:rPr>
            <w:sz w:val="20"/>
            <w:szCs w:val="20"/>
          </w:rPr>
          <w:t xml:space="preserve">szkody powstałe w mieniu powierzonym lub przekazanym, będącym w pieczy lub pod nadzorem – o ile mienie to będzie wykorzystywane do realizacji PRZEDMIOTU UMOWY, </w:t>
        </w:r>
        <w:r>
          <w:rPr>
            <w:sz w:val="20"/>
            <w:szCs w:val="20"/>
          </w:rPr>
          <w:br/>
        </w:r>
        <w:r w:rsidRPr="006E5086">
          <w:rPr>
            <w:sz w:val="20"/>
            <w:szCs w:val="20"/>
          </w:rPr>
          <w:t xml:space="preserve">z możliwością zastosowania </w:t>
        </w:r>
        <w:proofErr w:type="spellStart"/>
        <w:r w:rsidRPr="006E5086">
          <w:rPr>
            <w:sz w:val="20"/>
            <w:szCs w:val="20"/>
          </w:rPr>
          <w:t>sublimitu</w:t>
        </w:r>
        <w:proofErr w:type="spellEnd"/>
        <w:r w:rsidRPr="006E5086">
          <w:rPr>
            <w:sz w:val="20"/>
            <w:szCs w:val="20"/>
          </w:rPr>
          <w:t xml:space="preserve"> w wysokości dostosowanej do wartości powierzonego mienia;</w:t>
        </w:r>
      </w:ins>
    </w:p>
    <w:p w14:paraId="117E805E"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67" w:author="Hein Monika" w:date="2025-08-01T11:55:00Z"/>
          <w:sz w:val="20"/>
          <w:szCs w:val="20"/>
        </w:rPr>
      </w:pPr>
      <w:ins w:id="968" w:author="Hein Monika" w:date="2025-08-01T11:55:00Z">
        <w:r w:rsidRPr="006E5086">
          <w:rPr>
            <w:sz w:val="20"/>
            <w:szCs w:val="20"/>
          </w:rPr>
          <w:t xml:space="preserve">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zastosowania </w:t>
        </w:r>
        <w:proofErr w:type="spellStart"/>
        <w:r w:rsidRPr="006E5086">
          <w:rPr>
            <w:sz w:val="20"/>
            <w:szCs w:val="20"/>
          </w:rPr>
          <w:t>sublimitu</w:t>
        </w:r>
        <w:proofErr w:type="spellEnd"/>
        <w:r w:rsidRPr="006E5086">
          <w:rPr>
            <w:sz w:val="20"/>
            <w:szCs w:val="20"/>
          </w:rPr>
          <w:t xml:space="preserve"> w wysokości dostosowanej do wartości mienia stanowiącego przedmiot usługi;</w:t>
        </w:r>
      </w:ins>
    </w:p>
    <w:p w14:paraId="3D0F63C6"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69" w:author="Hein Monika" w:date="2025-08-01T11:55:00Z"/>
          <w:sz w:val="20"/>
          <w:szCs w:val="20"/>
        </w:rPr>
      </w:pPr>
      <w:ins w:id="970" w:author="Hein Monika" w:date="2025-08-01T11:55:00Z">
        <w:r w:rsidRPr="006E5086">
          <w:rPr>
            <w:sz w:val="20"/>
            <w:szCs w:val="20"/>
          </w:rPr>
          <w:lastRenderedPageBreak/>
          <w:t xml:space="preserve">szkody wyrządzone przez prace wyburzeniowe, rozbiórkowe lub w związku z użyciem młotów pneumatycznych, hydraulicznych, kafarów – w przypadku gdy w związku z realizacją PRZEDMIOTU UMOWY wystąpi omawiane ryzyko; </w:t>
        </w:r>
      </w:ins>
    </w:p>
    <w:p w14:paraId="127383AA"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71" w:author="Hein Monika" w:date="2025-08-01T11:55:00Z"/>
          <w:sz w:val="20"/>
          <w:szCs w:val="20"/>
        </w:rPr>
      </w:pPr>
      <w:ins w:id="972" w:author="Hein Monika" w:date="2025-08-01T11:55:00Z">
        <w:r w:rsidRPr="006E5086">
          <w:rPr>
            <w:sz w:val="20"/>
            <w:szCs w:val="20"/>
          </w:rPr>
          <w:t>szkody wyrządzone przez pojazdy mechaniczne nie podlegające obowiązkowemu ubezpieczeniu OC – w przypadku gdy w związku z realizacją PRZEDMIOTU UMOWY wystąpi omawiane ryzyko;</w:t>
        </w:r>
      </w:ins>
    </w:p>
    <w:p w14:paraId="748ED756"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73" w:author="Hein Monika" w:date="2025-08-01T11:55:00Z"/>
          <w:sz w:val="20"/>
          <w:szCs w:val="20"/>
        </w:rPr>
      </w:pPr>
      <w:ins w:id="974" w:author="Hein Monika" w:date="2025-08-01T11:55:00Z">
        <w:r w:rsidRPr="006E5086">
          <w:rPr>
            <w:sz w:val="20"/>
            <w:szCs w:val="20"/>
          </w:rPr>
          <w:t xml:space="preserve">szkody wyrządzone podczas prac ładunkowych; </w:t>
        </w:r>
      </w:ins>
    </w:p>
    <w:p w14:paraId="26E8027E"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75" w:author="Hein Monika" w:date="2025-08-01T11:55:00Z"/>
          <w:sz w:val="20"/>
          <w:szCs w:val="20"/>
        </w:rPr>
      </w:pPr>
      <w:ins w:id="976" w:author="Hein Monika" w:date="2025-08-01T11:55:00Z">
        <w:r w:rsidRPr="006E5086">
          <w:rPr>
            <w:sz w:val="20"/>
            <w:szCs w:val="20"/>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100</w:t>
        </w:r>
        <w:r>
          <w:rPr>
            <w:sz w:val="20"/>
            <w:szCs w:val="20"/>
          </w:rPr>
          <w:t> </w:t>
        </w:r>
        <w:r w:rsidRPr="006E5086">
          <w:rPr>
            <w:sz w:val="20"/>
            <w:szCs w:val="20"/>
          </w:rPr>
          <w:t>000</w:t>
        </w:r>
        <w:r>
          <w:rPr>
            <w:sz w:val="20"/>
            <w:szCs w:val="20"/>
          </w:rPr>
          <w:t>,00</w:t>
        </w:r>
        <w:r w:rsidRPr="006E5086">
          <w:rPr>
            <w:sz w:val="20"/>
            <w:szCs w:val="20"/>
          </w:rPr>
          <w:t xml:space="preserve"> zł; </w:t>
        </w:r>
      </w:ins>
    </w:p>
    <w:p w14:paraId="2DB4662E" w14:textId="77777777" w:rsidR="00CE1271" w:rsidRPr="006E5086" w:rsidRDefault="00CE1271" w:rsidP="00CE1271">
      <w:pPr>
        <w:pStyle w:val="Akapitzlist"/>
        <w:numPr>
          <w:ilvl w:val="1"/>
          <w:numId w:val="22"/>
        </w:numPr>
        <w:suppressAutoHyphens/>
        <w:autoSpaceDN w:val="0"/>
        <w:spacing w:after="120"/>
        <w:ind w:left="993" w:hanging="567"/>
        <w:contextualSpacing w:val="0"/>
        <w:textAlignment w:val="baseline"/>
        <w:rPr>
          <w:ins w:id="977" w:author="Hein Monika" w:date="2025-08-01T11:55:00Z"/>
          <w:sz w:val="20"/>
          <w:szCs w:val="20"/>
        </w:rPr>
      </w:pPr>
      <w:ins w:id="978" w:author="Hein Monika" w:date="2025-08-01T11:55:00Z">
        <w:r w:rsidRPr="006E5086">
          <w:rPr>
            <w:sz w:val="20"/>
            <w:szCs w:val="20"/>
          </w:rPr>
          <w:t>Franszyza lub udział własny będą ustalone na rozsądnym poziomie rynkowym, w wysokości nieprzekraczającej 2</w:t>
        </w:r>
        <w:r>
          <w:rPr>
            <w:sz w:val="20"/>
            <w:szCs w:val="20"/>
          </w:rPr>
          <w:t> </w:t>
        </w:r>
        <w:r w:rsidRPr="006E5086">
          <w:rPr>
            <w:sz w:val="20"/>
            <w:szCs w:val="20"/>
          </w:rPr>
          <w:t>000</w:t>
        </w:r>
        <w:r>
          <w:rPr>
            <w:sz w:val="20"/>
            <w:szCs w:val="20"/>
          </w:rPr>
          <w:t>,00</w:t>
        </w:r>
        <w:r w:rsidRPr="006E5086">
          <w:rPr>
            <w:sz w:val="20"/>
            <w:szCs w:val="20"/>
          </w:rPr>
          <w:t xml:space="preserve"> zł dla szkód rzeczowych, 10% odszkodowania, nie mniej niż </w:t>
        </w:r>
        <w:r>
          <w:rPr>
            <w:sz w:val="20"/>
            <w:szCs w:val="20"/>
          </w:rPr>
          <w:br/>
        </w:r>
        <w:r w:rsidRPr="006E5086">
          <w:rPr>
            <w:sz w:val="20"/>
            <w:szCs w:val="20"/>
          </w:rPr>
          <w:t>2</w:t>
        </w:r>
        <w:r>
          <w:rPr>
            <w:sz w:val="20"/>
            <w:szCs w:val="20"/>
          </w:rPr>
          <w:t> </w:t>
        </w:r>
        <w:r w:rsidRPr="006E5086">
          <w:rPr>
            <w:sz w:val="20"/>
            <w:szCs w:val="20"/>
          </w:rPr>
          <w:t>000</w:t>
        </w:r>
        <w:r>
          <w:rPr>
            <w:sz w:val="20"/>
            <w:szCs w:val="20"/>
          </w:rPr>
          <w:t>,00</w:t>
        </w:r>
        <w:r w:rsidRPr="006E5086">
          <w:rPr>
            <w:sz w:val="20"/>
            <w:szCs w:val="20"/>
          </w:rPr>
          <w:t xml:space="preserve"> zł dla czystych strat finansowych, z zastrzeżeniem braku franszyzy i udziałów własnych w odniesieniu do szkód osobowych. </w:t>
        </w:r>
      </w:ins>
    </w:p>
    <w:p w14:paraId="7CC0B458" w14:textId="77777777" w:rsidR="00CE1271" w:rsidRPr="006E5086" w:rsidRDefault="00CE1271" w:rsidP="00CE1271">
      <w:pPr>
        <w:pStyle w:val="Akapitzlist"/>
        <w:numPr>
          <w:ilvl w:val="0"/>
          <w:numId w:val="22"/>
        </w:numPr>
        <w:contextualSpacing w:val="0"/>
        <w:rPr>
          <w:ins w:id="979" w:author="Hein Monika" w:date="2025-08-01T11:55:00Z"/>
          <w:sz w:val="20"/>
          <w:szCs w:val="20"/>
        </w:rPr>
      </w:pPr>
      <w:ins w:id="980" w:author="Hein Monika" w:date="2025-08-01T11:55:00Z">
        <w:r w:rsidRPr="006E5086">
          <w:rPr>
            <w:sz w:val="20"/>
            <w:szCs w:val="20"/>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ins>
    </w:p>
    <w:p w14:paraId="07D398AC" w14:textId="77777777" w:rsidR="00CE1271" w:rsidRPr="006E5086" w:rsidRDefault="00CE1271" w:rsidP="00CE1271">
      <w:pPr>
        <w:pStyle w:val="Akapitzlist"/>
        <w:numPr>
          <w:ilvl w:val="0"/>
          <w:numId w:val="22"/>
        </w:numPr>
        <w:contextualSpacing w:val="0"/>
        <w:rPr>
          <w:ins w:id="981" w:author="Hein Monika" w:date="2025-08-01T11:55:00Z"/>
          <w:sz w:val="20"/>
          <w:szCs w:val="20"/>
        </w:rPr>
      </w:pPr>
      <w:ins w:id="982" w:author="Hein Monika" w:date="2025-08-01T11:55:00Z">
        <w:r w:rsidRPr="006E5086">
          <w:rPr>
            <w:sz w:val="20"/>
            <w:szCs w:val="20"/>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ins>
    </w:p>
    <w:p w14:paraId="5B94A5F8" w14:textId="77777777" w:rsidR="00CE1271" w:rsidRPr="006E5086" w:rsidRDefault="00CE1271" w:rsidP="00CE1271">
      <w:pPr>
        <w:pStyle w:val="Akapitzlist"/>
        <w:numPr>
          <w:ilvl w:val="1"/>
          <w:numId w:val="66"/>
        </w:numPr>
        <w:ind w:left="993" w:hanging="567"/>
        <w:contextualSpacing w:val="0"/>
        <w:rPr>
          <w:ins w:id="983" w:author="Hein Monika" w:date="2025-08-01T11:55:00Z"/>
          <w:sz w:val="20"/>
          <w:szCs w:val="20"/>
        </w:rPr>
      </w:pPr>
      <w:ins w:id="984" w:author="Hein Monika" w:date="2025-08-01T11:55:00Z">
        <w:r w:rsidRPr="006E5086">
          <w:rPr>
            <w:sz w:val="20"/>
            <w:szCs w:val="20"/>
          </w:rPr>
          <w:t>uzyskać ubezpieczenie na koszt WYKONAWCY, a roszczenie o zwrot wydatków poniesionych na ubezpieczenie WYKONAWCY potrącić z WYNAGRODZENIA lub zaspokoić z ZABEZPIECZENIA lub</w:t>
        </w:r>
      </w:ins>
    </w:p>
    <w:p w14:paraId="70B010BB" w14:textId="77777777" w:rsidR="00CE1271" w:rsidRPr="006E5086" w:rsidRDefault="00CE1271" w:rsidP="00CE1271">
      <w:pPr>
        <w:pStyle w:val="Akapitzlist"/>
        <w:numPr>
          <w:ilvl w:val="1"/>
          <w:numId w:val="66"/>
        </w:numPr>
        <w:ind w:left="993" w:hanging="567"/>
        <w:contextualSpacing w:val="0"/>
        <w:rPr>
          <w:ins w:id="985" w:author="Hein Monika" w:date="2025-08-01T11:55:00Z"/>
          <w:sz w:val="20"/>
          <w:szCs w:val="20"/>
        </w:rPr>
      </w:pPr>
      <w:ins w:id="986" w:author="Hein Monika" w:date="2025-08-01T11:55:00Z">
        <w:r w:rsidRPr="006E5086">
          <w:rPr>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ins>
    </w:p>
    <w:p w14:paraId="2D7EB685" w14:textId="77777777" w:rsidR="00CE1271" w:rsidRPr="006E5086" w:rsidRDefault="00CE1271" w:rsidP="00CE1271">
      <w:pPr>
        <w:pStyle w:val="Akapitzlist"/>
        <w:numPr>
          <w:ilvl w:val="0"/>
          <w:numId w:val="22"/>
        </w:numPr>
        <w:contextualSpacing w:val="0"/>
        <w:rPr>
          <w:ins w:id="987" w:author="Hein Monika" w:date="2025-08-01T11:55:00Z"/>
          <w:sz w:val="20"/>
          <w:szCs w:val="20"/>
        </w:rPr>
      </w:pPr>
      <w:bookmarkStart w:id="988" w:name="_Ref521479333"/>
      <w:ins w:id="989" w:author="Hein Monika" w:date="2025-08-01T11:55:00Z">
        <w:r w:rsidRPr="006E5086">
          <w:rPr>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bookmarkEnd w:id="988"/>
      </w:ins>
    </w:p>
    <w:p w14:paraId="712CC509" w14:textId="77777777" w:rsidR="00CE1271" w:rsidRPr="006E5086" w:rsidRDefault="00CE1271" w:rsidP="00CE1271">
      <w:pPr>
        <w:pStyle w:val="Akapitzlist"/>
        <w:numPr>
          <w:ilvl w:val="0"/>
          <w:numId w:val="22"/>
        </w:numPr>
        <w:contextualSpacing w:val="0"/>
        <w:rPr>
          <w:ins w:id="990" w:author="Hein Monika" w:date="2025-08-01T11:55:00Z"/>
          <w:sz w:val="20"/>
          <w:szCs w:val="20"/>
        </w:rPr>
      </w:pPr>
      <w:ins w:id="991" w:author="Hein Monika" w:date="2025-08-01T11:55:00Z">
        <w:r w:rsidRPr="006E5086">
          <w:rPr>
            <w:sz w:val="20"/>
            <w:szCs w:val="20"/>
          </w:rPr>
          <w:t xml:space="preserve">Na każde żądanie ZAMAWIAJĄCEGO, WYKONAWCA w terminie 3 dni od zgłoszenia takiego żądania przedstawi potwierdzenie terminowego wpłacania składek. </w:t>
        </w:r>
      </w:ins>
    </w:p>
    <w:p w14:paraId="5D8FD75D" w14:textId="77777777" w:rsidR="00CE1271" w:rsidRPr="006E5086" w:rsidRDefault="00CE1271" w:rsidP="00CE1271">
      <w:pPr>
        <w:pStyle w:val="Akapitzlist"/>
        <w:numPr>
          <w:ilvl w:val="0"/>
          <w:numId w:val="22"/>
        </w:numPr>
        <w:contextualSpacing w:val="0"/>
        <w:rPr>
          <w:ins w:id="992" w:author="Hein Monika" w:date="2025-08-01T11:55:00Z"/>
          <w:sz w:val="20"/>
          <w:szCs w:val="20"/>
        </w:rPr>
      </w:pPr>
      <w:ins w:id="993" w:author="Hein Monika" w:date="2025-08-01T11:55:00Z">
        <w:r w:rsidRPr="006E5086">
          <w:rPr>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ins>
    </w:p>
    <w:p w14:paraId="7245F69B" w14:textId="77777777" w:rsidR="00CE1271" w:rsidRDefault="00CE1271" w:rsidP="00CE1271">
      <w:pPr>
        <w:spacing w:before="0"/>
        <w:jc w:val="center"/>
        <w:rPr>
          <w:ins w:id="994" w:author="Hein Monika" w:date="2025-08-01T11:55:00Z"/>
          <w:b/>
          <w:color w:val="002060"/>
          <w:sz w:val="20"/>
          <w:szCs w:val="20"/>
        </w:rPr>
      </w:pPr>
    </w:p>
    <w:p w14:paraId="011280C3" w14:textId="77777777" w:rsidR="00CE1271" w:rsidRDefault="00CE1271" w:rsidP="00CE1271">
      <w:pPr>
        <w:spacing w:before="0"/>
        <w:jc w:val="center"/>
        <w:rPr>
          <w:ins w:id="995" w:author="Hein Monika" w:date="2025-08-01T11:55:00Z"/>
          <w:b/>
          <w:color w:val="002060"/>
          <w:sz w:val="20"/>
          <w:szCs w:val="20"/>
        </w:rPr>
      </w:pPr>
    </w:p>
    <w:p w14:paraId="3DE27469" w14:textId="77777777" w:rsidR="00CE1271" w:rsidRDefault="00CE1271" w:rsidP="00CE1271">
      <w:pPr>
        <w:spacing w:before="0"/>
        <w:jc w:val="center"/>
        <w:rPr>
          <w:ins w:id="996" w:author="Hein Monika" w:date="2025-08-01T11:55:00Z"/>
          <w:b/>
          <w:color w:val="002060"/>
          <w:sz w:val="20"/>
          <w:szCs w:val="20"/>
        </w:rPr>
      </w:pPr>
    </w:p>
    <w:p w14:paraId="3398A322" w14:textId="77777777" w:rsidR="00CE1271" w:rsidRDefault="00CE1271" w:rsidP="00CE1271">
      <w:pPr>
        <w:spacing w:before="0"/>
        <w:jc w:val="center"/>
        <w:rPr>
          <w:ins w:id="997" w:author="Hein Monika" w:date="2025-08-01T11:55:00Z"/>
          <w:b/>
          <w:color w:val="002060"/>
          <w:sz w:val="20"/>
          <w:szCs w:val="20"/>
        </w:rPr>
      </w:pPr>
    </w:p>
    <w:p w14:paraId="01B71D22" w14:textId="77777777" w:rsidR="00CE1271" w:rsidRDefault="00CE1271" w:rsidP="00CE1271">
      <w:pPr>
        <w:spacing w:before="0"/>
        <w:jc w:val="center"/>
        <w:rPr>
          <w:ins w:id="998" w:author="Hein Monika" w:date="2025-08-01T11:55:00Z"/>
          <w:b/>
          <w:color w:val="002060"/>
          <w:sz w:val="20"/>
          <w:szCs w:val="20"/>
        </w:rPr>
      </w:pPr>
    </w:p>
    <w:p w14:paraId="68E5434B" w14:textId="77777777" w:rsidR="00CE1271" w:rsidRDefault="00CE1271" w:rsidP="00CE1271">
      <w:pPr>
        <w:spacing w:before="0"/>
        <w:jc w:val="center"/>
        <w:rPr>
          <w:ins w:id="999" w:author="Hein Monika" w:date="2025-08-01T11:55:00Z"/>
          <w:b/>
          <w:color w:val="002060"/>
          <w:sz w:val="20"/>
          <w:szCs w:val="20"/>
        </w:rPr>
      </w:pPr>
    </w:p>
    <w:p w14:paraId="3E5378F4" w14:textId="77777777" w:rsidR="00CE1271" w:rsidRDefault="00CE1271" w:rsidP="00CE1271">
      <w:pPr>
        <w:spacing w:before="0"/>
        <w:jc w:val="center"/>
        <w:rPr>
          <w:ins w:id="1000" w:author="Hein Monika" w:date="2025-08-01T11:55:00Z"/>
          <w:b/>
          <w:color w:val="002060"/>
          <w:sz w:val="20"/>
          <w:szCs w:val="20"/>
        </w:rPr>
      </w:pPr>
    </w:p>
    <w:p w14:paraId="2353F7EB" w14:textId="77777777" w:rsidR="00CE1271" w:rsidRPr="005225E8" w:rsidRDefault="00CE1271" w:rsidP="00CE1271">
      <w:pPr>
        <w:spacing w:before="0"/>
        <w:jc w:val="center"/>
        <w:rPr>
          <w:ins w:id="1001" w:author="Hein Monika" w:date="2025-08-01T11:55:00Z"/>
          <w:b/>
          <w:sz w:val="20"/>
          <w:szCs w:val="20"/>
        </w:rPr>
      </w:pPr>
      <w:ins w:id="1002" w:author="Hein Monika" w:date="2025-08-01T11:55:00Z">
        <w:r w:rsidRPr="005225E8">
          <w:rPr>
            <w:sz w:val="20"/>
            <w:szCs w:val="20"/>
          </w:rPr>
          <w:t>Zamówienia w zakresie inwestycji o szacowanej wartości przekraczającej</w:t>
        </w:r>
        <w:r w:rsidRPr="005225E8">
          <w:rPr>
            <w:b/>
            <w:sz w:val="20"/>
            <w:szCs w:val="20"/>
          </w:rPr>
          <w:t xml:space="preserve"> </w:t>
        </w:r>
        <w:r w:rsidRPr="005225E8">
          <w:rPr>
            <w:b/>
            <w:sz w:val="20"/>
            <w:szCs w:val="20"/>
          </w:rPr>
          <w:br/>
          <w:t>500 tys. zł do 2,5 mln zł (netto)</w:t>
        </w:r>
      </w:ins>
    </w:p>
    <w:p w14:paraId="675AAC97" w14:textId="77777777" w:rsidR="00CE1271" w:rsidRPr="006E5086" w:rsidRDefault="00CE1271" w:rsidP="00CE1271">
      <w:pPr>
        <w:spacing w:before="0" w:after="120"/>
        <w:rPr>
          <w:ins w:id="1003" w:author="Hein Monika" w:date="2025-08-01T11:55:00Z"/>
          <w:b/>
          <w:sz w:val="20"/>
          <w:szCs w:val="20"/>
        </w:rPr>
      </w:pPr>
    </w:p>
    <w:p w14:paraId="1C9BFBDE" w14:textId="77777777" w:rsidR="00CE1271" w:rsidRPr="006E5086" w:rsidRDefault="00CE1271" w:rsidP="00CE1271">
      <w:pPr>
        <w:pStyle w:val="Akapitzlist"/>
        <w:numPr>
          <w:ilvl w:val="0"/>
          <w:numId w:val="64"/>
        </w:numPr>
        <w:suppressAutoHyphens/>
        <w:autoSpaceDN w:val="0"/>
        <w:spacing w:before="0" w:after="120"/>
        <w:contextualSpacing w:val="0"/>
        <w:textAlignment w:val="baseline"/>
        <w:rPr>
          <w:ins w:id="1004" w:author="Hein Monika" w:date="2025-08-01T11:55:00Z"/>
          <w:sz w:val="20"/>
          <w:szCs w:val="20"/>
        </w:rPr>
      </w:pPr>
      <w:ins w:id="1005" w:author="Hein Monika" w:date="2025-08-01T11:55:00Z">
        <w:r w:rsidRPr="006E5086">
          <w:rPr>
            <w:sz w:val="20"/>
            <w:szCs w:val="20"/>
          </w:rPr>
          <w:t>WYKONAWCA w ramach CENY KONTRAKTOWEJ zobowiązany jest, z zastrzeżeniem pkt. 4,  do zawarcia i zapewnienia ciągłości ochrony w okresie real</w:t>
        </w:r>
        <w:r>
          <w:rPr>
            <w:sz w:val="20"/>
            <w:szCs w:val="20"/>
          </w:rPr>
          <w:t xml:space="preserve">izacji UMOWY następujących umów </w:t>
        </w:r>
        <w:r w:rsidRPr="006E5086">
          <w:rPr>
            <w:sz w:val="20"/>
            <w:szCs w:val="20"/>
          </w:rPr>
          <w:t xml:space="preserve">ubezpieczeń: </w:t>
        </w:r>
      </w:ins>
    </w:p>
    <w:p w14:paraId="271A336A" w14:textId="77777777" w:rsidR="00CE1271" w:rsidRPr="00E4409F" w:rsidRDefault="00CE1271" w:rsidP="00CE1271">
      <w:pPr>
        <w:pStyle w:val="Akapitzlist"/>
        <w:numPr>
          <w:ilvl w:val="1"/>
          <w:numId w:val="64"/>
        </w:numPr>
        <w:suppressAutoHyphens/>
        <w:autoSpaceDN w:val="0"/>
        <w:spacing w:before="0" w:after="120"/>
        <w:ind w:left="851" w:hanging="425"/>
        <w:contextualSpacing w:val="0"/>
        <w:textAlignment w:val="baseline"/>
        <w:rPr>
          <w:ins w:id="1006" w:author="Hein Monika" w:date="2025-08-01T11:55:00Z"/>
          <w:b/>
          <w:sz w:val="20"/>
          <w:szCs w:val="20"/>
        </w:rPr>
      </w:pPr>
      <w:ins w:id="1007" w:author="Hein Monika" w:date="2025-08-01T11:55:00Z">
        <w:r w:rsidRPr="00E4409F">
          <w:rPr>
            <w:b/>
            <w:sz w:val="20"/>
            <w:szCs w:val="20"/>
          </w:rPr>
          <w:t>ubezpieczenia odpowiedzialności cywilnej z tytułu prowadzenia działalności gospodarc</w:t>
        </w:r>
        <w:r>
          <w:rPr>
            <w:b/>
            <w:sz w:val="20"/>
            <w:szCs w:val="20"/>
          </w:rPr>
          <w:t>zej lub posiadanego mienia (OC).</w:t>
        </w:r>
      </w:ins>
    </w:p>
    <w:p w14:paraId="33333317" w14:textId="77777777" w:rsidR="00CE1271" w:rsidRPr="006E5086" w:rsidRDefault="00CE1271" w:rsidP="00CE1271">
      <w:pPr>
        <w:spacing w:after="120"/>
        <w:ind w:left="426"/>
        <w:rPr>
          <w:ins w:id="1008" w:author="Hein Monika" w:date="2025-08-01T11:55:00Z"/>
          <w:sz w:val="20"/>
          <w:szCs w:val="20"/>
        </w:rPr>
      </w:pPr>
      <w:ins w:id="1009" w:author="Hein Monika" w:date="2025-08-01T11:55:00Z">
        <w:r w:rsidRPr="006E5086">
          <w:rPr>
            <w:sz w:val="20"/>
            <w:szCs w:val="20"/>
          </w:rPr>
          <w:t>W przypadku zawarcia UMOWY przez KONSORCJUM [wykonawców] wymóg dotyczący zawarcia powyższych ubezpieczeń będzie uznany za spełniony poprzez:</w:t>
        </w:r>
      </w:ins>
    </w:p>
    <w:p w14:paraId="4E3BBB11" w14:textId="77777777" w:rsidR="00CE1271" w:rsidRPr="006E5086" w:rsidRDefault="00CE1271" w:rsidP="00CE1271">
      <w:pPr>
        <w:pStyle w:val="Akapitzlist"/>
        <w:numPr>
          <w:ilvl w:val="0"/>
          <w:numId w:val="67"/>
        </w:numPr>
        <w:suppressAutoHyphens/>
        <w:autoSpaceDN w:val="0"/>
        <w:spacing w:after="120"/>
        <w:contextualSpacing w:val="0"/>
        <w:textAlignment w:val="baseline"/>
        <w:rPr>
          <w:ins w:id="1010" w:author="Hein Monika" w:date="2025-08-01T11:55:00Z"/>
          <w:sz w:val="20"/>
          <w:szCs w:val="20"/>
        </w:rPr>
      </w:pPr>
      <w:ins w:id="1011" w:author="Hein Monika" w:date="2025-08-01T11:55:00Z">
        <w:r w:rsidRPr="006E5086">
          <w:rPr>
            <w:sz w:val="20"/>
            <w:szCs w:val="20"/>
          </w:rPr>
          <w:t>zawarcie jednej umowy ubezpieczenia przez KONSORCJUM, w ramach której ochrona ubezpieczeniowa uwzględniać będzie odpowiedzialność każdego członka KONSORCJUM (współubezpieczeni);</w:t>
        </w:r>
      </w:ins>
    </w:p>
    <w:p w14:paraId="6484607A" w14:textId="77777777" w:rsidR="00CE1271" w:rsidRPr="006E5086" w:rsidRDefault="00CE1271" w:rsidP="00CE1271">
      <w:pPr>
        <w:pStyle w:val="Akapitzlist"/>
        <w:numPr>
          <w:ilvl w:val="0"/>
          <w:numId w:val="67"/>
        </w:numPr>
        <w:suppressAutoHyphens/>
        <w:autoSpaceDN w:val="0"/>
        <w:spacing w:after="120"/>
        <w:contextualSpacing w:val="0"/>
        <w:textAlignment w:val="baseline"/>
        <w:rPr>
          <w:ins w:id="1012" w:author="Hein Monika" w:date="2025-08-01T11:55:00Z"/>
          <w:sz w:val="20"/>
          <w:szCs w:val="20"/>
        </w:rPr>
      </w:pPr>
      <w:ins w:id="1013" w:author="Hein Monika" w:date="2025-08-01T11:55:00Z">
        <w:r w:rsidRPr="006E5086">
          <w:rPr>
            <w:sz w:val="20"/>
            <w:szCs w:val="20"/>
          </w:rPr>
          <w:t xml:space="preserve">przedstawienie przez każdego członka KONSORCJUM umowy ubezpieczenia z zakresem ochrony odpowiadającym czynnościom realizowanym przez dany podmiot w ramach UMOWY, spełniającej wszystkie wymogi określone poniżej. </w:t>
        </w:r>
      </w:ins>
    </w:p>
    <w:p w14:paraId="45761857" w14:textId="77777777" w:rsidR="00CE1271" w:rsidRPr="006E5086" w:rsidRDefault="00CE1271" w:rsidP="00CE1271">
      <w:pPr>
        <w:pStyle w:val="Akapitzlist"/>
        <w:numPr>
          <w:ilvl w:val="0"/>
          <w:numId w:val="64"/>
        </w:numPr>
        <w:suppressAutoHyphens/>
        <w:autoSpaceDN w:val="0"/>
        <w:spacing w:after="120"/>
        <w:contextualSpacing w:val="0"/>
        <w:textAlignment w:val="baseline"/>
        <w:rPr>
          <w:ins w:id="1014" w:author="Hein Monika" w:date="2025-08-01T11:55:00Z"/>
          <w:sz w:val="20"/>
          <w:szCs w:val="20"/>
        </w:rPr>
      </w:pPr>
      <w:ins w:id="1015" w:author="Hein Monika" w:date="2025-08-01T11:55:00Z">
        <w:r w:rsidRPr="006E5086">
          <w:rPr>
            <w:b/>
            <w:sz w:val="20"/>
            <w:szCs w:val="20"/>
          </w:rPr>
          <w:t xml:space="preserve">Ubezpieczenie odpowiedzialności cywilnej z tytułu prowadzenia działalności gospodarczej (OC) </w:t>
        </w:r>
        <w:r w:rsidRPr="006E5086">
          <w:rPr>
            <w:sz w:val="20"/>
            <w:szCs w:val="20"/>
          </w:rPr>
          <w:t>zostanie</w:t>
        </w:r>
        <w:r w:rsidRPr="006E5086">
          <w:rPr>
            <w:b/>
            <w:sz w:val="20"/>
            <w:szCs w:val="20"/>
          </w:rPr>
          <w:t xml:space="preserve"> </w:t>
        </w:r>
        <w:r w:rsidRPr="006E5086">
          <w:rPr>
            <w:sz w:val="20"/>
            <w:szCs w:val="20"/>
          </w:rPr>
          <w:t xml:space="preserve">zawarte i utrzymane w mocy przez cały okres związania UMOWĄ, </w:t>
        </w:r>
        <w:r>
          <w:rPr>
            <w:sz w:val="20"/>
            <w:szCs w:val="20"/>
          </w:rPr>
          <w:br/>
        </w:r>
        <w:r w:rsidRPr="006E5086">
          <w:rPr>
            <w:sz w:val="20"/>
            <w:szCs w:val="20"/>
          </w:rPr>
          <w:t>z</w:t>
        </w:r>
        <w:r>
          <w:rPr>
            <w:sz w:val="20"/>
            <w:szCs w:val="20"/>
          </w:rPr>
          <w:t xml:space="preserve"> sumą gwarancyjną w wysokości  500 </w:t>
        </w:r>
        <w:r w:rsidRPr="006E5086">
          <w:rPr>
            <w:sz w:val="20"/>
            <w:szCs w:val="20"/>
          </w:rPr>
          <w:t>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w:t>
        </w:r>
        <w:proofErr w:type="spellStart"/>
        <w:r w:rsidRPr="006E5086">
          <w:rPr>
            <w:sz w:val="20"/>
            <w:szCs w:val="20"/>
          </w:rPr>
          <w:t>damnum</w:t>
        </w:r>
        <w:proofErr w:type="spellEnd"/>
        <w:r w:rsidRPr="006E5086">
          <w:rPr>
            <w:sz w:val="20"/>
            <w:szCs w:val="20"/>
          </w:rPr>
          <w:t xml:space="preserve"> </w:t>
        </w:r>
        <w:proofErr w:type="spellStart"/>
        <w:r w:rsidRPr="006E5086">
          <w:rPr>
            <w:sz w:val="20"/>
            <w:szCs w:val="20"/>
          </w:rPr>
          <w:t>emergens</w:t>
        </w:r>
        <w:proofErr w:type="spellEnd"/>
        <w:r w:rsidRPr="006E5086">
          <w:rPr>
            <w:sz w:val="20"/>
            <w:szCs w:val="20"/>
          </w:rPr>
          <w:t>), jak i utraconych korzyści (</w:t>
        </w:r>
        <w:proofErr w:type="spellStart"/>
        <w:r w:rsidRPr="006E5086">
          <w:rPr>
            <w:sz w:val="20"/>
            <w:szCs w:val="20"/>
          </w:rPr>
          <w:t>lucrum</w:t>
        </w:r>
        <w:proofErr w:type="spellEnd"/>
        <w:r w:rsidRPr="006E5086">
          <w:rPr>
            <w:sz w:val="20"/>
            <w:szCs w:val="20"/>
          </w:rPr>
          <w:t xml:space="preserve"> </w:t>
        </w:r>
        <w:proofErr w:type="spellStart"/>
        <w:r w:rsidRPr="006E5086">
          <w:rPr>
            <w:sz w:val="20"/>
            <w:szCs w:val="20"/>
          </w:rPr>
          <w:t>cessans</w:t>
        </w:r>
        <w:proofErr w:type="spellEnd"/>
        <w:r w:rsidRPr="006E5086">
          <w:rPr>
            <w:sz w:val="20"/>
            <w:szCs w:val="20"/>
          </w:rPr>
          <w:t xml:space="preserve">), powstałe w okresie ubezpieczenia. Ochrona ubezpieczeniowa w ramach ubezpieczenia OC będzie dodatkowo obejmować: </w:t>
        </w:r>
      </w:ins>
    </w:p>
    <w:p w14:paraId="5E908A49"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16" w:author="Hein Monika" w:date="2025-08-01T11:55:00Z"/>
          <w:sz w:val="20"/>
          <w:szCs w:val="20"/>
        </w:rPr>
      </w:pPr>
      <w:ins w:id="1017" w:author="Hein Monika" w:date="2025-08-01T11:55:00Z">
        <w:r w:rsidRPr="006E5086">
          <w:rPr>
            <w:sz w:val="20"/>
            <w:szCs w:val="20"/>
          </w:rPr>
          <w:t xml:space="preserve">szkody wyrządzone rażącym niedbalstwem; </w:t>
        </w:r>
      </w:ins>
    </w:p>
    <w:p w14:paraId="6A15F3B3"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18" w:author="Hein Monika" w:date="2025-08-01T11:55:00Z"/>
          <w:sz w:val="20"/>
          <w:szCs w:val="20"/>
        </w:rPr>
      </w:pPr>
      <w:ins w:id="1019" w:author="Hein Monika" w:date="2025-08-01T11:55:00Z">
        <w:r w:rsidRPr="006E5086">
          <w:rPr>
            <w:sz w:val="20"/>
            <w:szCs w:val="20"/>
          </w:rPr>
          <w:t>szkody wyrządzone przez podwykonawców w przypadku, gdy w związku z realizacją PRZEDMIOTU UMOWY będą wykorzystywani podwykonawcy;</w:t>
        </w:r>
      </w:ins>
    </w:p>
    <w:p w14:paraId="67330A6B"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20" w:author="Hein Monika" w:date="2025-08-01T11:55:00Z"/>
          <w:sz w:val="20"/>
          <w:szCs w:val="20"/>
        </w:rPr>
      </w:pPr>
      <w:ins w:id="1021" w:author="Hein Monika" w:date="2025-08-01T11:55:00Z">
        <w:r w:rsidRPr="006E5086">
          <w:rPr>
            <w:sz w:val="20"/>
            <w:szCs w:val="20"/>
          </w:rPr>
          <w:t>szkody nie będące następstwem szkód osobowych, ani szkód rzeczowych (tzw. czyste straty finansowe) z limitem odpowiedzialności min. 100</w:t>
        </w:r>
        <w:r>
          <w:rPr>
            <w:sz w:val="20"/>
            <w:szCs w:val="20"/>
          </w:rPr>
          <w:t> </w:t>
        </w:r>
        <w:r w:rsidRPr="006E5086">
          <w:rPr>
            <w:sz w:val="20"/>
            <w:szCs w:val="20"/>
          </w:rPr>
          <w:t>000</w:t>
        </w:r>
        <w:r>
          <w:rPr>
            <w:sz w:val="20"/>
            <w:szCs w:val="20"/>
          </w:rPr>
          <w:t>,00</w:t>
        </w:r>
        <w:r w:rsidRPr="006E5086">
          <w:rPr>
            <w:sz w:val="20"/>
            <w:szCs w:val="20"/>
          </w:rPr>
          <w:t xml:space="preserve"> zł;</w:t>
        </w:r>
      </w:ins>
    </w:p>
    <w:p w14:paraId="2C239665"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22" w:author="Hein Monika" w:date="2025-08-01T11:55:00Z"/>
          <w:sz w:val="20"/>
          <w:szCs w:val="20"/>
        </w:rPr>
      </w:pPr>
      <w:ins w:id="1023" w:author="Hein Monika" w:date="2025-08-01T11:55:00Z">
        <w:r w:rsidRPr="006E5086">
          <w:rPr>
            <w:sz w:val="20"/>
            <w:szCs w:val="20"/>
          </w:rPr>
          <w:t>szkody powstałe po przekazaniu przedmiotu pracy lub usługi w użytkowanie odbiorcy (</w:t>
        </w:r>
        <w:proofErr w:type="spellStart"/>
        <w:r w:rsidRPr="006E5086">
          <w:rPr>
            <w:sz w:val="20"/>
            <w:szCs w:val="20"/>
          </w:rPr>
          <w:t>completed</w:t>
        </w:r>
        <w:proofErr w:type="spellEnd"/>
        <w:r w:rsidRPr="006E5086">
          <w:rPr>
            <w:sz w:val="20"/>
            <w:szCs w:val="20"/>
          </w:rPr>
          <w:t xml:space="preserve"> </w:t>
        </w:r>
        <w:proofErr w:type="spellStart"/>
        <w:r w:rsidRPr="006E5086">
          <w:rPr>
            <w:sz w:val="20"/>
            <w:szCs w:val="20"/>
          </w:rPr>
          <w:t>operations</w:t>
        </w:r>
        <w:proofErr w:type="spellEnd"/>
        <w:r w:rsidRPr="006E5086">
          <w:rPr>
            <w:sz w:val="20"/>
            <w:szCs w:val="20"/>
          </w:rPr>
          <w:t xml:space="preserve">); </w:t>
        </w:r>
      </w:ins>
    </w:p>
    <w:p w14:paraId="6C4D6D44"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24" w:author="Hein Monika" w:date="2025-08-01T11:55:00Z"/>
          <w:sz w:val="20"/>
          <w:szCs w:val="20"/>
        </w:rPr>
      </w:pPr>
      <w:ins w:id="1025" w:author="Hein Monika" w:date="2025-08-01T11:55:00Z">
        <w:r w:rsidRPr="006E5086">
          <w:rPr>
            <w:sz w:val="20"/>
            <w:szCs w:val="20"/>
          </w:rPr>
          <w:t>szkody spowodowane wibracją, osunięciem lub zapadaniem się ziemi, z limitem odpowiedzialności min. 100</w:t>
        </w:r>
        <w:r>
          <w:rPr>
            <w:sz w:val="20"/>
            <w:szCs w:val="20"/>
          </w:rPr>
          <w:t> </w:t>
        </w:r>
        <w:r w:rsidRPr="006E5086">
          <w:rPr>
            <w:sz w:val="20"/>
            <w:szCs w:val="20"/>
          </w:rPr>
          <w:t>000</w:t>
        </w:r>
        <w:r>
          <w:rPr>
            <w:sz w:val="20"/>
            <w:szCs w:val="20"/>
          </w:rPr>
          <w:t>,00</w:t>
        </w:r>
        <w:r w:rsidRPr="006E5086">
          <w:rPr>
            <w:sz w:val="20"/>
            <w:szCs w:val="20"/>
          </w:rPr>
          <w:t xml:space="preserve"> zł, w przypadku, gdy w związku z realizacją PRZEDMIOTU UMOWY wystąpi omawiane ryzyko; </w:t>
        </w:r>
      </w:ins>
    </w:p>
    <w:p w14:paraId="7165BBF7"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26" w:author="Hein Monika" w:date="2025-08-01T11:55:00Z"/>
          <w:sz w:val="20"/>
          <w:szCs w:val="20"/>
        </w:rPr>
      </w:pPr>
      <w:ins w:id="1027" w:author="Hein Monika" w:date="2025-08-01T11:55:00Z">
        <w:r w:rsidRPr="006E5086">
          <w:rPr>
            <w:sz w:val="20"/>
            <w:szCs w:val="20"/>
          </w:rPr>
          <w:t>szkody powstałe w instalacjach podziemnych – w przypadku gdy w związku z realizacją PRZEDMIOTU UMOWY wystąpi omawiane ryzyko;</w:t>
        </w:r>
      </w:ins>
    </w:p>
    <w:p w14:paraId="66E8F315"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28" w:author="Hein Monika" w:date="2025-08-01T11:55:00Z"/>
          <w:sz w:val="20"/>
          <w:szCs w:val="20"/>
        </w:rPr>
      </w:pPr>
      <w:ins w:id="1029" w:author="Hein Monika" w:date="2025-08-01T11:55:00Z">
        <w:r w:rsidRPr="006E5086">
          <w:rPr>
            <w:sz w:val="20"/>
            <w:szCs w:val="20"/>
          </w:rPr>
          <w:t xml:space="preserve">szkody powstałe w mieniu powierzonym lub przekazanym, będącym w pieczy lub pod nadzorem – o ile mienie to będzie wykorzystywane do realizacji PRZEDMIOTU UMOWY, </w:t>
        </w:r>
        <w:r>
          <w:rPr>
            <w:sz w:val="20"/>
            <w:szCs w:val="20"/>
          </w:rPr>
          <w:br/>
        </w:r>
        <w:r w:rsidRPr="006E5086">
          <w:rPr>
            <w:sz w:val="20"/>
            <w:szCs w:val="20"/>
          </w:rPr>
          <w:t xml:space="preserve">z możliwością zastosowania </w:t>
        </w:r>
        <w:proofErr w:type="spellStart"/>
        <w:r w:rsidRPr="006E5086">
          <w:rPr>
            <w:sz w:val="20"/>
            <w:szCs w:val="20"/>
          </w:rPr>
          <w:t>sublimitu</w:t>
        </w:r>
        <w:proofErr w:type="spellEnd"/>
        <w:r w:rsidRPr="006E5086">
          <w:rPr>
            <w:sz w:val="20"/>
            <w:szCs w:val="20"/>
          </w:rPr>
          <w:t xml:space="preserve"> w wysokości dostosowanej do wartości powierzonego mienia;</w:t>
        </w:r>
      </w:ins>
    </w:p>
    <w:p w14:paraId="11C24C51"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30" w:author="Hein Monika" w:date="2025-08-01T11:55:00Z"/>
          <w:sz w:val="20"/>
          <w:szCs w:val="20"/>
        </w:rPr>
      </w:pPr>
      <w:ins w:id="1031" w:author="Hein Monika" w:date="2025-08-01T11:55:00Z">
        <w:r w:rsidRPr="006E5086">
          <w:rPr>
            <w:sz w:val="20"/>
            <w:szCs w:val="20"/>
          </w:rPr>
          <w:t xml:space="preserve">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w:t>
        </w:r>
        <w:r w:rsidRPr="006E5086">
          <w:rPr>
            <w:sz w:val="20"/>
            <w:szCs w:val="20"/>
          </w:rPr>
          <w:lastRenderedPageBreak/>
          <w:t xml:space="preserve">zastosowania </w:t>
        </w:r>
        <w:proofErr w:type="spellStart"/>
        <w:r w:rsidRPr="006E5086">
          <w:rPr>
            <w:sz w:val="20"/>
            <w:szCs w:val="20"/>
          </w:rPr>
          <w:t>sublimitu</w:t>
        </w:r>
        <w:proofErr w:type="spellEnd"/>
        <w:r w:rsidRPr="006E5086">
          <w:rPr>
            <w:sz w:val="20"/>
            <w:szCs w:val="20"/>
          </w:rPr>
          <w:t xml:space="preserve"> w wysokości dostosowanej do wartości mienia stanowiącego przedmiot usługi;</w:t>
        </w:r>
      </w:ins>
    </w:p>
    <w:p w14:paraId="65F6712D"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32" w:author="Hein Monika" w:date="2025-08-01T11:55:00Z"/>
          <w:sz w:val="20"/>
          <w:szCs w:val="20"/>
        </w:rPr>
      </w:pPr>
      <w:ins w:id="1033" w:author="Hein Monika" w:date="2025-08-01T11:55:00Z">
        <w:r w:rsidRPr="006E5086">
          <w:rPr>
            <w:sz w:val="20"/>
            <w:szCs w:val="20"/>
          </w:rPr>
          <w:t xml:space="preserve">szkody wyrządzone przez prace wyburzeniowe, rozbiórkowe lub w związku z użyciem młotów pneumatycznych, hydraulicznych, kafarów – w przypadku gdy w związku z realizacją PRZEDMIOTU UMOWY wystąpi omawiane ryzyko; </w:t>
        </w:r>
      </w:ins>
    </w:p>
    <w:p w14:paraId="3A60BC91"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34" w:author="Hein Monika" w:date="2025-08-01T11:55:00Z"/>
          <w:sz w:val="20"/>
          <w:szCs w:val="20"/>
        </w:rPr>
      </w:pPr>
      <w:ins w:id="1035" w:author="Hein Monika" w:date="2025-08-01T11:55:00Z">
        <w:r w:rsidRPr="006E5086">
          <w:rPr>
            <w:sz w:val="20"/>
            <w:szCs w:val="20"/>
          </w:rPr>
          <w:t>szkody wyrządzone przez pojazdy mechaniczne nie podlegające obowiązkowemu ubezpieczeniu OC – w przypadku gdy w związku z realizacją PRZEDMIOTU UMOWY wystąpi omawiane ryzyko;</w:t>
        </w:r>
      </w:ins>
    </w:p>
    <w:p w14:paraId="2C2ECBC3"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36" w:author="Hein Monika" w:date="2025-08-01T11:55:00Z"/>
          <w:sz w:val="20"/>
          <w:szCs w:val="20"/>
        </w:rPr>
      </w:pPr>
      <w:ins w:id="1037" w:author="Hein Monika" w:date="2025-08-01T11:55:00Z">
        <w:r w:rsidRPr="006E5086">
          <w:rPr>
            <w:sz w:val="20"/>
            <w:szCs w:val="20"/>
          </w:rPr>
          <w:t xml:space="preserve">szkody wyrządzone podczas prac ładunkowych; </w:t>
        </w:r>
      </w:ins>
    </w:p>
    <w:p w14:paraId="1A4BBD73"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38" w:author="Hein Monika" w:date="2025-08-01T11:55:00Z"/>
          <w:sz w:val="20"/>
          <w:szCs w:val="20"/>
        </w:rPr>
      </w:pPr>
      <w:ins w:id="1039" w:author="Hein Monika" w:date="2025-08-01T11:55:00Z">
        <w:r w:rsidRPr="006E5086">
          <w:rPr>
            <w:sz w:val="20"/>
            <w:szCs w:val="20"/>
          </w:rPr>
          <w:t>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100</w:t>
        </w:r>
        <w:r>
          <w:rPr>
            <w:sz w:val="20"/>
            <w:szCs w:val="20"/>
          </w:rPr>
          <w:t> </w:t>
        </w:r>
        <w:r w:rsidRPr="006E5086">
          <w:rPr>
            <w:sz w:val="20"/>
            <w:szCs w:val="20"/>
          </w:rPr>
          <w:t>000</w:t>
        </w:r>
        <w:r>
          <w:rPr>
            <w:sz w:val="20"/>
            <w:szCs w:val="20"/>
          </w:rPr>
          <w:t>,00</w:t>
        </w:r>
        <w:r w:rsidRPr="006E5086">
          <w:rPr>
            <w:sz w:val="20"/>
            <w:szCs w:val="20"/>
          </w:rPr>
          <w:t xml:space="preserve"> zł; </w:t>
        </w:r>
      </w:ins>
    </w:p>
    <w:p w14:paraId="66AFB4CC" w14:textId="77777777" w:rsidR="00CE1271" w:rsidRPr="006E5086" w:rsidRDefault="00CE1271" w:rsidP="00CE1271">
      <w:pPr>
        <w:pStyle w:val="Akapitzlist"/>
        <w:numPr>
          <w:ilvl w:val="1"/>
          <w:numId w:val="64"/>
        </w:numPr>
        <w:suppressAutoHyphens/>
        <w:autoSpaceDN w:val="0"/>
        <w:spacing w:after="120"/>
        <w:ind w:left="993" w:hanging="567"/>
        <w:contextualSpacing w:val="0"/>
        <w:textAlignment w:val="baseline"/>
        <w:rPr>
          <w:ins w:id="1040" w:author="Hein Monika" w:date="2025-08-01T11:55:00Z"/>
          <w:sz w:val="20"/>
          <w:szCs w:val="20"/>
        </w:rPr>
      </w:pPr>
      <w:ins w:id="1041" w:author="Hein Monika" w:date="2025-08-01T11:55:00Z">
        <w:r w:rsidRPr="006E5086">
          <w:rPr>
            <w:sz w:val="20"/>
            <w:szCs w:val="20"/>
          </w:rPr>
          <w:t>Franszyza lub udział własny będą ustalone na rozsądnym poziomie rynkowym, w wysokości nieprzekraczającej 2</w:t>
        </w:r>
        <w:r>
          <w:rPr>
            <w:sz w:val="20"/>
            <w:szCs w:val="20"/>
          </w:rPr>
          <w:t> </w:t>
        </w:r>
        <w:r w:rsidRPr="006E5086">
          <w:rPr>
            <w:sz w:val="20"/>
            <w:szCs w:val="20"/>
          </w:rPr>
          <w:t>000</w:t>
        </w:r>
        <w:r>
          <w:rPr>
            <w:sz w:val="20"/>
            <w:szCs w:val="20"/>
          </w:rPr>
          <w:t>,00</w:t>
        </w:r>
        <w:r w:rsidRPr="006E5086">
          <w:rPr>
            <w:sz w:val="20"/>
            <w:szCs w:val="20"/>
          </w:rPr>
          <w:t xml:space="preserve"> zł dla szkód rzeczowych, 10% odszkodowania, nie mniej niż </w:t>
        </w:r>
        <w:r>
          <w:rPr>
            <w:sz w:val="20"/>
            <w:szCs w:val="20"/>
          </w:rPr>
          <w:br/>
        </w:r>
        <w:r w:rsidRPr="006E5086">
          <w:rPr>
            <w:sz w:val="20"/>
            <w:szCs w:val="20"/>
          </w:rPr>
          <w:t>2</w:t>
        </w:r>
        <w:r>
          <w:rPr>
            <w:sz w:val="20"/>
            <w:szCs w:val="20"/>
          </w:rPr>
          <w:t> </w:t>
        </w:r>
        <w:r w:rsidRPr="006E5086">
          <w:rPr>
            <w:sz w:val="20"/>
            <w:szCs w:val="20"/>
          </w:rPr>
          <w:t>000</w:t>
        </w:r>
        <w:r>
          <w:rPr>
            <w:sz w:val="20"/>
            <w:szCs w:val="20"/>
          </w:rPr>
          <w:t>,00</w:t>
        </w:r>
        <w:r w:rsidRPr="006E5086">
          <w:rPr>
            <w:sz w:val="20"/>
            <w:szCs w:val="20"/>
          </w:rPr>
          <w:t xml:space="preserve"> zł dla czystych strat finansowych, z zastrzeżeniem braku franszyzy i udziałów własnych w odniesieniu do szkód osobowych. </w:t>
        </w:r>
      </w:ins>
    </w:p>
    <w:p w14:paraId="7DB7F602" w14:textId="77777777" w:rsidR="00CE1271" w:rsidRPr="006E5086" w:rsidRDefault="00CE1271" w:rsidP="00CE1271">
      <w:pPr>
        <w:pStyle w:val="Akapitzlist"/>
        <w:numPr>
          <w:ilvl w:val="0"/>
          <w:numId w:val="64"/>
        </w:numPr>
        <w:contextualSpacing w:val="0"/>
        <w:rPr>
          <w:ins w:id="1042" w:author="Hein Monika" w:date="2025-08-01T11:55:00Z"/>
          <w:sz w:val="20"/>
          <w:szCs w:val="20"/>
        </w:rPr>
      </w:pPr>
      <w:ins w:id="1043" w:author="Hein Monika" w:date="2025-08-01T11:55:00Z">
        <w:r w:rsidRPr="006E5086">
          <w:rPr>
            <w:sz w:val="20"/>
            <w:szCs w:val="20"/>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ins>
    </w:p>
    <w:p w14:paraId="1565AD41" w14:textId="77777777" w:rsidR="00CE1271" w:rsidRPr="006E5086" w:rsidRDefault="00CE1271" w:rsidP="00CE1271">
      <w:pPr>
        <w:pStyle w:val="Akapitzlist"/>
        <w:numPr>
          <w:ilvl w:val="0"/>
          <w:numId w:val="64"/>
        </w:numPr>
        <w:contextualSpacing w:val="0"/>
        <w:rPr>
          <w:ins w:id="1044" w:author="Hein Monika" w:date="2025-08-01T11:55:00Z"/>
          <w:sz w:val="20"/>
          <w:szCs w:val="20"/>
        </w:rPr>
      </w:pPr>
      <w:ins w:id="1045" w:author="Hein Monika" w:date="2025-08-01T11:55:00Z">
        <w:r w:rsidRPr="006E5086">
          <w:rPr>
            <w:sz w:val="20"/>
            <w:szCs w:val="20"/>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ins>
    </w:p>
    <w:p w14:paraId="78B45A45" w14:textId="77777777" w:rsidR="00CE1271" w:rsidRPr="006E5086" w:rsidRDefault="00CE1271" w:rsidP="00CE1271">
      <w:pPr>
        <w:pStyle w:val="Akapitzlist"/>
        <w:numPr>
          <w:ilvl w:val="1"/>
          <w:numId w:val="65"/>
        </w:numPr>
        <w:ind w:left="851" w:hanging="425"/>
        <w:contextualSpacing w:val="0"/>
        <w:rPr>
          <w:ins w:id="1046" w:author="Hein Monika" w:date="2025-08-01T11:55:00Z"/>
          <w:sz w:val="20"/>
          <w:szCs w:val="20"/>
        </w:rPr>
      </w:pPr>
      <w:ins w:id="1047" w:author="Hein Monika" w:date="2025-08-01T11:55:00Z">
        <w:r w:rsidRPr="006E5086">
          <w:rPr>
            <w:sz w:val="20"/>
            <w:szCs w:val="20"/>
          </w:rPr>
          <w:t>uzyskać ubezpieczenie na koszt WYKONAWCY, a roszczenie o zwrot wydatków poniesionych na ubezpieczenie WYKONAWCY potrącić z WYNAGRODZENIA lub zaspokoić z ZABEZPIECZENIA lub</w:t>
        </w:r>
      </w:ins>
    </w:p>
    <w:p w14:paraId="39F80A18" w14:textId="77777777" w:rsidR="00CE1271" w:rsidRPr="006E5086" w:rsidRDefault="00CE1271" w:rsidP="00CE1271">
      <w:pPr>
        <w:pStyle w:val="Akapitzlist"/>
        <w:numPr>
          <w:ilvl w:val="1"/>
          <w:numId w:val="65"/>
        </w:numPr>
        <w:ind w:left="851" w:hanging="425"/>
        <w:contextualSpacing w:val="0"/>
        <w:rPr>
          <w:ins w:id="1048" w:author="Hein Monika" w:date="2025-08-01T11:55:00Z"/>
          <w:sz w:val="20"/>
          <w:szCs w:val="20"/>
        </w:rPr>
      </w:pPr>
      <w:ins w:id="1049" w:author="Hein Monika" w:date="2025-08-01T11:55:00Z">
        <w:r w:rsidRPr="006E5086">
          <w:rPr>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ins>
    </w:p>
    <w:p w14:paraId="7BA80C76" w14:textId="77777777" w:rsidR="00CE1271" w:rsidRPr="006E5086" w:rsidRDefault="00CE1271" w:rsidP="00CE1271">
      <w:pPr>
        <w:pStyle w:val="Akapitzlist"/>
        <w:numPr>
          <w:ilvl w:val="0"/>
          <w:numId w:val="64"/>
        </w:numPr>
        <w:contextualSpacing w:val="0"/>
        <w:rPr>
          <w:ins w:id="1050" w:author="Hein Monika" w:date="2025-08-01T11:55:00Z"/>
          <w:sz w:val="20"/>
          <w:szCs w:val="20"/>
        </w:rPr>
      </w:pPr>
      <w:ins w:id="1051" w:author="Hein Monika" w:date="2025-08-01T11:55:00Z">
        <w:r w:rsidRPr="006E5086">
          <w:rPr>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ins>
    </w:p>
    <w:p w14:paraId="78F31196" w14:textId="77777777" w:rsidR="00CE1271" w:rsidRPr="006E5086" w:rsidRDefault="00CE1271" w:rsidP="00CE1271">
      <w:pPr>
        <w:pStyle w:val="Akapitzlist"/>
        <w:numPr>
          <w:ilvl w:val="0"/>
          <w:numId w:val="64"/>
        </w:numPr>
        <w:contextualSpacing w:val="0"/>
        <w:rPr>
          <w:ins w:id="1052" w:author="Hein Monika" w:date="2025-08-01T11:55:00Z"/>
          <w:sz w:val="20"/>
          <w:szCs w:val="20"/>
        </w:rPr>
      </w:pPr>
      <w:ins w:id="1053" w:author="Hein Monika" w:date="2025-08-01T11:55:00Z">
        <w:r w:rsidRPr="006E5086">
          <w:rPr>
            <w:sz w:val="20"/>
            <w:szCs w:val="20"/>
          </w:rPr>
          <w:t xml:space="preserve">Na każde żądanie ZAMAWIAJĄCEGO, WYKONAWCA w terminie 3 dni od zgłoszenia takiego żądania przedstawi potwierdzenie terminowego wpłacania składek. </w:t>
        </w:r>
      </w:ins>
    </w:p>
    <w:p w14:paraId="1FF6981D" w14:textId="77777777" w:rsidR="00CE1271" w:rsidRPr="006E5086" w:rsidRDefault="00CE1271" w:rsidP="00CE1271">
      <w:pPr>
        <w:pStyle w:val="Akapitzlist"/>
        <w:numPr>
          <w:ilvl w:val="0"/>
          <w:numId w:val="64"/>
        </w:numPr>
        <w:contextualSpacing w:val="0"/>
        <w:rPr>
          <w:ins w:id="1054" w:author="Hein Monika" w:date="2025-08-01T11:55:00Z"/>
          <w:sz w:val="20"/>
          <w:szCs w:val="20"/>
        </w:rPr>
      </w:pPr>
      <w:ins w:id="1055" w:author="Hein Monika" w:date="2025-08-01T11:55:00Z">
        <w:r w:rsidRPr="006E5086">
          <w:rPr>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ins>
    </w:p>
    <w:p w14:paraId="5236444F" w14:textId="77777777" w:rsidR="00CE1271" w:rsidRDefault="00CE1271" w:rsidP="00CE1271">
      <w:pPr>
        <w:spacing w:before="0" w:after="160" w:line="259" w:lineRule="auto"/>
        <w:jc w:val="left"/>
        <w:rPr>
          <w:ins w:id="1056" w:author="Hein Monika" w:date="2025-08-01T11:55:00Z"/>
          <w:rFonts w:asciiTheme="minorHAnsi" w:hAnsiTheme="minorHAnsi"/>
          <w:b/>
          <w:bCs/>
          <w:sz w:val="20"/>
          <w:szCs w:val="20"/>
        </w:rPr>
      </w:pPr>
      <w:ins w:id="1057" w:author="Hein Monika" w:date="2025-08-01T11:55:00Z">
        <w:r>
          <w:rPr>
            <w:rFonts w:asciiTheme="minorHAnsi" w:hAnsiTheme="minorHAnsi"/>
            <w:b/>
            <w:bCs/>
            <w:sz w:val="20"/>
            <w:szCs w:val="20"/>
          </w:rPr>
          <w:lastRenderedPageBreak/>
          <w:br w:type="page"/>
        </w:r>
      </w:ins>
    </w:p>
    <w:p w14:paraId="06E77840" w14:textId="77777777" w:rsidR="00CE1271" w:rsidRDefault="00CE1271" w:rsidP="00CE1271">
      <w:pPr>
        <w:tabs>
          <w:tab w:val="left" w:pos="426"/>
        </w:tabs>
        <w:spacing w:before="0" w:line="276" w:lineRule="auto"/>
        <w:rPr>
          <w:ins w:id="1058" w:author="Hein Monika" w:date="2025-08-01T11:55:00Z"/>
          <w:rFonts w:asciiTheme="minorHAnsi" w:hAnsiTheme="minorHAnsi"/>
          <w:b/>
          <w:bCs/>
          <w:sz w:val="20"/>
          <w:szCs w:val="20"/>
        </w:rPr>
      </w:pPr>
      <w:ins w:id="1059" w:author="Hein Monika" w:date="2025-08-01T11:55:00Z">
        <w:r w:rsidRPr="00A50EE5">
          <w:rPr>
            <w:rFonts w:asciiTheme="minorHAnsi" w:hAnsiTheme="minorHAnsi"/>
            <w:b/>
            <w:bCs/>
            <w:sz w:val="20"/>
            <w:szCs w:val="20"/>
          </w:rPr>
          <w:lastRenderedPageBreak/>
          <w:t>Załącznik nr 6 - Wzór protokołu pobrania wyrobu;</w:t>
        </w:r>
      </w:ins>
    </w:p>
    <w:p w14:paraId="78FCD1CA" w14:textId="77777777" w:rsidR="00CE1271" w:rsidRPr="00A50EE5" w:rsidRDefault="00CE1271" w:rsidP="00CE1271">
      <w:pPr>
        <w:rPr>
          <w:ins w:id="1060" w:author="Hein Monika" w:date="2025-08-01T11:55:00Z"/>
          <w:b/>
          <w:sz w:val="20"/>
          <w:szCs w:val="20"/>
        </w:rPr>
      </w:pPr>
      <w:ins w:id="1061" w:author="Hein Monika" w:date="2025-08-01T11:55:00Z">
        <w:r w:rsidRPr="00A50EE5">
          <w:rPr>
            <w:b/>
            <w:sz w:val="20"/>
            <w:szCs w:val="20"/>
          </w:rPr>
          <w:t xml:space="preserve">Wzór protokołu pobrania wyrobu                                                          </w:t>
        </w:r>
        <w:r w:rsidRPr="00A50EE5">
          <w:rPr>
            <w:sz w:val="20"/>
            <w:szCs w:val="20"/>
          </w:rPr>
          <w:t>....................., dnia.......</w:t>
        </w:r>
      </w:ins>
    </w:p>
    <w:p w14:paraId="16092879" w14:textId="77777777" w:rsidR="00CE1271" w:rsidRPr="00A50EE5" w:rsidRDefault="00CE1271" w:rsidP="00CE1271">
      <w:pPr>
        <w:shd w:val="clear" w:color="auto" w:fill="FFFFFF"/>
        <w:spacing w:before="60"/>
        <w:rPr>
          <w:ins w:id="1062" w:author="Hein Monika" w:date="2025-08-01T11:55:00Z"/>
          <w:sz w:val="20"/>
          <w:szCs w:val="20"/>
        </w:rPr>
      </w:pPr>
    </w:p>
    <w:p w14:paraId="7862679F" w14:textId="77777777" w:rsidR="00CE1271" w:rsidRPr="00A50EE5" w:rsidRDefault="00CE1271" w:rsidP="00CE1271">
      <w:pPr>
        <w:shd w:val="clear" w:color="auto" w:fill="FFFFFF"/>
        <w:spacing w:before="60"/>
        <w:rPr>
          <w:ins w:id="1063" w:author="Hein Monika" w:date="2025-08-01T11:55:00Z"/>
          <w:sz w:val="20"/>
          <w:szCs w:val="20"/>
        </w:rPr>
      </w:pPr>
      <w:ins w:id="1064" w:author="Hein Monika" w:date="2025-08-01T11:55:00Z">
        <w:r w:rsidRPr="00A50EE5">
          <w:rPr>
            <w:sz w:val="20"/>
            <w:szCs w:val="20"/>
          </w:rPr>
          <w:t>Protokół pobrania wyrobu nr ………………….</w:t>
        </w:r>
      </w:ins>
    </w:p>
    <w:p w14:paraId="722E2B68" w14:textId="77777777" w:rsidR="00CE1271" w:rsidRPr="00A50EE5" w:rsidRDefault="00CE1271" w:rsidP="00CE1271">
      <w:pPr>
        <w:shd w:val="clear" w:color="auto" w:fill="FFFFFF"/>
        <w:spacing w:before="60"/>
        <w:rPr>
          <w:ins w:id="1065" w:author="Hein Monika" w:date="2025-08-01T11:55:00Z"/>
          <w:sz w:val="20"/>
          <w:szCs w:val="20"/>
        </w:rPr>
      </w:pPr>
    </w:p>
    <w:p w14:paraId="70441D4E" w14:textId="77777777" w:rsidR="00CE1271" w:rsidRDefault="00CE1271" w:rsidP="00CE1271">
      <w:pPr>
        <w:shd w:val="clear" w:color="auto" w:fill="FFFFFF"/>
        <w:spacing w:before="60"/>
        <w:rPr>
          <w:ins w:id="1066" w:author="Hein Monika" w:date="2025-08-01T11:55:00Z"/>
          <w:sz w:val="20"/>
          <w:szCs w:val="20"/>
        </w:rPr>
      </w:pPr>
      <w:ins w:id="1067" w:author="Hein Monika" w:date="2025-08-01T11:55:00Z">
        <w:r w:rsidRPr="00A50EE5">
          <w:rPr>
            <w:sz w:val="20"/>
            <w:szCs w:val="20"/>
          </w:rPr>
          <w:t xml:space="preserve">1. Pełna nazwa i adres kontrolowanego: </w:t>
        </w:r>
      </w:ins>
    </w:p>
    <w:p w14:paraId="0025222A" w14:textId="77777777" w:rsidR="00CE1271" w:rsidRPr="00A50EE5" w:rsidRDefault="00CE1271" w:rsidP="00CE1271">
      <w:pPr>
        <w:shd w:val="clear" w:color="auto" w:fill="FFFFFF"/>
        <w:spacing w:before="60"/>
        <w:rPr>
          <w:ins w:id="1068" w:author="Hein Monika" w:date="2025-08-01T11:55:00Z"/>
          <w:sz w:val="20"/>
          <w:szCs w:val="20"/>
        </w:rPr>
      </w:pPr>
      <w:ins w:id="1069" w:author="Hein Monika" w:date="2025-08-01T11:55:00Z">
        <w:r w:rsidRPr="00A50EE5">
          <w:rPr>
            <w:sz w:val="20"/>
            <w:szCs w:val="20"/>
          </w:rPr>
          <w:t>.....................................................................................................................................................</w:t>
        </w:r>
      </w:ins>
    </w:p>
    <w:p w14:paraId="2B9C5D3B" w14:textId="77777777" w:rsidR="00CE1271" w:rsidRPr="00A50EE5" w:rsidRDefault="00CE1271" w:rsidP="00CE1271">
      <w:pPr>
        <w:shd w:val="clear" w:color="auto" w:fill="FFFFFF"/>
        <w:spacing w:before="60"/>
        <w:rPr>
          <w:ins w:id="1070" w:author="Hein Monika" w:date="2025-08-01T11:55:00Z"/>
          <w:sz w:val="20"/>
          <w:szCs w:val="20"/>
        </w:rPr>
      </w:pPr>
      <w:ins w:id="1071" w:author="Hein Monika" w:date="2025-08-01T11:55:00Z">
        <w:r w:rsidRPr="00A50EE5">
          <w:rPr>
            <w:sz w:val="20"/>
            <w:szCs w:val="20"/>
          </w:rPr>
          <w:t>.....................................................................................................................................................</w:t>
        </w:r>
      </w:ins>
    </w:p>
    <w:p w14:paraId="28B16E36" w14:textId="77777777" w:rsidR="00CE1271" w:rsidRPr="00A50EE5" w:rsidRDefault="00CE1271" w:rsidP="00CE1271">
      <w:pPr>
        <w:shd w:val="clear" w:color="auto" w:fill="FFFFFF"/>
        <w:spacing w:before="60"/>
        <w:rPr>
          <w:ins w:id="1072" w:author="Hein Monika" w:date="2025-08-01T11:55:00Z"/>
          <w:sz w:val="20"/>
          <w:szCs w:val="20"/>
        </w:rPr>
      </w:pPr>
      <w:ins w:id="1073" w:author="Hein Monika" w:date="2025-08-01T11:55:00Z">
        <w:r w:rsidRPr="00A50EE5">
          <w:rPr>
            <w:sz w:val="20"/>
            <w:szCs w:val="20"/>
          </w:rPr>
          <w:t>2. Określenie daty i miejsca pobrania wyrobu:</w:t>
        </w:r>
      </w:ins>
    </w:p>
    <w:p w14:paraId="39DDE44F" w14:textId="77777777" w:rsidR="00CE1271" w:rsidRPr="00A50EE5" w:rsidRDefault="00CE1271" w:rsidP="00CE1271">
      <w:pPr>
        <w:shd w:val="clear" w:color="auto" w:fill="FFFFFF"/>
        <w:spacing w:before="60"/>
        <w:rPr>
          <w:ins w:id="1074" w:author="Hein Monika" w:date="2025-08-01T11:55:00Z"/>
          <w:sz w:val="20"/>
          <w:szCs w:val="20"/>
        </w:rPr>
      </w:pPr>
      <w:ins w:id="1075" w:author="Hein Monika" w:date="2025-08-01T11:55:00Z">
        <w:r w:rsidRPr="00A50EE5">
          <w:rPr>
            <w:sz w:val="20"/>
            <w:szCs w:val="20"/>
          </w:rPr>
          <w:t>.....................................................................................................................................................</w:t>
        </w:r>
      </w:ins>
    </w:p>
    <w:p w14:paraId="108C8A9C" w14:textId="77777777" w:rsidR="00CE1271" w:rsidRPr="00A50EE5" w:rsidRDefault="00CE1271" w:rsidP="00CE1271">
      <w:pPr>
        <w:shd w:val="clear" w:color="auto" w:fill="FFFFFF"/>
        <w:spacing w:before="60"/>
        <w:rPr>
          <w:ins w:id="1076" w:author="Hein Monika" w:date="2025-08-01T11:55:00Z"/>
          <w:sz w:val="20"/>
          <w:szCs w:val="20"/>
        </w:rPr>
      </w:pPr>
      <w:ins w:id="1077" w:author="Hein Monika" w:date="2025-08-01T11:55:00Z">
        <w:r w:rsidRPr="00A50EE5">
          <w:rPr>
            <w:sz w:val="20"/>
            <w:szCs w:val="20"/>
          </w:rPr>
          <w:t>.....................................................................................................................................................</w:t>
        </w:r>
      </w:ins>
    </w:p>
    <w:p w14:paraId="7AAE4953" w14:textId="77777777" w:rsidR="00CE1271" w:rsidRPr="00A50EE5" w:rsidRDefault="00CE1271" w:rsidP="00CE1271">
      <w:pPr>
        <w:shd w:val="clear" w:color="auto" w:fill="FFFFFF"/>
        <w:spacing w:before="60"/>
        <w:rPr>
          <w:ins w:id="1078" w:author="Hein Monika" w:date="2025-08-01T11:55:00Z"/>
          <w:sz w:val="20"/>
          <w:szCs w:val="20"/>
        </w:rPr>
      </w:pPr>
      <w:ins w:id="1079" w:author="Hein Monika" w:date="2025-08-01T11:55:00Z">
        <w:r w:rsidRPr="00A50EE5">
          <w:rPr>
            <w:sz w:val="20"/>
            <w:szCs w:val="20"/>
          </w:rPr>
          <w:t>3. Imię i nazwisko pobierającego wyrób:</w:t>
        </w:r>
      </w:ins>
    </w:p>
    <w:p w14:paraId="0B40005F" w14:textId="77777777" w:rsidR="00CE1271" w:rsidRPr="00A50EE5" w:rsidRDefault="00CE1271" w:rsidP="00CE1271">
      <w:pPr>
        <w:shd w:val="clear" w:color="auto" w:fill="FFFFFF"/>
        <w:spacing w:before="60"/>
        <w:rPr>
          <w:ins w:id="1080" w:author="Hein Monika" w:date="2025-08-01T11:55:00Z"/>
          <w:sz w:val="20"/>
          <w:szCs w:val="20"/>
        </w:rPr>
      </w:pPr>
      <w:ins w:id="1081" w:author="Hein Monika" w:date="2025-08-01T11:55:00Z">
        <w:r w:rsidRPr="00A50EE5">
          <w:rPr>
            <w:sz w:val="20"/>
            <w:szCs w:val="20"/>
          </w:rPr>
          <w:t>.....................................................................................................................................................</w:t>
        </w:r>
      </w:ins>
    </w:p>
    <w:p w14:paraId="315B02DF" w14:textId="77777777" w:rsidR="00CE1271" w:rsidRPr="00A50EE5" w:rsidRDefault="00CE1271" w:rsidP="00CE1271">
      <w:pPr>
        <w:shd w:val="clear" w:color="auto" w:fill="FFFFFF"/>
        <w:spacing w:before="60"/>
        <w:rPr>
          <w:ins w:id="1082" w:author="Hein Monika" w:date="2025-08-01T11:55:00Z"/>
          <w:sz w:val="20"/>
          <w:szCs w:val="20"/>
        </w:rPr>
      </w:pPr>
      <w:ins w:id="1083" w:author="Hein Monika" w:date="2025-08-01T11:55:00Z">
        <w:r w:rsidRPr="00A50EE5">
          <w:rPr>
            <w:sz w:val="20"/>
            <w:szCs w:val="20"/>
          </w:rPr>
          <w:t>.....................................................................................................................................................</w:t>
        </w:r>
      </w:ins>
    </w:p>
    <w:p w14:paraId="0B89EDFF" w14:textId="77777777" w:rsidR="00CE1271" w:rsidRPr="00A50EE5" w:rsidRDefault="00CE1271" w:rsidP="00CE1271">
      <w:pPr>
        <w:shd w:val="clear" w:color="auto" w:fill="FFFFFF"/>
        <w:spacing w:before="60"/>
        <w:rPr>
          <w:ins w:id="1084" w:author="Hein Monika" w:date="2025-08-01T11:55:00Z"/>
          <w:sz w:val="20"/>
          <w:szCs w:val="20"/>
        </w:rPr>
      </w:pPr>
      <w:ins w:id="1085" w:author="Hein Monika" w:date="2025-08-01T11:55:00Z">
        <w:r w:rsidRPr="00A50EE5">
          <w:rPr>
            <w:sz w:val="20"/>
            <w:szCs w:val="20"/>
          </w:rPr>
          <w:t>4. Imię i nazwisko oraz stanowisko służbowe osoby odpowiedzialnej za zabezpieczenie wyrobu:</w:t>
        </w:r>
      </w:ins>
    </w:p>
    <w:p w14:paraId="457BFFF7" w14:textId="77777777" w:rsidR="00CE1271" w:rsidRPr="00A50EE5" w:rsidRDefault="00CE1271" w:rsidP="00CE1271">
      <w:pPr>
        <w:shd w:val="clear" w:color="auto" w:fill="FFFFFF"/>
        <w:spacing w:before="60"/>
        <w:rPr>
          <w:ins w:id="1086" w:author="Hein Monika" w:date="2025-08-01T11:55:00Z"/>
          <w:sz w:val="20"/>
          <w:szCs w:val="20"/>
        </w:rPr>
      </w:pPr>
      <w:ins w:id="1087" w:author="Hein Monika" w:date="2025-08-01T11:55:00Z">
        <w:r w:rsidRPr="00A50EE5">
          <w:rPr>
            <w:sz w:val="20"/>
            <w:szCs w:val="20"/>
          </w:rPr>
          <w:t>.....................................................................................................................................................</w:t>
        </w:r>
      </w:ins>
    </w:p>
    <w:p w14:paraId="411786A4" w14:textId="77777777" w:rsidR="00CE1271" w:rsidRPr="00A50EE5" w:rsidRDefault="00CE1271" w:rsidP="00CE1271">
      <w:pPr>
        <w:shd w:val="clear" w:color="auto" w:fill="FFFFFF"/>
        <w:spacing w:before="60"/>
        <w:rPr>
          <w:ins w:id="1088" w:author="Hein Monika" w:date="2025-08-01T11:55:00Z"/>
          <w:sz w:val="20"/>
          <w:szCs w:val="20"/>
        </w:rPr>
      </w:pPr>
      <w:ins w:id="1089" w:author="Hein Monika" w:date="2025-08-01T11:55:00Z">
        <w:r w:rsidRPr="00A50EE5">
          <w:rPr>
            <w:sz w:val="20"/>
            <w:szCs w:val="20"/>
          </w:rPr>
          <w:t>.....................................................................................................................................................</w:t>
        </w:r>
      </w:ins>
    </w:p>
    <w:p w14:paraId="3E95083C" w14:textId="77777777" w:rsidR="00CE1271" w:rsidRPr="00A50EE5" w:rsidRDefault="00CE1271" w:rsidP="00CE1271">
      <w:pPr>
        <w:shd w:val="clear" w:color="auto" w:fill="FFFFFF"/>
        <w:spacing w:before="60"/>
        <w:rPr>
          <w:ins w:id="1090" w:author="Hein Monika" w:date="2025-08-01T11:55:00Z"/>
          <w:sz w:val="20"/>
          <w:szCs w:val="20"/>
        </w:rPr>
      </w:pPr>
      <w:ins w:id="1091" w:author="Hein Monika" w:date="2025-08-01T11:55:00Z">
        <w:r w:rsidRPr="00A50EE5">
          <w:rPr>
            <w:sz w:val="20"/>
            <w:szCs w:val="20"/>
          </w:rPr>
          <w:t>5. Dane dotyczące wyrobu (producent, nazwa, numer serii, termin ważności, wielkość opakowania):</w:t>
        </w:r>
      </w:ins>
    </w:p>
    <w:p w14:paraId="7669CAA6" w14:textId="77777777" w:rsidR="00CE1271" w:rsidRPr="00A50EE5" w:rsidRDefault="00CE1271" w:rsidP="00CE1271">
      <w:pPr>
        <w:shd w:val="clear" w:color="auto" w:fill="FFFFFF"/>
        <w:spacing w:before="60"/>
        <w:rPr>
          <w:ins w:id="1092" w:author="Hein Monika" w:date="2025-08-01T11:55:00Z"/>
          <w:sz w:val="20"/>
          <w:szCs w:val="20"/>
        </w:rPr>
      </w:pPr>
      <w:ins w:id="1093" w:author="Hein Monika" w:date="2025-08-01T11:55:00Z">
        <w:r w:rsidRPr="00A50EE5">
          <w:rPr>
            <w:sz w:val="20"/>
            <w:szCs w:val="20"/>
          </w:rPr>
          <w:t>.....................................................................................................................................................</w:t>
        </w:r>
      </w:ins>
    </w:p>
    <w:p w14:paraId="53902EE0" w14:textId="77777777" w:rsidR="00CE1271" w:rsidRPr="00A50EE5" w:rsidRDefault="00CE1271" w:rsidP="00CE1271">
      <w:pPr>
        <w:shd w:val="clear" w:color="auto" w:fill="FFFFFF"/>
        <w:spacing w:before="60"/>
        <w:rPr>
          <w:ins w:id="1094" w:author="Hein Monika" w:date="2025-08-01T11:55:00Z"/>
          <w:sz w:val="20"/>
          <w:szCs w:val="20"/>
        </w:rPr>
      </w:pPr>
      <w:ins w:id="1095" w:author="Hein Monika" w:date="2025-08-01T11:55:00Z">
        <w:r w:rsidRPr="00A50EE5">
          <w:rPr>
            <w:sz w:val="20"/>
            <w:szCs w:val="20"/>
          </w:rPr>
          <w:t>.....................................................................................................................................................</w:t>
        </w:r>
      </w:ins>
    </w:p>
    <w:p w14:paraId="5D6328DB" w14:textId="77777777" w:rsidR="00CE1271" w:rsidRPr="00A50EE5" w:rsidRDefault="00CE1271" w:rsidP="00CE1271">
      <w:pPr>
        <w:shd w:val="clear" w:color="auto" w:fill="FFFFFF"/>
        <w:spacing w:before="60"/>
        <w:rPr>
          <w:ins w:id="1096" w:author="Hein Monika" w:date="2025-08-01T11:55:00Z"/>
          <w:sz w:val="20"/>
          <w:szCs w:val="20"/>
        </w:rPr>
      </w:pPr>
      <w:ins w:id="1097" w:author="Hein Monika" w:date="2025-08-01T11:55:00Z">
        <w:r w:rsidRPr="00A50EE5">
          <w:rPr>
            <w:sz w:val="20"/>
            <w:szCs w:val="20"/>
          </w:rPr>
          <w:t>6. Ilość pobranego wyrobu:</w:t>
        </w:r>
      </w:ins>
    </w:p>
    <w:p w14:paraId="40233F76" w14:textId="77777777" w:rsidR="00CE1271" w:rsidRPr="00A50EE5" w:rsidRDefault="00CE1271" w:rsidP="00CE1271">
      <w:pPr>
        <w:shd w:val="clear" w:color="auto" w:fill="FFFFFF"/>
        <w:spacing w:before="60"/>
        <w:rPr>
          <w:ins w:id="1098" w:author="Hein Monika" w:date="2025-08-01T11:55:00Z"/>
          <w:sz w:val="20"/>
          <w:szCs w:val="20"/>
        </w:rPr>
      </w:pPr>
      <w:ins w:id="1099" w:author="Hein Monika" w:date="2025-08-01T11:55:00Z">
        <w:r w:rsidRPr="00A50EE5">
          <w:rPr>
            <w:sz w:val="20"/>
            <w:szCs w:val="20"/>
          </w:rPr>
          <w:t>.....................................................................................................................................................</w:t>
        </w:r>
      </w:ins>
    </w:p>
    <w:p w14:paraId="23466CE8" w14:textId="77777777" w:rsidR="00CE1271" w:rsidRPr="00A50EE5" w:rsidRDefault="00CE1271" w:rsidP="00CE1271">
      <w:pPr>
        <w:shd w:val="clear" w:color="auto" w:fill="FFFFFF"/>
        <w:spacing w:before="60"/>
        <w:rPr>
          <w:ins w:id="1100" w:author="Hein Monika" w:date="2025-08-01T11:55:00Z"/>
          <w:sz w:val="20"/>
          <w:szCs w:val="20"/>
        </w:rPr>
      </w:pPr>
      <w:ins w:id="1101" w:author="Hein Monika" w:date="2025-08-01T11:55:00Z">
        <w:r w:rsidRPr="00A50EE5">
          <w:rPr>
            <w:sz w:val="20"/>
            <w:szCs w:val="20"/>
          </w:rPr>
          <w:t>.....................................................................................................................................................</w:t>
        </w:r>
      </w:ins>
    </w:p>
    <w:p w14:paraId="5FCCCE5B" w14:textId="77777777" w:rsidR="00CE1271" w:rsidRPr="00A50EE5" w:rsidRDefault="00CE1271" w:rsidP="00CE1271">
      <w:pPr>
        <w:shd w:val="clear" w:color="auto" w:fill="FFFFFF"/>
        <w:spacing w:before="60"/>
        <w:rPr>
          <w:ins w:id="1102" w:author="Hein Monika" w:date="2025-08-01T11:55:00Z"/>
          <w:sz w:val="20"/>
          <w:szCs w:val="20"/>
        </w:rPr>
      </w:pPr>
      <w:ins w:id="1103" w:author="Hein Monika" w:date="2025-08-01T11:55:00Z">
        <w:r w:rsidRPr="00A50EE5">
          <w:rPr>
            <w:sz w:val="20"/>
            <w:szCs w:val="20"/>
          </w:rPr>
          <w:t>7. Określenie warunków przechowywania i transportu, jeżeli wyrób wymaga szczególnych warunków przechowywania i transportu:</w:t>
        </w:r>
      </w:ins>
    </w:p>
    <w:p w14:paraId="4F155D3D" w14:textId="77777777" w:rsidR="00CE1271" w:rsidRPr="00A50EE5" w:rsidRDefault="00CE1271" w:rsidP="00CE1271">
      <w:pPr>
        <w:shd w:val="clear" w:color="auto" w:fill="FFFFFF"/>
        <w:spacing w:before="60"/>
        <w:rPr>
          <w:ins w:id="1104" w:author="Hein Monika" w:date="2025-08-01T11:55:00Z"/>
          <w:sz w:val="20"/>
          <w:szCs w:val="20"/>
        </w:rPr>
      </w:pPr>
      <w:ins w:id="1105" w:author="Hein Monika" w:date="2025-08-01T11:55:00Z">
        <w:r w:rsidRPr="00A50EE5">
          <w:rPr>
            <w:sz w:val="20"/>
            <w:szCs w:val="20"/>
          </w:rPr>
          <w:t>.....................................................................................................................................................</w:t>
        </w:r>
      </w:ins>
    </w:p>
    <w:p w14:paraId="01A6C162" w14:textId="77777777" w:rsidR="00CE1271" w:rsidRPr="00A50EE5" w:rsidRDefault="00CE1271" w:rsidP="00CE1271">
      <w:pPr>
        <w:shd w:val="clear" w:color="auto" w:fill="FFFFFF"/>
        <w:spacing w:before="60"/>
        <w:rPr>
          <w:ins w:id="1106" w:author="Hein Monika" w:date="2025-08-01T11:55:00Z"/>
          <w:sz w:val="20"/>
          <w:szCs w:val="20"/>
        </w:rPr>
      </w:pPr>
      <w:ins w:id="1107" w:author="Hein Monika" w:date="2025-08-01T11:55:00Z">
        <w:r w:rsidRPr="00A50EE5">
          <w:rPr>
            <w:sz w:val="20"/>
            <w:szCs w:val="20"/>
          </w:rPr>
          <w:t>.....................................................................................................................................................</w:t>
        </w:r>
      </w:ins>
    </w:p>
    <w:p w14:paraId="7555865E" w14:textId="77777777" w:rsidR="00CE1271" w:rsidRPr="00A50EE5" w:rsidRDefault="00CE1271" w:rsidP="00CE1271">
      <w:pPr>
        <w:shd w:val="clear" w:color="auto" w:fill="FFFFFF"/>
        <w:spacing w:before="60"/>
        <w:rPr>
          <w:ins w:id="1108" w:author="Hein Monika" w:date="2025-08-01T11:55:00Z"/>
          <w:sz w:val="20"/>
          <w:szCs w:val="20"/>
        </w:rPr>
      </w:pPr>
      <w:ins w:id="1109" w:author="Hein Monika" w:date="2025-08-01T11:55:00Z">
        <w:r w:rsidRPr="00A50EE5">
          <w:rPr>
            <w:sz w:val="20"/>
            <w:szCs w:val="20"/>
          </w:rPr>
          <w:t>8. Określenie miejsca nabycia wyrobu:</w:t>
        </w:r>
      </w:ins>
    </w:p>
    <w:p w14:paraId="6D10C613" w14:textId="77777777" w:rsidR="00CE1271" w:rsidRPr="00A50EE5" w:rsidRDefault="00CE1271" w:rsidP="00CE1271">
      <w:pPr>
        <w:shd w:val="clear" w:color="auto" w:fill="FFFFFF"/>
        <w:spacing w:before="60"/>
        <w:rPr>
          <w:ins w:id="1110" w:author="Hein Monika" w:date="2025-08-01T11:55:00Z"/>
          <w:sz w:val="20"/>
          <w:szCs w:val="20"/>
        </w:rPr>
      </w:pPr>
      <w:ins w:id="1111" w:author="Hein Monika" w:date="2025-08-01T11:55:00Z">
        <w:r w:rsidRPr="00A50EE5">
          <w:rPr>
            <w:sz w:val="20"/>
            <w:szCs w:val="20"/>
          </w:rPr>
          <w:t>.....................................................................................................................................................</w:t>
        </w:r>
      </w:ins>
    </w:p>
    <w:p w14:paraId="378BAAEF" w14:textId="77777777" w:rsidR="00CE1271" w:rsidRPr="00A50EE5" w:rsidRDefault="00CE1271" w:rsidP="00CE1271">
      <w:pPr>
        <w:shd w:val="clear" w:color="auto" w:fill="FFFFFF"/>
        <w:spacing w:before="60"/>
        <w:rPr>
          <w:ins w:id="1112" w:author="Hein Monika" w:date="2025-08-01T11:55:00Z"/>
          <w:sz w:val="20"/>
          <w:szCs w:val="20"/>
        </w:rPr>
      </w:pPr>
      <w:ins w:id="1113" w:author="Hein Monika" w:date="2025-08-01T11:55:00Z">
        <w:r w:rsidRPr="00A50EE5">
          <w:rPr>
            <w:sz w:val="20"/>
            <w:szCs w:val="20"/>
          </w:rPr>
          <w:t>.....................................................................................................................................................</w:t>
        </w:r>
      </w:ins>
    </w:p>
    <w:p w14:paraId="04295930" w14:textId="77777777" w:rsidR="00CE1271" w:rsidRPr="00A50EE5" w:rsidRDefault="00CE1271" w:rsidP="00CE1271">
      <w:pPr>
        <w:shd w:val="clear" w:color="auto" w:fill="FFFFFF"/>
        <w:spacing w:before="60"/>
        <w:rPr>
          <w:ins w:id="1114" w:author="Hein Monika" w:date="2025-08-01T11:55:00Z"/>
          <w:sz w:val="20"/>
          <w:szCs w:val="20"/>
        </w:rPr>
      </w:pPr>
      <w:ins w:id="1115" w:author="Hein Monika" w:date="2025-08-01T11:55:00Z">
        <w:r w:rsidRPr="00A50EE5">
          <w:rPr>
            <w:sz w:val="20"/>
            <w:szCs w:val="20"/>
          </w:rPr>
          <w:t>9. Informacja o pozostawieniu lub niepozostawieniu wyrobu zastępczego:</w:t>
        </w:r>
      </w:ins>
    </w:p>
    <w:p w14:paraId="414F290E" w14:textId="77777777" w:rsidR="00CE1271" w:rsidRPr="00A50EE5" w:rsidRDefault="00CE1271" w:rsidP="00CE1271">
      <w:pPr>
        <w:shd w:val="clear" w:color="auto" w:fill="FFFFFF"/>
        <w:spacing w:before="60"/>
        <w:rPr>
          <w:ins w:id="1116" w:author="Hein Monika" w:date="2025-08-01T11:55:00Z"/>
          <w:sz w:val="20"/>
          <w:szCs w:val="20"/>
        </w:rPr>
      </w:pPr>
      <w:ins w:id="1117" w:author="Hein Monika" w:date="2025-08-01T11:55:00Z">
        <w:r w:rsidRPr="00A50EE5">
          <w:rPr>
            <w:sz w:val="20"/>
            <w:szCs w:val="20"/>
          </w:rPr>
          <w:t>.....................................................................................................................................................</w:t>
        </w:r>
      </w:ins>
    </w:p>
    <w:p w14:paraId="14E6D4C8" w14:textId="77777777" w:rsidR="00CE1271" w:rsidRPr="00A50EE5" w:rsidRDefault="00CE1271" w:rsidP="00CE1271">
      <w:pPr>
        <w:shd w:val="clear" w:color="auto" w:fill="FFFFFF"/>
        <w:spacing w:before="60"/>
        <w:rPr>
          <w:ins w:id="1118" w:author="Hein Monika" w:date="2025-08-01T11:55:00Z"/>
          <w:sz w:val="20"/>
          <w:szCs w:val="20"/>
        </w:rPr>
      </w:pPr>
      <w:ins w:id="1119" w:author="Hein Monika" w:date="2025-08-01T11:55:00Z">
        <w:r w:rsidRPr="00A50EE5">
          <w:rPr>
            <w:sz w:val="20"/>
            <w:szCs w:val="20"/>
          </w:rPr>
          <w:t>.....................................................................................................................................................</w:t>
        </w:r>
      </w:ins>
    </w:p>
    <w:p w14:paraId="767DB633" w14:textId="77777777" w:rsidR="00CE1271" w:rsidRPr="00A50EE5" w:rsidRDefault="00CE1271" w:rsidP="00CE1271">
      <w:pPr>
        <w:shd w:val="clear" w:color="auto" w:fill="FFFFFF"/>
        <w:spacing w:before="60"/>
        <w:rPr>
          <w:ins w:id="1120" w:author="Hein Monika" w:date="2025-08-01T11:55:00Z"/>
          <w:sz w:val="20"/>
          <w:szCs w:val="20"/>
        </w:rPr>
      </w:pPr>
    </w:p>
    <w:p w14:paraId="4FC3AF8C" w14:textId="77777777" w:rsidR="00CE1271" w:rsidRPr="00A50EE5" w:rsidRDefault="00CE1271" w:rsidP="00CE1271">
      <w:pPr>
        <w:shd w:val="clear" w:color="auto" w:fill="FFFFFF"/>
        <w:spacing w:before="60"/>
        <w:rPr>
          <w:ins w:id="1121" w:author="Hein Monika" w:date="2025-08-01T11:55:00Z"/>
          <w:sz w:val="20"/>
          <w:szCs w:val="20"/>
        </w:rPr>
      </w:pPr>
    </w:p>
    <w:p w14:paraId="213272CA" w14:textId="77777777" w:rsidR="00CE1271" w:rsidRPr="00A50EE5" w:rsidRDefault="00CE1271" w:rsidP="00CE1271">
      <w:pPr>
        <w:shd w:val="clear" w:color="auto" w:fill="FFFFFF"/>
        <w:spacing w:before="60"/>
        <w:rPr>
          <w:ins w:id="1122" w:author="Hein Monika" w:date="2025-08-01T11:55:00Z"/>
          <w:sz w:val="20"/>
          <w:szCs w:val="20"/>
        </w:rPr>
      </w:pPr>
    </w:p>
    <w:p w14:paraId="276A7C90" w14:textId="77777777" w:rsidR="00CE1271" w:rsidRPr="00A50EE5" w:rsidRDefault="00CE1271" w:rsidP="00CE1271">
      <w:pPr>
        <w:shd w:val="clear" w:color="auto" w:fill="FFFFFF"/>
        <w:spacing w:before="60"/>
        <w:rPr>
          <w:ins w:id="1123" w:author="Hein Monika" w:date="2025-08-01T11:55:00Z"/>
          <w:sz w:val="20"/>
          <w:szCs w:val="20"/>
        </w:rPr>
      </w:pPr>
      <w:ins w:id="1124" w:author="Hein Monika" w:date="2025-08-01T11:55:00Z">
        <w:r w:rsidRPr="00A50EE5">
          <w:rPr>
            <w:sz w:val="20"/>
            <w:szCs w:val="20"/>
          </w:rPr>
          <w:t>…………………………………….</w:t>
        </w:r>
      </w:ins>
    </w:p>
    <w:p w14:paraId="3B39573C" w14:textId="77777777" w:rsidR="00CE1271" w:rsidRPr="00A50EE5" w:rsidRDefault="00CE1271" w:rsidP="00CE1271">
      <w:pPr>
        <w:shd w:val="clear" w:color="auto" w:fill="FFFFFF"/>
        <w:spacing w:before="60"/>
        <w:rPr>
          <w:ins w:id="1125" w:author="Hein Monika" w:date="2025-08-01T11:55:00Z"/>
          <w:sz w:val="20"/>
          <w:szCs w:val="20"/>
        </w:rPr>
      </w:pPr>
      <w:ins w:id="1126" w:author="Hein Monika" w:date="2025-08-01T11:55:00Z">
        <w:r w:rsidRPr="00A50EE5">
          <w:rPr>
            <w:sz w:val="20"/>
            <w:szCs w:val="20"/>
          </w:rPr>
          <w:t>Podpis kontrolowanego</w:t>
        </w:r>
      </w:ins>
    </w:p>
    <w:p w14:paraId="21D4781C" w14:textId="77777777" w:rsidR="00CE1271" w:rsidRPr="00A50EE5" w:rsidRDefault="00CE1271" w:rsidP="00CE1271">
      <w:pPr>
        <w:shd w:val="clear" w:color="auto" w:fill="FFFFFF"/>
        <w:spacing w:before="60"/>
        <w:rPr>
          <w:ins w:id="1127" w:author="Hein Monika" w:date="2025-08-01T11:55:00Z"/>
          <w:sz w:val="20"/>
          <w:szCs w:val="20"/>
        </w:rPr>
      </w:pPr>
    </w:p>
    <w:p w14:paraId="6F107F71" w14:textId="77777777" w:rsidR="00CE1271" w:rsidRPr="00A50EE5" w:rsidRDefault="00CE1271" w:rsidP="00CE1271">
      <w:pPr>
        <w:shd w:val="clear" w:color="auto" w:fill="FFFFFF"/>
        <w:spacing w:before="60"/>
        <w:rPr>
          <w:ins w:id="1128" w:author="Hein Monika" w:date="2025-08-01T11:55:00Z"/>
          <w:sz w:val="20"/>
          <w:szCs w:val="20"/>
        </w:rPr>
      </w:pPr>
    </w:p>
    <w:p w14:paraId="66F617DF" w14:textId="77777777" w:rsidR="00CE1271" w:rsidRPr="00A50EE5" w:rsidRDefault="00CE1271" w:rsidP="00CE1271">
      <w:pPr>
        <w:shd w:val="clear" w:color="auto" w:fill="FFFFFF"/>
        <w:spacing w:before="60"/>
        <w:rPr>
          <w:ins w:id="1129" w:author="Hein Monika" w:date="2025-08-01T11:55:00Z"/>
          <w:sz w:val="20"/>
          <w:szCs w:val="20"/>
        </w:rPr>
      </w:pPr>
    </w:p>
    <w:p w14:paraId="09FEAFBD" w14:textId="77777777" w:rsidR="00CE1271" w:rsidRPr="00A50EE5" w:rsidRDefault="00CE1271" w:rsidP="00CE1271">
      <w:pPr>
        <w:shd w:val="clear" w:color="auto" w:fill="FFFFFF"/>
        <w:spacing w:before="60"/>
        <w:rPr>
          <w:ins w:id="1130" w:author="Hein Monika" w:date="2025-08-01T11:55:00Z"/>
          <w:sz w:val="20"/>
          <w:szCs w:val="20"/>
        </w:rPr>
      </w:pPr>
      <w:ins w:id="1131" w:author="Hein Monika" w:date="2025-08-01T11:55:00Z">
        <w:r w:rsidRPr="00A50EE5">
          <w:rPr>
            <w:sz w:val="20"/>
            <w:szCs w:val="20"/>
          </w:rPr>
          <w:t xml:space="preserve"> ...............................................................................</w:t>
        </w:r>
      </w:ins>
    </w:p>
    <w:p w14:paraId="0AA8A474" w14:textId="77777777" w:rsidR="00CE1271" w:rsidRPr="00A50EE5" w:rsidRDefault="00CE1271" w:rsidP="00CE1271">
      <w:pPr>
        <w:shd w:val="clear" w:color="auto" w:fill="FFFFFF"/>
        <w:spacing w:before="60"/>
        <w:rPr>
          <w:ins w:id="1132" w:author="Hein Monika" w:date="2025-08-01T11:55:00Z"/>
          <w:sz w:val="20"/>
          <w:szCs w:val="20"/>
        </w:rPr>
      </w:pPr>
      <w:ins w:id="1133" w:author="Hein Monika" w:date="2025-08-01T11:55:00Z">
        <w:r w:rsidRPr="00A50EE5">
          <w:rPr>
            <w:sz w:val="20"/>
            <w:szCs w:val="20"/>
          </w:rPr>
          <w:t xml:space="preserve"> (pieczęć i podpis osoby sporządzającej protokół)</w:t>
        </w:r>
      </w:ins>
    </w:p>
    <w:p w14:paraId="02B9B1DD" w14:textId="77777777" w:rsidR="00CE1271" w:rsidRDefault="00CE1271" w:rsidP="00CE1271">
      <w:pPr>
        <w:spacing w:before="0" w:after="160" w:line="259" w:lineRule="auto"/>
        <w:jc w:val="left"/>
        <w:rPr>
          <w:ins w:id="1134" w:author="Hein Monika" w:date="2025-08-01T11:55:00Z"/>
          <w:rFonts w:asciiTheme="minorHAnsi" w:hAnsiTheme="minorHAnsi"/>
          <w:b/>
          <w:bCs/>
          <w:sz w:val="20"/>
          <w:szCs w:val="20"/>
        </w:rPr>
      </w:pPr>
    </w:p>
    <w:p w14:paraId="28E915D9" w14:textId="77777777" w:rsidR="00CE1271" w:rsidRDefault="00CE1271" w:rsidP="00CE1271">
      <w:pPr>
        <w:spacing w:before="0" w:after="160" w:line="259" w:lineRule="auto"/>
        <w:jc w:val="left"/>
        <w:rPr>
          <w:ins w:id="1135" w:author="Hein Monika" w:date="2025-08-01T11:55:00Z"/>
          <w:rFonts w:asciiTheme="minorHAnsi" w:hAnsiTheme="minorHAnsi"/>
          <w:b/>
          <w:bCs/>
          <w:sz w:val="20"/>
          <w:szCs w:val="20"/>
        </w:rPr>
      </w:pPr>
      <w:ins w:id="1136" w:author="Hein Monika" w:date="2025-08-01T11:55:00Z">
        <w:r>
          <w:rPr>
            <w:rFonts w:asciiTheme="minorHAnsi" w:hAnsiTheme="minorHAnsi"/>
            <w:b/>
            <w:bCs/>
            <w:sz w:val="20"/>
            <w:szCs w:val="20"/>
          </w:rPr>
          <w:br w:type="page"/>
        </w:r>
      </w:ins>
    </w:p>
    <w:p w14:paraId="10F7DFE8" w14:textId="77777777" w:rsidR="00CE1271" w:rsidRPr="0016701A" w:rsidRDefault="00CE1271" w:rsidP="00CE1271">
      <w:pPr>
        <w:tabs>
          <w:tab w:val="left" w:pos="426"/>
        </w:tabs>
        <w:spacing w:before="0" w:line="276" w:lineRule="auto"/>
        <w:rPr>
          <w:ins w:id="1137" w:author="Hein Monika" w:date="2025-08-01T11:55:00Z"/>
          <w:rFonts w:asciiTheme="minorHAnsi" w:hAnsiTheme="minorHAnsi"/>
          <w:b/>
          <w:bCs/>
          <w:sz w:val="20"/>
          <w:szCs w:val="28"/>
        </w:rPr>
      </w:pPr>
      <w:ins w:id="1138" w:author="Hein Monika" w:date="2025-08-01T11:55:00Z">
        <w:r w:rsidRPr="0016701A">
          <w:rPr>
            <w:rFonts w:asciiTheme="minorHAnsi" w:hAnsiTheme="minorHAnsi"/>
            <w:b/>
            <w:bCs/>
            <w:sz w:val="20"/>
            <w:szCs w:val="28"/>
          </w:rPr>
          <w:lastRenderedPageBreak/>
          <w:t xml:space="preserve">Załącznik nr </w:t>
        </w:r>
        <w:r>
          <w:rPr>
            <w:rFonts w:asciiTheme="minorHAnsi" w:hAnsiTheme="minorHAnsi"/>
            <w:b/>
            <w:bCs/>
            <w:sz w:val="20"/>
            <w:szCs w:val="28"/>
          </w:rPr>
          <w:t>7</w:t>
        </w:r>
        <w:r w:rsidRPr="0016701A">
          <w:rPr>
            <w:rFonts w:asciiTheme="minorHAnsi" w:hAnsiTheme="minorHAnsi"/>
            <w:b/>
            <w:bCs/>
            <w:sz w:val="20"/>
            <w:szCs w:val="28"/>
          </w:rPr>
          <w:t xml:space="preserve"> - Wykaz informacji sensytywnych;</w:t>
        </w:r>
      </w:ins>
    </w:p>
    <w:p w14:paraId="105588FF" w14:textId="77777777" w:rsidR="00CE1271" w:rsidRPr="00B204FB" w:rsidRDefault="00CE1271" w:rsidP="00CE1271">
      <w:pPr>
        <w:jc w:val="center"/>
        <w:rPr>
          <w:ins w:id="1139" w:author="Hein Monika" w:date="2025-08-01T11:55:00Z"/>
          <w:b/>
        </w:rPr>
      </w:pPr>
      <w:ins w:id="1140" w:author="Hein Monika" w:date="2025-08-01T11:55:00Z">
        <w:r w:rsidRPr="00B204FB">
          <w:rPr>
            <w:b/>
          </w:rPr>
          <w:t>Wykaz informacji sensytywnych</w:t>
        </w:r>
      </w:ins>
    </w:p>
    <w:p w14:paraId="3C755D94" w14:textId="77777777" w:rsidR="00CE1271" w:rsidRPr="00B204FB" w:rsidRDefault="00CE1271" w:rsidP="00CE1271">
      <w:pPr>
        <w:rPr>
          <w:ins w:id="1141" w:author="Hein Monika" w:date="2025-08-01T11:55:00Z"/>
        </w:rPr>
      </w:pPr>
    </w:p>
    <w:p w14:paraId="7D93C06B" w14:textId="77777777" w:rsidR="00CE1271" w:rsidRPr="00D77AB2" w:rsidRDefault="00CE1271" w:rsidP="00CE1271">
      <w:pPr>
        <w:rPr>
          <w:ins w:id="1142" w:author="Hein Monika" w:date="2025-08-01T11:55:00Z"/>
        </w:rPr>
      </w:pPr>
      <w:ins w:id="1143" w:author="Hein Monika" w:date="2025-08-01T11:55:00Z">
        <w:r w:rsidRPr="00D77AB2">
          <w:t>Za informacje sensytywne uznaje się:</w:t>
        </w:r>
      </w:ins>
    </w:p>
    <w:p w14:paraId="2849B7EB" w14:textId="77777777" w:rsidR="00CE1271" w:rsidRPr="00D77AB2" w:rsidRDefault="00CE1271" w:rsidP="00CE1271">
      <w:pPr>
        <w:widowControl w:val="0"/>
        <w:numPr>
          <w:ilvl w:val="0"/>
          <w:numId w:val="56"/>
        </w:numPr>
        <w:spacing w:before="0"/>
        <w:jc w:val="left"/>
        <w:rPr>
          <w:ins w:id="1144" w:author="Hein Monika" w:date="2025-08-01T11:55:00Z"/>
        </w:rPr>
      </w:pPr>
      <w:ins w:id="1145" w:author="Hein Monika" w:date="2025-08-01T11:55:00Z">
        <w:r w:rsidRPr="00D77AB2">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ins>
    </w:p>
    <w:p w14:paraId="2F216D57" w14:textId="77777777" w:rsidR="00CE1271" w:rsidRPr="00D77AB2" w:rsidRDefault="00CE1271" w:rsidP="00CE1271">
      <w:pPr>
        <w:widowControl w:val="0"/>
        <w:numPr>
          <w:ilvl w:val="0"/>
          <w:numId w:val="36"/>
        </w:numPr>
        <w:spacing w:before="0"/>
        <w:jc w:val="left"/>
        <w:rPr>
          <w:ins w:id="1146" w:author="Hein Monika" w:date="2025-08-01T11:55:00Z"/>
        </w:rPr>
      </w:pPr>
      <w:ins w:id="1147" w:author="Hein Monika" w:date="2025-08-01T11:55:00Z">
        <w:r w:rsidRPr="00D77AB2">
          <w:t>warunki umów, w tym finansowe:</w:t>
        </w:r>
      </w:ins>
    </w:p>
    <w:p w14:paraId="306C7A93" w14:textId="77777777" w:rsidR="00CE1271" w:rsidRPr="00D77AB2" w:rsidRDefault="00CE1271" w:rsidP="00CE1271">
      <w:pPr>
        <w:widowControl w:val="0"/>
        <w:numPr>
          <w:ilvl w:val="0"/>
          <w:numId w:val="35"/>
        </w:numPr>
        <w:spacing w:before="0"/>
        <w:jc w:val="left"/>
        <w:rPr>
          <w:ins w:id="1148" w:author="Hein Monika" w:date="2025-08-01T11:55:00Z"/>
        </w:rPr>
      </w:pPr>
      <w:ins w:id="1149" w:author="Hein Monika" w:date="2025-08-01T11:55:00Z">
        <w:r w:rsidRPr="00D77AB2">
          <w:t>indywidualnie wydane techniczne i finansowe warunki przyłączenia do sieci;</w:t>
        </w:r>
      </w:ins>
    </w:p>
    <w:p w14:paraId="4CA71652" w14:textId="77777777" w:rsidR="00CE1271" w:rsidRPr="00D77AB2" w:rsidRDefault="00CE1271" w:rsidP="00CE1271">
      <w:pPr>
        <w:widowControl w:val="0"/>
        <w:numPr>
          <w:ilvl w:val="0"/>
          <w:numId w:val="35"/>
        </w:numPr>
        <w:spacing w:before="0"/>
        <w:jc w:val="left"/>
        <w:rPr>
          <w:ins w:id="1150" w:author="Hein Monika" w:date="2025-08-01T11:55:00Z"/>
        </w:rPr>
      </w:pPr>
      <w:ins w:id="1151" w:author="Hein Monika" w:date="2025-08-01T11:55:00Z">
        <w:r w:rsidRPr="00D77AB2">
          <w:t>moc umowna;</w:t>
        </w:r>
      </w:ins>
    </w:p>
    <w:p w14:paraId="4110151E" w14:textId="77777777" w:rsidR="00CE1271" w:rsidRPr="00D77AB2" w:rsidRDefault="00CE1271" w:rsidP="00CE1271">
      <w:pPr>
        <w:widowControl w:val="0"/>
        <w:numPr>
          <w:ilvl w:val="0"/>
          <w:numId w:val="35"/>
        </w:numPr>
        <w:spacing w:before="0"/>
        <w:jc w:val="left"/>
        <w:rPr>
          <w:ins w:id="1152" w:author="Hein Monika" w:date="2025-08-01T11:55:00Z"/>
        </w:rPr>
      </w:pPr>
      <w:ins w:id="1153" w:author="Hein Monika" w:date="2025-08-01T11:55:00Z">
        <w:r w:rsidRPr="00D77AB2">
          <w:t>poziom zużycia energii elektrycznej;</w:t>
        </w:r>
      </w:ins>
    </w:p>
    <w:p w14:paraId="2106E4C2" w14:textId="77777777" w:rsidR="00CE1271" w:rsidRPr="00D77AB2" w:rsidRDefault="00CE1271" w:rsidP="00CE1271">
      <w:pPr>
        <w:widowControl w:val="0"/>
        <w:numPr>
          <w:ilvl w:val="0"/>
          <w:numId w:val="35"/>
        </w:numPr>
        <w:spacing w:before="0"/>
        <w:jc w:val="left"/>
        <w:rPr>
          <w:ins w:id="1154" w:author="Hein Monika" w:date="2025-08-01T11:55:00Z"/>
        </w:rPr>
      </w:pPr>
      <w:ins w:id="1155" w:author="Hein Monika" w:date="2025-08-01T11:55:00Z">
        <w:r w:rsidRPr="00D77AB2">
          <w:t>termin płatności faktury;</w:t>
        </w:r>
      </w:ins>
    </w:p>
    <w:p w14:paraId="2082BD8C" w14:textId="77777777" w:rsidR="00CE1271" w:rsidRPr="00D77AB2" w:rsidRDefault="00CE1271" w:rsidP="00CE1271">
      <w:pPr>
        <w:widowControl w:val="0"/>
        <w:numPr>
          <w:ilvl w:val="0"/>
          <w:numId w:val="35"/>
        </w:numPr>
        <w:spacing w:before="0"/>
        <w:jc w:val="left"/>
        <w:rPr>
          <w:ins w:id="1156" w:author="Hein Monika" w:date="2025-08-01T11:55:00Z"/>
        </w:rPr>
      </w:pPr>
      <w:ins w:id="1157" w:author="Hein Monika" w:date="2025-08-01T11:55:00Z">
        <w:r w:rsidRPr="00D77AB2">
          <w:t>okres rozliczeniowy;</w:t>
        </w:r>
      </w:ins>
    </w:p>
    <w:p w14:paraId="52AE59E2" w14:textId="77777777" w:rsidR="00CE1271" w:rsidRPr="00D77AB2" w:rsidRDefault="00CE1271" w:rsidP="00CE1271">
      <w:pPr>
        <w:widowControl w:val="0"/>
        <w:numPr>
          <w:ilvl w:val="0"/>
          <w:numId w:val="54"/>
        </w:numPr>
        <w:spacing w:before="0"/>
        <w:jc w:val="left"/>
        <w:rPr>
          <w:ins w:id="1158" w:author="Hein Monika" w:date="2025-08-01T11:55:00Z"/>
        </w:rPr>
      </w:pPr>
      <w:ins w:id="1159" w:author="Hein Monika" w:date="2025-08-01T11:55:00Z">
        <w:r w:rsidRPr="00D77AB2">
          <w:t>dane umożliwiające segmentację odbiorców i przygotowanie dedykowanych ofert:</w:t>
        </w:r>
      </w:ins>
    </w:p>
    <w:p w14:paraId="05BB0B85" w14:textId="77777777" w:rsidR="00CE1271" w:rsidRPr="00D77AB2" w:rsidRDefault="00CE1271" w:rsidP="00CE1271">
      <w:pPr>
        <w:widowControl w:val="0"/>
        <w:numPr>
          <w:ilvl w:val="0"/>
          <w:numId w:val="55"/>
        </w:numPr>
        <w:spacing w:before="0"/>
        <w:jc w:val="left"/>
        <w:rPr>
          <w:ins w:id="1160" w:author="Hein Monika" w:date="2025-08-01T11:55:00Z"/>
        </w:rPr>
      </w:pPr>
      <w:ins w:id="1161" w:author="Hein Monika" w:date="2025-08-01T11:55:00Z">
        <w:r w:rsidRPr="00D77AB2">
          <w:t>nazwa/imię i nazwisko, adres odbiorcy i numer jego rachunku bankowego;</w:t>
        </w:r>
      </w:ins>
    </w:p>
    <w:p w14:paraId="73B5ADAD" w14:textId="77777777" w:rsidR="00CE1271" w:rsidRPr="00D77AB2" w:rsidRDefault="00CE1271" w:rsidP="00CE1271">
      <w:pPr>
        <w:widowControl w:val="0"/>
        <w:numPr>
          <w:ilvl w:val="0"/>
          <w:numId w:val="55"/>
        </w:numPr>
        <w:spacing w:before="0"/>
        <w:jc w:val="left"/>
        <w:rPr>
          <w:ins w:id="1162" w:author="Hein Monika" w:date="2025-08-01T11:55:00Z"/>
        </w:rPr>
      </w:pPr>
      <w:ins w:id="1163" w:author="Hein Monika" w:date="2025-08-01T11:55:00Z">
        <w:r w:rsidRPr="00D77AB2">
          <w:t>struktura poboru energii elektrycznej;</w:t>
        </w:r>
      </w:ins>
    </w:p>
    <w:p w14:paraId="1BD4C72D" w14:textId="77777777" w:rsidR="00CE1271" w:rsidRPr="00D77AB2" w:rsidRDefault="00CE1271" w:rsidP="00CE1271">
      <w:pPr>
        <w:widowControl w:val="0"/>
        <w:numPr>
          <w:ilvl w:val="0"/>
          <w:numId w:val="55"/>
        </w:numPr>
        <w:spacing w:before="0"/>
        <w:jc w:val="left"/>
        <w:rPr>
          <w:ins w:id="1164" w:author="Hein Monika" w:date="2025-08-01T11:55:00Z"/>
        </w:rPr>
      </w:pPr>
      <w:ins w:id="1165" w:author="Hein Monika" w:date="2025-08-01T11:55:00Z">
        <w:r w:rsidRPr="00D77AB2">
          <w:t>dane pomiarowe, profile zużycia, w tym prognozowane profile zużycia odbiorców;</w:t>
        </w:r>
      </w:ins>
    </w:p>
    <w:p w14:paraId="4CE9D09B" w14:textId="77777777" w:rsidR="00CE1271" w:rsidRPr="00D77AB2" w:rsidRDefault="00CE1271" w:rsidP="00CE1271">
      <w:pPr>
        <w:widowControl w:val="0"/>
        <w:numPr>
          <w:ilvl w:val="0"/>
          <w:numId w:val="55"/>
        </w:numPr>
        <w:spacing w:before="0"/>
        <w:jc w:val="left"/>
        <w:rPr>
          <w:ins w:id="1166" w:author="Hein Monika" w:date="2025-08-01T11:55:00Z"/>
        </w:rPr>
      </w:pPr>
      <w:ins w:id="1167" w:author="Hein Monika" w:date="2025-08-01T11:55:00Z">
        <w:r w:rsidRPr="00D77AB2">
          <w:t>historia płatności;</w:t>
        </w:r>
      </w:ins>
    </w:p>
    <w:p w14:paraId="40F49A2F" w14:textId="77777777" w:rsidR="00CE1271" w:rsidRPr="00D77AB2" w:rsidRDefault="00CE1271" w:rsidP="00CE1271">
      <w:pPr>
        <w:widowControl w:val="0"/>
        <w:numPr>
          <w:ilvl w:val="0"/>
          <w:numId w:val="55"/>
        </w:numPr>
        <w:spacing w:before="0"/>
        <w:jc w:val="left"/>
        <w:rPr>
          <w:ins w:id="1168" w:author="Hein Monika" w:date="2025-08-01T11:55:00Z"/>
        </w:rPr>
      </w:pPr>
      <w:ins w:id="1169" w:author="Hein Monika" w:date="2025-08-01T11:55:00Z">
        <w:r w:rsidRPr="00D77AB2">
          <w:t>zadłużenie odbiorcy;</w:t>
        </w:r>
      </w:ins>
    </w:p>
    <w:p w14:paraId="02CBC8AE" w14:textId="77777777" w:rsidR="00CE1271" w:rsidRPr="00D77AB2" w:rsidRDefault="00CE1271" w:rsidP="00CE1271">
      <w:pPr>
        <w:widowControl w:val="0"/>
        <w:numPr>
          <w:ilvl w:val="0"/>
          <w:numId w:val="56"/>
        </w:numPr>
        <w:spacing w:before="0"/>
        <w:jc w:val="left"/>
        <w:rPr>
          <w:ins w:id="1170" w:author="Hein Monika" w:date="2025-08-01T11:55:00Z"/>
        </w:rPr>
      </w:pPr>
      <w:ins w:id="1171" w:author="Hein Monika" w:date="2025-08-01T11:55:00Z">
        <w:r w:rsidRPr="00D77AB2">
          <w:t>informacje o Systemie zarządzanym przez ENEA Operator Sp. z o.o. i o Działalności podstawowej OSD, które mogą przynosić Użytkownikom Systemu lub Potencjalnym Użytkownikom Systemu korzyści handlowe:</w:t>
        </w:r>
      </w:ins>
    </w:p>
    <w:p w14:paraId="5EDE7940" w14:textId="77777777" w:rsidR="00CE1271" w:rsidRPr="00D77AB2" w:rsidRDefault="00CE1271" w:rsidP="00CE1271">
      <w:pPr>
        <w:widowControl w:val="0"/>
        <w:numPr>
          <w:ilvl w:val="0"/>
          <w:numId w:val="54"/>
        </w:numPr>
        <w:spacing w:before="0"/>
        <w:jc w:val="left"/>
        <w:rPr>
          <w:ins w:id="1172" w:author="Hein Monika" w:date="2025-08-01T11:55:00Z"/>
        </w:rPr>
      </w:pPr>
      <w:ins w:id="1173" w:author="Hein Monika" w:date="2025-08-01T11:55:00Z">
        <w:r w:rsidRPr="00D77AB2">
          <w:t>ekspertyzy wpływu przyłączania do s</w:t>
        </w:r>
        <w:r w:rsidRPr="00D77AB2">
          <w:rPr>
            <w:iCs/>
          </w:rPr>
          <w:t>ieci</w:t>
        </w:r>
        <w:r w:rsidRPr="00D77AB2">
          <w:t xml:space="preserve"> elektroenergetycznej urządzeń, instalacji lub sieci wytwórczych i odbiorczych na funkcjonowanie </w:t>
        </w:r>
        <w:r w:rsidRPr="00D77AB2">
          <w:rPr>
            <w:iCs/>
          </w:rPr>
          <w:t>Systemu;</w:t>
        </w:r>
      </w:ins>
    </w:p>
    <w:p w14:paraId="17DE7561" w14:textId="77777777" w:rsidR="00CE1271" w:rsidRPr="00B204FB" w:rsidRDefault="00CE1271" w:rsidP="00CE1271">
      <w:pPr>
        <w:spacing w:after="120"/>
        <w:ind w:left="770" w:firstLine="310"/>
        <w:rPr>
          <w:ins w:id="1174" w:author="Hein Monika" w:date="2025-08-01T11:55:00Z"/>
        </w:rPr>
      </w:pPr>
      <w:ins w:id="1175" w:author="Hein Monika" w:date="2025-08-01T11:55:00Z">
        <w:r>
          <w:t xml:space="preserve">- </w:t>
        </w:r>
        <w:r w:rsidRPr="00D77AB2">
          <w:t xml:space="preserve">informacje dotyczące infrastruktury sieciowej </w:t>
        </w:r>
        <w:r w:rsidRPr="00D77AB2">
          <w:rPr>
            <w:iCs/>
          </w:rPr>
          <w:t>OSD</w:t>
        </w:r>
        <w:r w:rsidRPr="00D77AB2">
          <w:t xml:space="preserve"> oraz sposobu zarządzania tą infrastrukturą, nie będące </w:t>
        </w:r>
        <w:r w:rsidRPr="00D77AB2">
          <w:rPr>
            <w:iCs/>
          </w:rPr>
          <w:t>Informacjami ogólnodostępnymi.</w:t>
        </w:r>
      </w:ins>
    </w:p>
    <w:p w14:paraId="4C49CEA6" w14:textId="77777777" w:rsidR="00CE1271" w:rsidRDefault="00CE1271" w:rsidP="00CE1271">
      <w:pPr>
        <w:spacing w:before="0" w:after="160" w:line="259" w:lineRule="auto"/>
        <w:jc w:val="left"/>
        <w:rPr>
          <w:ins w:id="1176" w:author="Hein Monika" w:date="2025-08-01T11:55:00Z"/>
          <w:rFonts w:asciiTheme="minorHAnsi" w:hAnsiTheme="minorHAnsi"/>
          <w:sz w:val="18"/>
        </w:rPr>
      </w:pPr>
      <w:ins w:id="1177" w:author="Hein Monika" w:date="2025-08-01T11:55:00Z">
        <w:r>
          <w:rPr>
            <w:rFonts w:asciiTheme="minorHAnsi" w:hAnsiTheme="minorHAnsi"/>
            <w:sz w:val="18"/>
          </w:rPr>
          <w:br w:type="page"/>
        </w:r>
      </w:ins>
    </w:p>
    <w:p w14:paraId="468989ED" w14:textId="77777777" w:rsidR="00CE1271" w:rsidRPr="0016701A" w:rsidRDefault="00CE1271" w:rsidP="00CE1271">
      <w:pPr>
        <w:tabs>
          <w:tab w:val="left" w:pos="426"/>
        </w:tabs>
        <w:spacing w:before="0" w:line="276" w:lineRule="auto"/>
        <w:rPr>
          <w:ins w:id="1178" w:author="Hein Monika" w:date="2025-08-01T11:55:00Z"/>
          <w:rFonts w:asciiTheme="minorHAnsi" w:hAnsiTheme="minorHAnsi"/>
          <w:b/>
          <w:bCs/>
          <w:sz w:val="20"/>
          <w:szCs w:val="28"/>
        </w:rPr>
      </w:pPr>
      <w:ins w:id="1179" w:author="Hein Monika" w:date="2025-08-01T11:55:00Z">
        <w:r w:rsidRPr="0016701A">
          <w:rPr>
            <w:rFonts w:asciiTheme="minorHAnsi" w:hAnsiTheme="minorHAnsi"/>
            <w:b/>
            <w:bCs/>
            <w:sz w:val="20"/>
            <w:szCs w:val="28"/>
          </w:rPr>
          <w:lastRenderedPageBreak/>
          <w:t xml:space="preserve">Załącznik nr </w:t>
        </w:r>
        <w:r>
          <w:rPr>
            <w:rFonts w:asciiTheme="minorHAnsi" w:hAnsiTheme="minorHAnsi"/>
            <w:b/>
            <w:bCs/>
            <w:sz w:val="20"/>
            <w:szCs w:val="28"/>
          </w:rPr>
          <w:t>8</w:t>
        </w:r>
        <w:r w:rsidRPr="0016701A">
          <w:rPr>
            <w:rFonts w:asciiTheme="minorHAnsi" w:hAnsiTheme="minorHAnsi"/>
            <w:b/>
            <w:bCs/>
            <w:sz w:val="20"/>
            <w:szCs w:val="28"/>
          </w:rPr>
          <w:t xml:space="preserve"> - Wymagania dla wtórników projektowych;</w:t>
        </w:r>
      </w:ins>
    </w:p>
    <w:p w14:paraId="257D17D9" w14:textId="77777777" w:rsidR="00CE1271" w:rsidRPr="0016701A" w:rsidRDefault="00CE1271" w:rsidP="00CE1271">
      <w:pPr>
        <w:spacing w:line="276" w:lineRule="auto"/>
        <w:rPr>
          <w:ins w:id="1180" w:author="Hein Monika" w:date="2025-08-01T11:55:00Z"/>
          <w:b/>
          <w:sz w:val="20"/>
          <w:szCs w:val="20"/>
        </w:rPr>
      </w:pPr>
      <w:ins w:id="1181" w:author="Hein Monika" w:date="2025-08-01T11:55:00Z">
        <w:r w:rsidRPr="0016701A">
          <w:rPr>
            <w:b/>
            <w:sz w:val="20"/>
            <w:szCs w:val="20"/>
          </w:rPr>
          <w:t>Wymagania dotyczące pozyskania wtórników projektowych i współrzędnych obiektów energetycznych.</w:t>
        </w:r>
      </w:ins>
    </w:p>
    <w:p w14:paraId="4B08B600" w14:textId="77777777" w:rsidR="00CE1271" w:rsidRPr="0016701A" w:rsidRDefault="00CE1271" w:rsidP="00CE1271">
      <w:pPr>
        <w:numPr>
          <w:ilvl w:val="0"/>
          <w:numId w:val="32"/>
        </w:numPr>
        <w:ind w:left="284" w:hanging="284"/>
        <w:rPr>
          <w:ins w:id="1182" w:author="Hein Monika" w:date="2025-08-01T11:55:00Z"/>
          <w:sz w:val="20"/>
          <w:szCs w:val="20"/>
        </w:rPr>
      </w:pPr>
      <w:ins w:id="1183" w:author="Hein Monika" w:date="2025-08-01T11:55:00Z">
        <w:r w:rsidRPr="0016701A">
          <w:rPr>
            <w:sz w:val="20"/>
            <w:szCs w:val="20"/>
          </w:rPr>
          <w:t xml:space="preserve">Wtórnik projektowy należy przygotować na pełnych sekcjach mapy zasadniczej i w postaci formatów plików rastrowych: </w:t>
        </w:r>
      </w:ins>
    </w:p>
    <w:p w14:paraId="283AF37F" w14:textId="77777777" w:rsidR="00CE1271" w:rsidRPr="0016701A" w:rsidRDefault="00CE1271" w:rsidP="00CE1271">
      <w:pPr>
        <w:numPr>
          <w:ilvl w:val="0"/>
          <w:numId w:val="33"/>
        </w:numPr>
        <w:ind w:left="709" w:hanging="425"/>
        <w:contextualSpacing/>
        <w:rPr>
          <w:ins w:id="1184" w:author="Hein Monika" w:date="2025-08-01T11:55:00Z"/>
          <w:sz w:val="20"/>
          <w:szCs w:val="20"/>
        </w:rPr>
      </w:pPr>
      <w:ins w:id="1185" w:author="Hein Monika" w:date="2025-08-01T11:55:00Z">
        <w:r w:rsidRPr="0016701A">
          <w:rPr>
            <w:sz w:val="20"/>
            <w:szCs w:val="20"/>
          </w:rPr>
          <w:t xml:space="preserve">Format plików rastrowych: TIFF, </w:t>
        </w:r>
        <w:proofErr w:type="spellStart"/>
        <w:r w:rsidRPr="0016701A">
          <w:rPr>
            <w:sz w:val="20"/>
            <w:szCs w:val="20"/>
          </w:rPr>
          <w:t>Intergraph</w:t>
        </w:r>
        <w:proofErr w:type="spellEnd"/>
        <w:r w:rsidRPr="0016701A">
          <w:rPr>
            <w:sz w:val="20"/>
            <w:szCs w:val="20"/>
          </w:rPr>
          <w:t xml:space="preserve"> CIT lub </w:t>
        </w:r>
        <w:proofErr w:type="spellStart"/>
        <w:r w:rsidRPr="0016701A">
          <w:rPr>
            <w:sz w:val="20"/>
            <w:szCs w:val="20"/>
          </w:rPr>
          <w:t>GeoTIFF</w:t>
        </w:r>
        <w:proofErr w:type="spellEnd"/>
        <w:r w:rsidRPr="0016701A">
          <w:rPr>
            <w:sz w:val="20"/>
            <w:szCs w:val="20"/>
          </w:rPr>
          <w:t xml:space="preserve"> (TIFF z zapisaną w nagłówku </w:t>
        </w:r>
        <w:proofErr w:type="spellStart"/>
        <w:r w:rsidRPr="0016701A">
          <w:rPr>
            <w:sz w:val="20"/>
            <w:szCs w:val="20"/>
          </w:rPr>
          <w:t>georeferencją</w:t>
        </w:r>
        <w:proofErr w:type="spellEnd"/>
        <w:r w:rsidRPr="0016701A">
          <w:rPr>
            <w:sz w:val="20"/>
            <w:szCs w:val="20"/>
          </w:rPr>
          <w:t>).</w:t>
        </w:r>
      </w:ins>
    </w:p>
    <w:p w14:paraId="789C0C46" w14:textId="77777777" w:rsidR="00CE1271" w:rsidRPr="0016701A" w:rsidRDefault="00CE1271" w:rsidP="00CE1271">
      <w:pPr>
        <w:numPr>
          <w:ilvl w:val="0"/>
          <w:numId w:val="33"/>
        </w:numPr>
        <w:ind w:left="709" w:hanging="425"/>
        <w:rPr>
          <w:ins w:id="1186" w:author="Hein Monika" w:date="2025-08-01T11:55:00Z"/>
          <w:sz w:val="20"/>
          <w:szCs w:val="20"/>
        </w:rPr>
      </w:pPr>
      <w:proofErr w:type="spellStart"/>
      <w:ins w:id="1187" w:author="Hein Monika" w:date="2025-08-01T11:55:00Z">
        <w:r w:rsidRPr="0016701A">
          <w:rPr>
            <w:sz w:val="20"/>
            <w:szCs w:val="20"/>
          </w:rPr>
          <w:t>Georeferencja</w:t>
        </w:r>
        <w:proofErr w:type="spellEnd"/>
        <w:r w:rsidRPr="0016701A">
          <w:rPr>
            <w:sz w:val="20"/>
            <w:szCs w:val="20"/>
          </w:rPr>
          <w:t xml:space="preserve"> może być również zapisana w osobnym pliku TFW (nazwa takiego pliku powinna być taka sama jak pliku graficznego z wyjątkiem rozszerzenia - .</w:t>
        </w:r>
        <w:proofErr w:type="spellStart"/>
        <w:r w:rsidRPr="0016701A">
          <w:rPr>
            <w:sz w:val="20"/>
            <w:szCs w:val="20"/>
          </w:rPr>
          <w:t>tfw</w:t>
        </w:r>
        <w:proofErr w:type="spellEnd"/>
        <w:r w:rsidRPr="0016701A">
          <w:rPr>
            <w:sz w:val="20"/>
            <w:szCs w:val="20"/>
          </w:rPr>
          <w:t xml:space="preserve"> zamiast .</w:t>
        </w:r>
        <w:proofErr w:type="spellStart"/>
        <w:r w:rsidRPr="0016701A">
          <w:rPr>
            <w:sz w:val="20"/>
            <w:szCs w:val="20"/>
          </w:rPr>
          <w:t>tif</w:t>
        </w:r>
        <w:proofErr w:type="spellEnd"/>
        <w:r w:rsidRPr="0016701A">
          <w:rPr>
            <w:sz w:val="20"/>
            <w:szCs w:val="20"/>
          </w:rPr>
          <w:t>).</w:t>
        </w:r>
      </w:ins>
    </w:p>
    <w:p w14:paraId="158FE207" w14:textId="77777777" w:rsidR="00CE1271" w:rsidRPr="0016701A" w:rsidRDefault="00CE1271" w:rsidP="00CE1271">
      <w:pPr>
        <w:numPr>
          <w:ilvl w:val="0"/>
          <w:numId w:val="33"/>
        </w:numPr>
        <w:ind w:left="709" w:hanging="425"/>
        <w:rPr>
          <w:ins w:id="1188" w:author="Hein Monika" w:date="2025-08-01T11:55:00Z"/>
          <w:sz w:val="20"/>
          <w:szCs w:val="20"/>
        </w:rPr>
      </w:pPr>
      <w:ins w:id="1189" w:author="Hein Monika" w:date="2025-08-01T11:55:00Z">
        <w:r w:rsidRPr="0016701A">
          <w:rPr>
            <w:sz w:val="20"/>
            <w:szCs w:val="20"/>
          </w:rPr>
          <w:t>Pliki rastrowe powinny być skalibrowane.</w:t>
        </w:r>
      </w:ins>
    </w:p>
    <w:p w14:paraId="4BDEDF1D" w14:textId="77777777" w:rsidR="00CE1271" w:rsidRPr="0016701A" w:rsidRDefault="00CE1271" w:rsidP="00CE1271">
      <w:pPr>
        <w:numPr>
          <w:ilvl w:val="0"/>
          <w:numId w:val="33"/>
        </w:numPr>
        <w:ind w:left="709" w:hanging="425"/>
        <w:rPr>
          <w:ins w:id="1190" w:author="Hein Monika" w:date="2025-08-01T11:55:00Z"/>
          <w:sz w:val="20"/>
          <w:szCs w:val="20"/>
        </w:rPr>
      </w:pPr>
      <w:ins w:id="1191" w:author="Hein Monika" w:date="2025-08-01T11:55:00Z">
        <w:r w:rsidRPr="0016701A">
          <w:rPr>
            <w:sz w:val="20"/>
            <w:szCs w:val="20"/>
          </w:rPr>
          <w:t xml:space="preserve">Głębokość bitowa: 1 bit na </w:t>
        </w:r>
        <w:proofErr w:type="spellStart"/>
        <w:r w:rsidRPr="0016701A">
          <w:rPr>
            <w:sz w:val="20"/>
            <w:szCs w:val="20"/>
          </w:rPr>
          <w:t>pixel</w:t>
        </w:r>
        <w:proofErr w:type="spellEnd"/>
        <w:r w:rsidRPr="0016701A">
          <w:rPr>
            <w:sz w:val="20"/>
            <w:szCs w:val="20"/>
          </w:rPr>
          <w:t xml:space="preserve"> (rastry monochromatyczne, czarno-białe).</w:t>
        </w:r>
      </w:ins>
    </w:p>
    <w:p w14:paraId="40223AB2" w14:textId="77777777" w:rsidR="00CE1271" w:rsidRPr="0016701A" w:rsidRDefault="00CE1271" w:rsidP="00CE1271">
      <w:pPr>
        <w:numPr>
          <w:ilvl w:val="0"/>
          <w:numId w:val="33"/>
        </w:numPr>
        <w:ind w:left="709" w:hanging="425"/>
        <w:rPr>
          <w:ins w:id="1192" w:author="Hein Monika" w:date="2025-08-01T11:55:00Z"/>
          <w:sz w:val="20"/>
          <w:szCs w:val="20"/>
        </w:rPr>
      </w:pPr>
      <w:ins w:id="1193" w:author="Hein Monika" w:date="2025-08-01T11:55:00Z">
        <w:r w:rsidRPr="0016701A">
          <w:rPr>
            <w:sz w:val="20"/>
            <w:szCs w:val="20"/>
          </w:rPr>
          <w:t xml:space="preserve">Minimalna rozdzielczość pliku rastrowego: 300 </w:t>
        </w:r>
        <w:proofErr w:type="spellStart"/>
        <w:r w:rsidRPr="0016701A">
          <w:rPr>
            <w:sz w:val="20"/>
            <w:szCs w:val="20"/>
          </w:rPr>
          <w:t>dpi</w:t>
        </w:r>
        <w:proofErr w:type="spellEnd"/>
        <w:r w:rsidRPr="0016701A">
          <w:rPr>
            <w:sz w:val="20"/>
            <w:szCs w:val="20"/>
          </w:rPr>
          <w:t>.</w:t>
        </w:r>
      </w:ins>
    </w:p>
    <w:p w14:paraId="7C328C5D" w14:textId="77777777" w:rsidR="00CE1271" w:rsidRPr="0016701A" w:rsidRDefault="00CE1271" w:rsidP="00CE1271">
      <w:pPr>
        <w:numPr>
          <w:ilvl w:val="0"/>
          <w:numId w:val="33"/>
        </w:numPr>
        <w:ind w:left="709" w:hanging="425"/>
        <w:rPr>
          <w:ins w:id="1194" w:author="Hein Monika" w:date="2025-08-01T11:55:00Z"/>
          <w:sz w:val="20"/>
          <w:szCs w:val="20"/>
        </w:rPr>
      </w:pPr>
      <w:ins w:id="1195" w:author="Hein Monika" w:date="2025-08-01T11:55:00Z">
        <w:r w:rsidRPr="0016701A">
          <w:rPr>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ins>
    </w:p>
    <w:p w14:paraId="3A3FB37D" w14:textId="77777777" w:rsidR="00CE1271" w:rsidRPr="0016701A" w:rsidRDefault="00CE1271" w:rsidP="00CE1271">
      <w:pPr>
        <w:numPr>
          <w:ilvl w:val="0"/>
          <w:numId w:val="33"/>
        </w:numPr>
        <w:ind w:left="709" w:hanging="425"/>
        <w:rPr>
          <w:ins w:id="1196" w:author="Hein Monika" w:date="2025-08-01T11:55:00Z"/>
          <w:sz w:val="20"/>
          <w:szCs w:val="20"/>
        </w:rPr>
      </w:pPr>
      <w:ins w:id="1197" w:author="Hein Monika" w:date="2025-08-01T11:55:00Z">
        <w:r w:rsidRPr="0016701A">
          <w:rPr>
            <w:sz w:val="20"/>
            <w:szCs w:val="20"/>
          </w:rPr>
          <w:t xml:space="preserve">Dopuszcza się również przekazywanie plików w formatach DGN, DWG, DXF (pliki powinny być zapisane w takiej wersji, aby można było je otworzyć w programie </w:t>
        </w:r>
        <w:proofErr w:type="spellStart"/>
        <w:r w:rsidRPr="0016701A">
          <w:rPr>
            <w:sz w:val="20"/>
            <w:szCs w:val="20"/>
          </w:rPr>
          <w:t>Microstation</w:t>
        </w:r>
        <w:proofErr w:type="spellEnd"/>
        <w:r w:rsidRPr="0016701A">
          <w:rPr>
            <w:sz w:val="20"/>
            <w:szCs w:val="20"/>
          </w:rPr>
          <w:t xml:space="preserve"> V8).</w:t>
        </w:r>
      </w:ins>
    </w:p>
    <w:p w14:paraId="38D584DF" w14:textId="77777777" w:rsidR="00CE1271" w:rsidRPr="0016701A" w:rsidRDefault="00CE1271" w:rsidP="00CE1271">
      <w:pPr>
        <w:numPr>
          <w:ilvl w:val="0"/>
          <w:numId w:val="32"/>
        </w:numPr>
        <w:ind w:left="284" w:hanging="284"/>
        <w:rPr>
          <w:ins w:id="1198" w:author="Hein Monika" w:date="2025-08-01T11:55:00Z"/>
          <w:sz w:val="20"/>
          <w:szCs w:val="20"/>
        </w:rPr>
      </w:pPr>
      <w:ins w:id="1199" w:author="Hein Monika" w:date="2025-08-01T11:55:00Z">
        <w:r w:rsidRPr="0016701A">
          <w:rPr>
            <w:sz w:val="20"/>
            <w:szCs w:val="20"/>
          </w:rPr>
          <w:t>Przekazywanie współrzędnych (</w:t>
        </w:r>
        <w:proofErr w:type="spellStart"/>
        <w:r w:rsidRPr="0016701A">
          <w:rPr>
            <w:sz w:val="20"/>
            <w:szCs w:val="20"/>
          </w:rPr>
          <w:t>x,y</w:t>
        </w:r>
        <w:proofErr w:type="spellEnd"/>
        <w:r w:rsidRPr="0016701A">
          <w:rPr>
            <w:sz w:val="20"/>
            <w:szCs w:val="20"/>
          </w:rPr>
          <w:t>) obiektów energetycznych w wersji elektronicznej jako załącznika do dokumentacji powykonawczej.</w:t>
        </w:r>
      </w:ins>
    </w:p>
    <w:p w14:paraId="72573D45" w14:textId="77777777" w:rsidR="00CE1271" w:rsidRPr="0016701A" w:rsidRDefault="00CE1271" w:rsidP="00CE1271">
      <w:pPr>
        <w:ind w:left="284"/>
        <w:rPr>
          <w:ins w:id="1200" w:author="Hein Monika" w:date="2025-08-01T11:55:00Z"/>
          <w:sz w:val="20"/>
          <w:szCs w:val="20"/>
        </w:rPr>
      </w:pPr>
      <w:ins w:id="1201" w:author="Hein Monika" w:date="2025-08-01T11:55:00Z">
        <w:r w:rsidRPr="0016701A">
          <w:rPr>
            <w:sz w:val="20"/>
            <w:szCs w:val="20"/>
          </w:rPr>
          <w:t>Plik tekstowy „txt” ze współrzędnymi obiektów energetycznych  powinien mieć strukturę:</w:t>
        </w:r>
      </w:ins>
    </w:p>
    <w:p w14:paraId="17D66D3D" w14:textId="77777777" w:rsidR="00CE1271" w:rsidRPr="0016701A" w:rsidRDefault="00CE1271" w:rsidP="00CE1271">
      <w:pPr>
        <w:ind w:left="284"/>
        <w:rPr>
          <w:ins w:id="1202" w:author="Hein Monika" w:date="2025-08-01T11:55:00Z"/>
          <w:b/>
          <w:sz w:val="20"/>
          <w:szCs w:val="20"/>
        </w:rPr>
      </w:pPr>
      <w:ins w:id="1203" w:author="Hein Monika" w:date="2025-08-01T11:55:00Z">
        <w:r w:rsidRPr="0016701A">
          <w:rPr>
            <w:b/>
            <w:sz w:val="20"/>
            <w:szCs w:val="20"/>
          </w:rPr>
          <w:t xml:space="preserve">Opis </w:t>
        </w:r>
        <w:r w:rsidRPr="0016701A">
          <w:rPr>
            <w:sz w:val="20"/>
            <w:szCs w:val="20"/>
          </w:rPr>
          <w:t>(numer punktu którego współrzędne opisujemy)</w:t>
        </w:r>
        <w:r w:rsidRPr="0016701A">
          <w:rPr>
            <w:b/>
            <w:sz w:val="20"/>
            <w:szCs w:val="20"/>
          </w:rPr>
          <w:t>,Y, X</w:t>
        </w:r>
      </w:ins>
    </w:p>
    <w:p w14:paraId="182989AA" w14:textId="77777777" w:rsidR="00CE1271" w:rsidRPr="0016701A" w:rsidRDefault="00CE1271" w:rsidP="00CE1271">
      <w:pPr>
        <w:ind w:left="284"/>
        <w:rPr>
          <w:ins w:id="1204" w:author="Hein Monika" w:date="2025-08-01T11:55:00Z"/>
          <w:sz w:val="20"/>
          <w:szCs w:val="20"/>
          <w:lang w:val="en-US"/>
        </w:rPr>
      </w:pPr>
      <w:ins w:id="1205" w:author="Hein Monika" w:date="2025-08-01T11:55:00Z">
        <w:r w:rsidRPr="0016701A">
          <w:rPr>
            <w:sz w:val="20"/>
            <w:szCs w:val="20"/>
            <w:lang w:val="en-US"/>
          </w:rPr>
          <w:t xml:space="preserve">np.: </w:t>
        </w:r>
      </w:ins>
    </w:p>
    <w:p w14:paraId="0C9303B2" w14:textId="77777777" w:rsidR="00CE1271" w:rsidRPr="0016701A" w:rsidRDefault="00CE1271" w:rsidP="00CE1271">
      <w:pPr>
        <w:ind w:left="284"/>
        <w:rPr>
          <w:ins w:id="1206" w:author="Hein Monika" w:date="2025-08-01T11:55:00Z"/>
          <w:sz w:val="20"/>
          <w:szCs w:val="20"/>
          <w:lang w:val="en-US"/>
        </w:rPr>
      </w:pPr>
      <w:ins w:id="1207" w:author="Hein Monika" w:date="2025-08-01T11:55:00Z">
        <w:r w:rsidRPr="0016701A">
          <w:rPr>
            <w:sz w:val="20"/>
            <w:szCs w:val="20"/>
            <w:lang w:val="en-US"/>
          </w:rPr>
          <w:t>1eNN,5988061.10,3334768.45</w:t>
        </w:r>
        <w:r w:rsidRPr="0016701A">
          <w:rPr>
            <w:sz w:val="20"/>
            <w:szCs w:val="20"/>
            <w:lang w:val="en-US"/>
          </w:rPr>
          <w:br/>
          <w:t>2eNN,5988065.52,3334766.21</w:t>
        </w:r>
      </w:ins>
    </w:p>
    <w:p w14:paraId="7F017B55" w14:textId="77777777" w:rsidR="00CE1271" w:rsidRPr="0016701A" w:rsidRDefault="00CE1271" w:rsidP="00CE1271">
      <w:pPr>
        <w:ind w:left="284"/>
        <w:rPr>
          <w:ins w:id="1208" w:author="Hein Monika" w:date="2025-08-01T11:55:00Z"/>
          <w:sz w:val="20"/>
          <w:szCs w:val="20"/>
          <w:lang w:val="en-US"/>
        </w:rPr>
      </w:pPr>
      <w:ins w:id="1209" w:author="Hein Monika" w:date="2025-08-01T11:55:00Z">
        <w:r w:rsidRPr="0016701A">
          <w:rPr>
            <w:sz w:val="20"/>
            <w:szCs w:val="20"/>
            <w:lang w:val="en-US"/>
          </w:rPr>
          <w:t>3eS,5988070.90,3334766.90</w:t>
        </w:r>
      </w:ins>
    </w:p>
    <w:p w14:paraId="76E56A81" w14:textId="77777777" w:rsidR="00CE1271" w:rsidRPr="0016701A" w:rsidRDefault="00CE1271" w:rsidP="00CE1271">
      <w:pPr>
        <w:ind w:left="284"/>
        <w:rPr>
          <w:ins w:id="1210" w:author="Hein Monika" w:date="2025-08-01T11:55:00Z"/>
          <w:sz w:val="20"/>
          <w:szCs w:val="20"/>
          <w:lang w:val="en-US"/>
        </w:rPr>
      </w:pPr>
      <w:ins w:id="1211" w:author="Hein Monika" w:date="2025-08-01T11:55:00Z">
        <w:r w:rsidRPr="0016701A">
          <w:rPr>
            <w:sz w:val="20"/>
            <w:szCs w:val="20"/>
            <w:lang w:val="en-US"/>
          </w:rPr>
          <w:t>4eS,5988093.44,3334769.91</w:t>
        </w:r>
      </w:ins>
    </w:p>
    <w:p w14:paraId="5A33D62A" w14:textId="77777777" w:rsidR="00CE1271" w:rsidRPr="0016701A" w:rsidRDefault="00CE1271" w:rsidP="00CE1271">
      <w:pPr>
        <w:ind w:left="284"/>
        <w:rPr>
          <w:ins w:id="1212" w:author="Hein Monika" w:date="2025-08-01T11:55:00Z"/>
          <w:sz w:val="20"/>
          <w:szCs w:val="20"/>
        </w:rPr>
      </w:pPr>
      <w:ins w:id="1213" w:author="Hein Monika" w:date="2025-08-01T11:55:00Z">
        <w:r w:rsidRPr="0016701A">
          <w:rPr>
            <w:sz w:val="20"/>
            <w:szCs w:val="20"/>
          </w:rPr>
          <w:t>Między opisem/numerem i współrzędnymi ma znajdować się tylko znak przecinka, zaś każdy punkt współrzędnych ma być oddzielony od następnego i poprzedniego tylko znakiem „</w:t>
        </w:r>
        <w:proofErr w:type="spellStart"/>
        <w:r w:rsidRPr="0016701A">
          <w:rPr>
            <w:sz w:val="20"/>
            <w:szCs w:val="20"/>
          </w:rPr>
          <w:t>enter</w:t>
        </w:r>
        <w:proofErr w:type="spellEnd"/>
        <w:r w:rsidRPr="0016701A">
          <w:rPr>
            <w:sz w:val="20"/>
            <w:szCs w:val="20"/>
          </w:rPr>
          <w:t xml:space="preserve">”. Części dziesiętne powinny być podawane po kropce. </w:t>
        </w:r>
      </w:ins>
    </w:p>
    <w:p w14:paraId="11ABFA7A" w14:textId="77777777" w:rsidR="00CE1271" w:rsidRPr="0016701A" w:rsidRDefault="00CE1271" w:rsidP="00CE1271">
      <w:pPr>
        <w:ind w:left="284"/>
        <w:rPr>
          <w:ins w:id="1214" w:author="Hein Monika" w:date="2025-08-01T11:55:00Z"/>
          <w:sz w:val="20"/>
          <w:szCs w:val="20"/>
        </w:rPr>
      </w:pPr>
      <w:ins w:id="1215" w:author="Hein Monika" w:date="2025-08-01T11:55:00Z">
        <w:r w:rsidRPr="0016701A">
          <w:rPr>
            <w:sz w:val="20"/>
            <w:szCs w:val="20"/>
          </w:rPr>
          <w:t>Opis/numer powinien identyfikować kolejność współrzędnej oraz typ kabla. Numeracja winna być zgodna z numeracją punktów na szkicu czy mapie załączonej do dokumentacji. Pomiar współrzędnych geodezyjnych należy wykonać w szczególności dla punktów: załamań linii, posadowienia słupów, stacji transformatorowych, złącz i węzłów kablowych, działek pod stacjami transformatorami itp.</w:t>
        </w:r>
      </w:ins>
    </w:p>
    <w:p w14:paraId="0DB4DF68" w14:textId="77777777" w:rsidR="00CE1271" w:rsidRPr="0016701A" w:rsidRDefault="00CE1271" w:rsidP="00CE1271">
      <w:pPr>
        <w:ind w:left="284"/>
        <w:rPr>
          <w:ins w:id="1216" w:author="Hein Monika" w:date="2025-08-01T11:55:00Z"/>
          <w:sz w:val="20"/>
          <w:szCs w:val="20"/>
        </w:rPr>
      </w:pPr>
      <w:ins w:id="1217" w:author="Hein Monika" w:date="2025-08-01T11:55:00Z">
        <w:r w:rsidRPr="0016701A">
          <w:rPr>
            <w:sz w:val="20"/>
            <w:szCs w:val="20"/>
          </w:rPr>
          <w:t xml:space="preserve">Współrzędne geodezyjne można przekazać w następujących polskich układach współrzędnych (obecnie obsługiwanych przez system </w:t>
        </w:r>
        <w:proofErr w:type="spellStart"/>
        <w:r w:rsidRPr="0016701A">
          <w:rPr>
            <w:sz w:val="20"/>
            <w:szCs w:val="20"/>
          </w:rPr>
          <w:t>Facilplus</w:t>
        </w:r>
        <w:proofErr w:type="spellEnd"/>
        <w:r w:rsidRPr="0016701A">
          <w:rPr>
            <w:sz w:val="20"/>
            <w:szCs w:val="20"/>
          </w:rPr>
          <w:t xml:space="preserve"> </w:t>
        </w:r>
        <w:proofErr w:type="spellStart"/>
        <w:r w:rsidRPr="0016701A">
          <w:rPr>
            <w:sz w:val="20"/>
            <w:szCs w:val="20"/>
          </w:rPr>
          <w:t>Spatial</w:t>
        </w:r>
        <w:proofErr w:type="spellEnd"/>
        <w:r w:rsidRPr="0016701A">
          <w:rPr>
            <w:sz w:val="20"/>
            <w:szCs w:val="20"/>
          </w:rPr>
          <w:t>):</w:t>
        </w:r>
      </w:ins>
    </w:p>
    <w:p w14:paraId="6EEB5E63" w14:textId="77777777" w:rsidR="00CE1271" w:rsidRPr="0016701A" w:rsidRDefault="00CE1271" w:rsidP="00CE1271">
      <w:pPr>
        <w:ind w:left="284"/>
        <w:rPr>
          <w:ins w:id="1218" w:author="Hein Monika" w:date="2025-08-01T11:55:00Z"/>
          <w:sz w:val="20"/>
          <w:szCs w:val="20"/>
          <w:lang w:val="en-US"/>
        </w:rPr>
      </w:pPr>
      <w:ins w:id="1219" w:author="Hein Monika" w:date="2025-08-01T11:55:00Z">
        <w:r w:rsidRPr="0016701A">
          <w:rPr>
            <w:sz w:val="20"/>
            <w:szCs w:val="20"/>
            <w:lang w:val="en-US"/>
          </w:rPr>
          <w:t>- PL1965/2</w:t>
        </w:r>
      </w:ins>
    </w:p>
    <w:p w14:paraId="5690F25A" w14:textId="77777777" w:rsidR="00CE1271" w:rsidRPr="0016701A" w:rsidRDefault="00CE1271" w:rsidP="00CE1271">
      <w:pPr>
        <w:ind w:left="284"/>
        <w:rPr>
          <w:ins w:id="1220" w:author="Hein Monika" w:date="2025-08-01T11:55:00Z"/>
          <w:sz w:val="20"/>
          <w:szCs w:val="20"/>
          <w:lang w:val="en-US"/>
        </w:rPr>
      </w:pPr>
      <w:ins w:id="1221" w:author="Hein Monika" w:date="2025-08-01T11:55:00Z">
        <w:r w:rsidRPr="0016701A">
          <w:rPr>
            <w:sz w:val="20"/>
            <w:szCs w:val="20"/>
            <w:lang w:val="en-US"/>
          </w:rPr>
          <w:t>- PL1965/3</w:t>
        </w:r>
      </w:ins>
    </w:p>
    <w:p w14:paraId="11AE403D" w14:textId="77777777" w:rsidR="00CE1271" w:rsidRPr="0016701A" w:rsidRDefault="00CE1271" w:rsidP="00CE1271">
      <w:pPr>
        <w:ind w:left="284"/>
        <w:rPr>
          <w:ins w:id="1222" w:author="Hein Monika" w:date="2025-08-01T11:55:00Z"/>
          <w:sz w:val="20"/>
          <w:szCs w:val="20"/>
          <w:lang w:val="en-US"/>
        </w:rPr>
      </w:pPr>
      <w:ins w:id="1223" w:author="Hein Monika" w:date="2025-08-01T11:55:00Z">
        <w:r w:rsidRPr="0016701A">
          <w:rPr>
            <w:sz w:val="20"/>
            <w:szCs w:val="20"/>
            <w:lang w:val="en-US"/>
          </w:rPr>
          <w:t>- PL1965/4</w:t>
        </w:r>
      </w:ins>
    </w:p>
    <w:p w14:paraId="64E319F5" w14:textId="77777777" w:rsidR="00CE1271" w:rsidRPr="0016701A" w:rsidRDefault="00CE1271" w:rsidP="00CE1271">
      <w:pPr>
        <w:ind w:left="284"/>
        <w:rPr>
          <w:ins w:id="1224" w:author="Hein Monika" w:date="2025-08-01T11:55:00Z"/>
          <w:sz w:val="20"/>
          <w:szCs w:val="20"/>
          <w:lang w:val="en-US"/>
        </w:rPr>
      </w:pPr>
      <w:ins w:id="1225" w:author="Hein Monika" w:date="2025-08-01T11:55:00Z">
        <w:r w:rsidRPr="0016701A">
          <w:rPr>
            <w:sz w:val="20"/>
            <w:szCs w:val="20"/>
            <w:lang w:val="en-US"/>
          </w:rPr>
          <w:t>- PL1992</w:t>
        </w:r>
      </w:ins>
    </w:p>
    <w:p w14:paraId="7767B5E0" w14:textId="77777777" w:rsidR="00CE1271" w:rsidRPr="0016701A" w:rsidRDefault="00CE1271" w:rsidP="00CE1271">
      <w:pPr>
        <w:ind w:left="284"/>
        <w:rPr>
          <w:ins w:id="1226" w:author="Hein Monika" w:date="2025-08-01T11:55:00Z"/>
          <w:sz w:val="20"/>
          <w:szCs w:val="20"/>
          <w:lang w:val="en-US"/>
        </w:rPr>
      </w:pPr>
      <w:ins w:id="1227" w:author="Hein Monika" w:date="2025-08-01T11:55:00Z">
        <w:r w:rsidRPr="0016701A">
          <w:rPr>
            <w:sz w:val="20"/>
            <w:szCs w:val="20"/>
            <w:lang w:val="en-US"/>
          </w:rPr>
          <w:t>- PL2000/7</w:t>
        </w:r>
      </w:ins>
    </w:p>
    <w:p w14:paraId="60B94577" w14:textId="77777777" w:rsidR="00CE1271" w:rsidRPr="0016701A" w:rsidRDefault="00CE1271" w:rsidP="00CE1271">
      <w:pPr>
        <w:ind w:left="284"/>
        <w:rPr>
          <w:ins w:id="1228" w:author="Hein Monika" w:date="2025-08-01T11:55:00Z"/>
          <w:sz w:val="20"/>
          <w:szCs w:val="20"/>
        </w:rPr>
      </w:pPr>
      <w:ins w:id="1229" w:author="Hein Monika" w:date="2025-08-01T11:55:00Z">
        <w:r w:rsidRPr="0016701A">
          <w:rPr>
            <w:sz w:val="20"/>
            <w:szCs w:val="20"/>
          </w:rPr>
          <w:t>- WGS84</w:t>
        </w:r>
      </w:ins>
    </w:p>
    <w:p w14:paraId="3EAAC012" w14:textId="77777777" w:rsidR="00CE1271" w:rsidRPr="0016701A" w:rsidRDefault="00CE1271" w:rsidP="00CE1271">
      <w:pPr>
        <w:tabs>
          <w:tab w:val="left" w:pos="426"/>
        </w:tabs>
        <w:spacing w:before="0" w:line="276" w:lineRule="auto"/>
        <w:rPr>
          <w:ins w:id="1230" w:author="Hein Monika" w:date="2025-08-01T11:55:00Z"/>
          <w:rFonts w:asciiTheme="minorHAnsi" w:hAnsiTheme="minorHAnsi"/>
          <w:b/>
          <w:bCs/>
          <w:sz w:val="20"/>
          <w:szCs w:val="28"/>
        </w:rPr>
      </w:pPr>
      <w:ins w:id="1231" w:author="Hein Monika" w:date="2025-08-01T11:55:00Z">
        <w:r>
          <w:rPr>
            <w:rFonts w:asciiTheme="minorHAnsi" w:hAnsiTheme="minorHAnsi"/>
            <w:b/>
            <w:bCs/>
            <w:sz w:val="20"/>
            <w:szCs w:val="20"/>
          </w:rPr>
          <w:br w:type="page"/>
        </w:r>
        <w:r w:rsidRPr="0016701A">
          <w:rPr>
            <w:rFonts w:asciiTheme="minorHAnsi" w:hAnsiTheme="minorHAnsi"/>
            <w:b/>
            <w:bCs/>
            <w:sz w:val="20"/>
            <w:szCs w:val="28"/>
          </w:rPr>
          <w:lastRenderedPageBreak/>
          <w:t xml:space="preserve">Załącznik nr </w:t>
        </w:r>
        <w:r>
          <w:rPr>
            <w:rFonts w:asciiTheme="minorHAnsi" w:hAnsiTheme="minorHAnsi"/>
            <w:b/>
            <w:bCs/>
            <w:sz w:val="20"/>
            <w:szCs w:val="28"/>
          </w:rPr>
          <w:t>9</w:t>
        </w:r>
        <w:r w:rsidRPr="0016701A">
          <w:rPr>
            <w:rFonts w:asciiTheme="minorHAnsi" w:hAnsiTheme="minorHAnsi"/>
            <w:b/>
            <w:bCs/>
            <w:sz w:val="20"/>
            <w:szCs w:val="28"/>
          </w:rPr>
          <w:t xml:space="preserve"> a) - Wzór oświadczenia o nieodpłatnej służebności;</w:t>
        </w:r>
      </w:ins>
    </w:p>
    <w:p w14:paraId="37974436" w14:textId="77777777" w:rsidR="00CE1271" w:rsidRPr="000922E3" w:rsidRDefault="00CE1271" w:rsidP="00CE1271">
      <w:pPr>
        <w:tabs>
          <w:tab w:val="right" w:pos="851"/>
          <w:tab w:val="center" w:pos="4536"/>
          <w:tab w:val="right" w:pos="9072"/>
        </w:tabs>
        <w:spacing w:before="240"/>
        <w:jc w:val="right"/>
        <w:rPr>
          <w:ins w:id="1232" w:author="Hein Monika" w:date="2025-08-01T11:55:00Z"/>
          <w:rFonts w:ascii="Calibri" w:hAnsi="Calibri" w:cs="Calibri"/>
          <w:b/>
          <w:sz w:val="16"/>
          <w:szCs w:val="16"/>
          <w:lang w:eastAsia="x-none"/>
        </w:rPr>
      </w:pPr>
      <w:ins w:id="1233" w:author="Hein Monika" w:date="2025-08-01T11:55:00Z">
        <w:r w:rsidRPr="000922E3">
          <w:rPr>
            <w:rFonts w:ascii="Calibri" w:hAnsi="Calibri" w:cs="Calibri"/>
            <w:b/>
            <w:sz w:val="20"/>
            <w:szCs w:val="20"/>
            <w:lang w:eastAsia="x-none"/>
          </w:rPr>
          <w:t xml:space="preserve">RPUZ/B/…../2025/……/…../……      </w:t>
        </w:r>
      </w:ins>
    </w:p>
    <w:p w14:paraId="4120A502" w14:textId="77777777" w:rsidR="00CE1271" w:rsidRPr="000922E3" w:rsidRDefault="00CE1271" w:rsidP="00CE1271">
      <w:pPr>
        <w:tabs>
          <w:tab w:val="right" w:pos="851"/>
          <w:tab w:val="center" w:pos="4536"/>
          <w:tab w:val="right" w:pos="9072"/>
        </w:tabs>
        <w:spacing w:before="240"/>
        <w:jc w:val="right"/>
        <w:rPr>
          <w:ins w:id="1234" w:author="Hein Monika" w:date="2025-08-01T11:55:00Z"/>
          <w:rFonts w:ascii="Calibri" w:hAnsi="Calibri" w:cs="Calibri"/>
          <w:b/>
          <w:sz w:val="20"/>
          <w:szCs w:val="20"/>
          <w:lang w:eastAsia="x-none"/>
        </w:rPr>
      </w:pPr>
      <w:ins w:id="1235" w:author="Hein Monika" w:date="2025-08-01T11:55:00Z">
        <w:r w:rsidRPr="000922E3">
          <w:rPr>
            <w:rFonts w:ascii="Calibri" w:hAnsi="Calibri" w:cs="Calibri"/>
            <w:b/>
            <w:sz w:val="20"/>
            <w:szCs w:val="20"/>
            <w:lang w:eastAsia="x-none"/>
          </w:rPr>
          <w:t xml:space="preserve"> </w:t>
        </w:r>
        <w:r w:rsidRPr="000922E3">
          <w:rPr>
            <w:rFonts w:ascii="Calibri" w:hAnsi="Calibri" w:cs="Calibri"/>
            <w:sz w:val="20"/>
            <w:szCs w:val="20"/>
            <w:lang w:val="x-none" w:eastAsia="x-none"/>
          </w:rPr>
          <w:t>………</w:t>
        </w:r>
        <w:r w:rsidRPr="000922E3">
          <w:rPr>
            <w:rFonts w:ascii="Calibri" w:hAnsi="Calibri" w:cs="Calibri"/>
            <w:sz w:val="20"/>
            <w:szCs w:val="20"/>
            <w:lang w:eastAsia="x-none"/>
          </w:rPr>
          <w:t>…………………………..</w:t>
        </w:r>
        <w:r w:rsidRPr="000922E3">
          <w:rPr>
            <w:rFonts w:ascii="Calibri" w:hAnsi="Calibri" w:cs="Calibri"/>
            <w:sz w:val="20"/>
            <w:szCs w:val="20"/>
            <w:lang w:val="x-none" w:eastAsia="x-none"/>
          </w:rPr>
          <w:t>, dnia ……………</w:t>
        </w:r>
        <w:r w:rsidRPr="000922E3">
          <w:rPr>
            <w:rFonts w:ascii="Calibri" w:hAnsi="Calibri" w:cs="Calibri"/>
            <w:sz w:val="20"/>
            <w:szCs w:val="20"/>
            <w:lang w:eastAsia="x-none"/>
          </w:rPr>
          <w:t xml:space="preserve">……   </w:t>
        </w:r>
        <w:r w:rsidRPr="000922E3">
          <w:rPr>
            <w:rFonts w:ascii="Calibri" w:hAnsi="Calibri" w:cs="Calibri"/>
            <w:sz w:val="20"/>
            <w:szCs w:val="20"/>
            <w:lang w:val="x-none" w:eastAsia="x-none"/>
          </w:rPr>
          <w:t>.</w:t>
        </w:r>
      </w:ins>
    </w:p>
    <w:p w14:paraId="1C670BF4" w14:textId="77777777" w:rsidR="00CE1271" w:rsidRPr="000922E3" w:rsidRDefault="00CE1271" w:rsidP="00CE1271">
      <w:pPr>
        <w:jc w:val="center"/>
        <w:rPr>
          <w:ins w:id="1236" w:author="Hein Monika" w:date="2025-08-01T11:55:00Z"/>
          <w:rFonts w:ascii="Calibri" w:hAnsi="Calibri" w:cs="Calibri"/>
          <w:b/>
          <w:sz w:val="20"/>
          <w:szCs w:val="20"/>
          <w:u w:val="single"/>
        </w:rPr>
      </w:pPr>
      <w:ins w:id="1237" w:author="Hein Monika" w:date="2025-08-01T11:55:00Z">
        <w:r w:rsidRPr="000922E3">
          <w:rPr>
            <w:rFonts w:ascii="Calibri" w:hAnsi="Calibri" w:cs="Calibri"/>
            <w:b/>
            <w:sz w:val="20"/>
            <w:szCs w:val="20"/>
            <w:u w:val="single"/>
          </w:rPr>
          <w:t>OŚWIADCZENIE</w:t>
        </w:r>
      </w:ins>
    </w:p>
    <w:p w14:paraId="38425B65" w14:textId="77777777" w:rsidR="00CE1271" w:rsidRPr="000922E3" w:rsidRDefault="00CE1271" w:rsidP="00CE1271">
      <w:pPr>
        <w:jc w:val="center"/>
        <w:rPr>
          <w:ins w:id="1238" w:author="Hein Monika" w:date="2025-08-01T11:55:00Z"/>
          <w:rFonts w:ascii="Calibri" w:hAnsi="Calibri" w:cs="Calibri"/>
          <w:b/>
          <w:sz w:val="20"/>
          <w:szCs w:val="20"/>
          <w:u w:val="single"/>
        </w:rPr>
      </w:pPr>
    </w:p>
    <w:p w14:paraId="64B8FDAB" w14:textId="77777777" w:rsidR="00CE1271" w:rsidRPr="000922E3" w:rsidRDefault="00CE1271" w:rsidP="00CE1271">
      <w:pPr>
        <w:rPr>
          <w:ins w:id="1239" w:author="Hein Monika" w:date="2025-08-01T11:55:00Z"/>
          <w:rFonts w:ascii="Calibri" w:hAnsi="Calibri" w:cs="Calibri"/>
          <w:sz w:val="20"/>
          <w:szCs w:val="20"/>
        </w:rPr>
      </w:pPr>
      <w:ins w:id="1240" w:author="Hein Monika" w:date="2025-08-01T11:55:00Z">
        <w:r w:rsidRPr="000922E3">
          <w:rPr>
            <w:rFonts w:ascii="Calibri" w:hAnsi="Calibri" w:cs="Calibri"/>
            <w:sz w:val="20"/>
            <w:szCs w:val="20"/>
          </w:rPr>
          <w:t>Ja niżej podpisany(a)..................................................................................................................................................</w:t>
        </w:r>
      </w:ins>
    </w:p>
    <w:p w14:paraId="27E86A01" w14:textId="77777777" w:rsidR="00CE1271" w:rsidRPr="000922E3" w:rsidRDefault="00CE1271" w:rsidP="00CE1271">
      <w:pPr>
        <w:rPr>
          <w:ins w:id="1241" w:author="Hein Monika" w:date="2025-08-01T11:55:00Z"/>
          <w:rFonts w:ascii="Calibri" w:hAnsi="Calibri" w:cs="Calibri"/>
          <w:sz w:val="20"/>
          <w:szCs w:val="20"/>
        </w:rPr>
      </w:pPr>
      <w:ins w:id="1242" w:author="Hein Monika" w:date="2025-08-01T11:55:00Z">
        <w:r w:rsidRPr="000922E3">
          <w:rPr>
            <w:rFonts w:ascii="Calibri" w:hAnsi="Calibri" w:cs="Calibri"/>
            <w:sz w:val="20"/>
            <w:szCs w:val="20"/>
          </w:rPr>
          <w:t xml:space="preserve">                                                                                      (imię i nazwisko/ firma)</w:t>
        </w:r>
      </w:ins>
    </w:p>
    <w:p w14:paraId="1A377CE3" w14:textId="77777777" w:rsidR="00CE1271" w:rsidRPr="000922E3" w:rsidRDefault="00CE1271" w:rsidP="00CE1271">
      <w:pPr>
        <w:rPr>
          <w:ins w:id="1243" w:author="Hein Monika" w:date="2025-08-01T11:55:00Z"/>
          <w:rFonts w:ascii="Calibri" w:hAnsi="Calibri" w:cs="Calibri"/>
          <w:b/>
          <w:sz w:val="20"/>
          <w:szCs w:val="20"/>
        </w:rPr>
      </w:pPr>
      <w:ins w:id="1244" w:author="Hein Monika" w:date="2025-08-01T11:55:00Z">
        <w:r w:rsidRPr="000922E3">
          <w:rPr>
            <w:rFonts w:ascii="Calibri" w:hAnsi="Calibri" w:cs="Calibri"/>
            <w:sz w:val="20"/>
            <w:szCs w:val="20"/>
          </w:rPr>
          <w:t>legitymujący(a) się nr PESEL/REGON........................................................................................................................</w:t>
        </w:r>
      </w:ins>
    </w:p>
    <w:p w14:paraId="5DBEBFBE" w14:textId="77777777" w:rsidR="00CE1271" w:rsidRPr="000922E3" w:rsidRDefault="00CE1271" w:rsidP="00CE1271">
      <w:pPr>
        <w:rPr>
          <w:ins w:id="1245" w:author="Hein Monika" w:date="2025-08-01T11:55:00Z"/>
          <w:rFonts w:ascii="Calibri" w:hAnsi="Calibri" w:cs="Calibri"/>
          <w:b/>
          <w:sz w:val="20"/>
          <w:szCs w:val="20"/>
        </w:rPr>
      </w:pPr>
      <w:ins w:id="1246" w:author="Hein Monika" w:date="2025-08-01T11:55:00Z">
        <w:r w:rsidRPr="000922E3">
          <w:rPr>
            <w:rFonts w:ascii="Calibri" w:hAnsi="Calibri" w:cs="Calibri"/>
            <w:sz w:val="20"/>
            <w:szCs w:val="20"/>
          </w:rPr>
          <w:t>zamieszkały(a) w /siedziba firmy  ……........................................................................................................................</w:t>
        </w:r>
      </w:ins>
    </w:p>
    <w:p w14:paraId="79CECD76" w14:textId="77777777" w:rsidR="00CE1271" w:rsidRPr="000922E3" w:rsidRDefault="00CE1271" w:rsidP="00CE1271">
      <w:pPr>
        <w:rPr>
          <w:ins w:id="1247" w:author="Hein Monika" w:date="2025-08-01T11:55:00Z"/>
          <w:rFonts w:ascii="Calibri" w:hAnsi="Calibri" w:cs="Calibri"/>
          <w:sz w:val="20"/>
          <w:szCs w:val="20"/>
        </w:rPr>
      </w:pPr>
      <w:ins w:id="1248" w:author="Hein Monika" w:date="2025-08-01T11:55:00Z">
        <w:r w:rsidRPr="000922E3">
          <w:rPr>
            <w:rFonts w:ascii="Calibri" w:hAnsi="Calibri" w:cs="Calibri"/>
            <w:sz w:val="20"/>
            <w:szCs w:val="20"/>
          </w:rPr>
          <w:t xml:space="preserve">                                                                                                 (dokładny adres)</w:t>
        </w:r>
      </w:ins>
    </w:p>
    <w:p w14:paraId="0DAD2839" w14:textId="77777777" w:rsidR="00CE1271" w:rsidRPr="000922E3" w:rsidRDefault="00CE1271" w:rsidP="00CE1271">
      <w:pPr>
        <w:rPr>
          <w:ins w:id="1249" w:author="Hein Monika" w:date="2025-08-01T11:55:00Z"/>
          <w:rFonts w:ascii="Calibri" w:hAnsi="Calibri" w:cs="Calibri"/>
          <w:sz w:val="20"/>
          <w:szCs w:val="20"/>
        </w:rPr>
      </w:pPr>
      <w:ins w:id="1250" w:author="Hein Monika" w:date="2025-08-01T11:55:00Z">
        <w:r w:rsidRPr="000922E3">
          <w:rPr>
            <w:rFonts w:ascii="Calibri" w:hAnsi="Calibri" w:cs="Calibri"/>
            <w:sz w:val="20"/>
            <w:szCs w:val="20"/>
          </w:rPr>
          <w:t>w związku z inwestycją/remontem planowaną(</w:t>
        </w:r>
        <w:proofErr w:type="spellStart"/>
        <w:r w:rsidRPr="000922E3">
          <w:rPr>
            <w:rFonts w:ascii="Calibri" w:hAnsi="Calibri" w:cs="Calibri"/>
            <w:sz w:val="20"/>
            <w:szCs w:val="20"/>
          </w:rPr>
          <w:t>ym</w:t>
        </w:r>
        <w:proofErr w:type="spellEnd"/>
        <w:r w:rsidRPr="000922E3">
          <w:rPr>
            <w:rFonts w:ascii="Calibri" w:hAnsi="Calibri" w:cs="Calibri"/>
            <w:sz w:val="20"/>
            <w:szCs w:val="20"/>
          </w:rPr>
          <w:t xml:space="preserve">) przez Inwestora – ENEA Operator sp. z o.o. z siedzibą </w:t>
        </w:r>
        <w:r w:rsidRPr="000922E3">
          <w:rPr>
            <w:rFonts w:ascii="Calibri" w:hAnsi="Calibri" w:cs="Calibri"/>
            <w:sz w:val="20"/>
            <w:szCs w:val="20"/>
          </w:rPr>
          <w:br/>
          <w:t>w Poznaniu przy ul. Strzeszyńska 58, Oddział Dystrybucji w ………..….………………... polegającą na budowie obiektu elektroenergetycznego pod nazwą: …………………………………………………………………………………</w:t>
        </w:r>
      </w:ins>
    </w:p>
    <w:p w14:paraId="46ECCC07" w14:textId="77777777" w:rsidR="00CE1271" w:rsidRPr="000922E3" w:rsidRDefault="00CE1271" w:rsidP="00CE1271">
      <w:pPr>
        <w:rPr>
          <w:ins w:id="1251" w:author="Hein Monika" w:date="2025-08-01T11:55:00Z"/>
          <w:rFonts w:ascii="Calibri" w:hAnsi="Calibri" w:cs="Calibri"/>
          <w:sz w:val="20"/>
          <w:szCs w:val="20"/>
        </w:rPr>
      </w:pPr>
      <w:ins w:id="1252" w:author="Hein Monika" w:date="2025-08-01T11:55:00Z">
        <w:r w:rsidRPr="000922E3">
          <w:rPr>
            <w:rFonts w:ascii="Calibri" w:hAnsi="Calibri" w:cs="Calibr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Calibri" w:hAnsi="Calibri" w:cs="Calibri"/>
            <w:sz w:val="20"/>
            <w:szCs w:val="20"/>
          </w:rPr>
          <w:br/>
          <w:t>w KW nr ...................................................... prowadzonej przez Sąd Rejonowy w ................................................</w:t>
        </w:r>
      </w:ins>
    </w:p>
    <w:p w14:paraId="055C00AA" w14:textId="77777777" w:rsidR="00CE1271" w:rsidRPr="000922E3" w:rsidRDefault="00CE1271" w:rsidP="00CE1271">
      <w:pPr>
        <w:rPr>
          <w:ins w:id="1253" w:author="Hein Monika" w:date="2025-08-01T11:55:00Z"/>
          <w:rFonts w:ascii="Calibri" w:hAnsi="Calibri" w:cs="Calibri"/>
          <w:sz w:val="20"/>
          <w:szCs w:val="20"/>
        </w:rPr>
      </w:pPr>
      <w:ins w:id="1254" w:author="Hein Monika" w:date="2025-08-01T11:55:00Z">
        <w:r w:rsidRPr="000922E3">
          <w:rPr>
            <w:rFonts w:ascii="Calibri" w:hAnsi="Calibri" w:cs="Calibri"/>
            <w:sz w:val="20"/>
            <w:szCs w:val="20"/>
          </w:rPr>
          <w:t xml:space="preserve">Jednocześnie oświadczam, że: </w:t>
        </w:r>
      </w:ins>
    </w:p>
    <w:p w14:paraId="35921E40" w14:textId="77777777" w:rsidR="00CE1271" w:rsidRPr="000922E3" w:rsidRDefault="00CE1271" w:rsidP="00CE1271">
      <w:pPr>
        <w:numPr>
          <w:ilvl w:val="0"/>
          <w:numId w:val="57"/>
        </w:numPr>
        <w:tabs>
          <w:tab w:val="num" w:pos="284"/>
        </w:tabs>
        <w:spacing w:before="0"/>
        <w:ind w:left="284" w:hanging="284"/>
        <w:rPr>
          <w:ins w:id="1255" w:author="Hein Monika" w:date="2025-08-01T11:55:00Z"/>
          <w:rFonts w:ascii="Calibri" w:hAnsi="Calibri" w:cs="Calibri"/>
          <w:sz w:val="20"/>
          <w:szCs w:val="20"/>
        </w:rPr>
      </w:pPr>
      <w:ins w:id="1256" w:author="Hein Monika" w:date="2025-08-01T11:55:00Z">
        <w:r w:rsidRPr="000922E3">
          <w:rPr>
            <w:rFonts w:ascii="Calibri" w:hAnsi="Calibri" w:cs="Calibri"/>
            <w:sz w:val="20"/>
            <w:szCs w:val="20"/>
          </w:rPr>
          <w:t>zapoznałem(</w:t>
        </w:r>
        <w:proofErr w:type="spellStart"/>
        <w:r w:rsidRPr="000922E3">
          <w:rPr>
            <w:rFonts w:ascii="Calibri" w:hAnsi="Calibri" w:cs="Calibri"/>
            <w:sz w:val="20"/>
            <w:szCs w:val="20"/>
          </w:rPr>
          <w:t>am</w:t>
        </w:r>
        <w:proofErr w:type="spellEnd"/>
        <w:r w:rsidRPr="000922E3">
          <w:rPr>
            <w:rFonts w:ascii="Calibri" w:hAnsi="Calibri" w:cs="Calibri"/>
            <w:sz w:val="20"/>
            <w:szCs w:val="20"/>
          </w:rPr>
          <w:t>) się z zakresem ww. inwestycji/remontu i wyrażam zgodę na realizację całego zakresu prac na odcinku przebiegającym przez moją nieruchomość:</w:t>
        </w:r>
      </w:ins>
    </w:p>
    <w:p w14:paraId="419F4256" w14:textId="77777777" w:rsidR="00CE1271" w:rsidRPr="000922E3" w:rsidRDefault="00CE1271" w:rsidP="00CE1271">
      <w:pPr>
        <w:ind w:left="360"/>
        <w:jc w:val="center"/>
        <w:rPr>
          <w:ins w:id="1257" w:author="Hein Monika" w:date="2025-08-01T11:55:00Z"/>
          <w:rFonts w:ascii="Calibri" w:hAnsi="Calibri" w:cs="Calibri"/>
          <w:sz w:val="20"/>
          <w:szCs w:val="20"/>
        </w:rPr>
      </w:pPr>
      <w:ins w:id="1258" w:author="Hein Monika" w:date="2025-08-01T11:55:00Z">
        <w:r w:rsidRPr="000922E3">
          <w:rPr>
            <w:rFonts w:ascii="Calibri" w:hAnsi="Calibri" w:cs="Calibri"/>
            <w:sz w:val="20"/>
            <w:szCs w:val="20"/>
          </w:rPr>
          <w:t>……………………………………………………………………………………………………………………………………………………………………… (rodzaj i zakres prac na nieruchomości – linia napowietrzna, linia kablowa, napięcie znamionowe linii, długość linii itp.)</w:t>
        </w:r>
      </w:ins>
    </w:p>
    <w:p w14:paraId="15C0A2DA" w14:textId="77777777" w:rsidR="00CE1271" w:rsidRPr="000922E3" w:rsidRDefault="00CE1271" w:rsidP="00CE1271">
      <w:pPr>
        <w:numPr>
          <w:ilvl w:val="0"/>
          <w:numId w:val="57"/>
        </w:numPr>
        <w:tabs>
          <w:tab w:val="num" w:pos="284"/>
        </w:tabs>
        <w:ind w:left="284" w:hanging="284"/>
        <w:rPr>
          <w:ins w:id="1259" w:author="Hein Monika" w:date="2025-08-01T11:55:00Z"/>
          <w:rFonts w:ascii="Calibri" w:hAnsi="Calibri" w:cs="Calibri"/>
          <w:sz w:val="20"/>
          <w:szCs w:val="20"/>
        </w:rPr>
      </w:pPr>
      <w:ins w:id="1260" w:author="Hein Monika" w:date="2025-08-01T11:55:00Z">
        <w:r w:rsidRPr="000922E3">
          <w:rPr>
            <w:rFonts w:ascii="Calibri" w:hAnsi="Calibri" w:cs="Calibri"/>
            <w:sz w:val="20"/>
            <w:szCs w:val="20"/>
          </w:rPr>
          <w:t>wyrażam zgodę na wejście na nieruchomość w celu wykonania ww. prac oraz ewentualnych prac demontażowych.</w:t>
        </w:r>
      </w:ins>
    </w:p>
    <w:p w14:paraId="1A345539" w14:textId="77777777" w:rsidR="00CE1271" w:rsidRPr="000922E3" w:rsidRDefault="00CE1271" w:rsidP="00CE1271">
      <w:pPr>
        <w:rPr>
          <w:ins w:id="1261" w:author="Hein Monika" w:date="2025-08-01T11:55:00Z"/>
          <w:rFonts w:ascii="Calibri" w:hAnsi="Calibri" w:cs="Calibri"/>
          <w:sz w:val="20"/>
          <w:szCs w:val="20"/>
        </w:rPr>
      </w:pPr>
      <w:ins w:id="1262" w:author="Hein Monika" w:date="2025-08-01T11:55:00Z">
        <w:r w:rsidRPr="000922E3">
          <w:rPr>
            <w:rFonts w:ascii="Calibri" w:hAnsi="Calibri" w:cs="Calibri"/>
            <w:sz w:val="20"/>
            <w:szCs w:val="20"/>
          </w:rPr>
          <w:t xml:space="preserve">Równocześnie wyrażam zgodę na </w:t>
        </w:r>
        <w:r w:rsidRPr="000922E3">
          <w:rPr>
            <w:rFonts w:ascii="Calibri" w:hAnsi="Calibri" w:cs="Calibri"/>
            <w:color w:val="000000"/>
            <w:sz w:val="20"/>
            <w:szCs w:val="20"/>
          </w:rPr>
          <w:t>ustanowienie nieodpłatnej służebności</w:t>
        </w:r>
        <w:r w:rsidRPr="000922E3">
          <w:rPr>
            <w:rFonts w:ascii="Calibri" w:hAnsi="Calibri" w:cs="Calibri"/>
            <w:sz w:val="20"/>
            <w:szCs w:val="20"/>
          </w:rPr>
          <w:t xml:space="preserve"> </w:t>
        </w:r>
        <w:proofErr w:type="spellStart"/>
        <w:r w:rsidRPr="000922E3">
          <w:rPr>
            <w:rFonts w:ascii="Calibri" w:hAnsi="Calibri" w:cs="Calibri"/>
            <w:sz w:val="20"/>
            <w:szCs w:val="20"/>
          </w:rPr>
          <w:t>przesyłu</w:t>
        </w:r>
        <w:proofErr w:type="spellEnd"/>
        <w:r w:rsidRPr="000922E3">
          <w:rPr>
            <w:rFonts w:ascii="Calibri" w:hAnsi="Calibri" w:cs="Calibri"/>
            <w:sz w:val="20"/>
            <w:szCs w:val="20"/>
          </w:rPr>
          <w:t xml:space="preserve"> na rzecz ENEA Operator </w:t>
        </w:r>
        <w:r w:rsidRPr="000922E3">
          <w:rPr>
            <w:rFonts w:ascii="Calibri" w:hAnsi="Calibri" w:cs="Calibri"/>
            <w:sz w:val="20"/>
            <w:szCs w:val="20"/>
          </w:rPr>
          <w:br/>
          <w:t xml:space="preserve">sp. z o.o. na dz. nr …………. w m. ………..………. ul ……...……………... w zakresie sieci elektroenergetycznej. Koszty związane z ustanowieniem i ujawnieniem służebności </w:t>
        </w:r>
        <w:proofErr w:type="spellStart"/>
        <w:r w:rsidRPr="000922E3">
          <w:rPr>
            <w:rFonts w:ascii="Calibri" w:hAnsi="Calibri" w:cs="Calibri"/>
            <w:sz w:val="20"/>
            <w:szCs w:val="20"/>
          </w:rPr>
          <w:t>przesyłu</w:t>
        </w:r>
        <w:proofErr w:type="spellEnd"/>
        <w:r w:rsidRPr="000922E3">
          <w:rPr>
            <w:rFonts w:ascii="Calibri" w:hAnsi="Calibri" w:cs="Calibri"/>
            <w:sz w:val="20"/>
            <w:szCs w:val="20"/>
          </w:rPr>
          <w:t xml:space="preserve"> pokryje ENEA Operator sp. z o.o.</w:t>
        </w:r>
      </w:ins>
    </w:p>
    <w:p w14:paraId="64B61EE2" w14:textId="77777777" w:rsidR="00CE1271" w:rsidRPr="000922E3" w:rsidRDefault="00CE1271" w:rsidP="00CE1271">
      <w:pPr>
        <w:rPr>
          <w:ins w:id="1263" w:author="Hein Monika" w:date="2025-08-01T11:55:00Z"/>
          <w:rFonts w:ascii="Calibri" w:hAnsi="Calibri" w:cs="Calibri"/>
          <w:sz w:val="20"/>
          <w:szCs w:val="20"/>
        </w:rPr>
      </w:pPr>
      <w:ins w:id="1264" w:author="Hein Monika" w:date="2025-08-01T11:55:00Z">
        <w:r w:rsidRPr="000922E3">
          <w:rPr>
            <w:rFonts w:ascii="Calibri" w:hAnsi="Calibri" w:cs="Calibri"/>
            <w:sz w:val="20"/>
            <w:szCs w:val="20"/>
          </w:rPr>
          <w:t>Odszkodowanie za ewentualnie powstałe szkody w wyniku realizowanych robót pokrywa</w:t>
        </w:r>
        <w:r w:rsidRPr="000922E3">
          <w:rPr>
            <w:rFonts w:ascii="Calibri" w:hAnsi="Calibri"/>
            <w:sz w:val="20"/>
            <w:szCs w:val="20"/>
          </w:rPr>
          <w:t xml:space="preserve"> Wykonawca działający w imieniu i na rzecz </w:t>
        </w:r>
        <w:r w:rsidRPr="000922E3">
          <w:rPr>
            <w:rFonts w:ascii="Calibri" w:hAnsi="Calibri" w:cs="Calibri"/>
            <w:sz w:val="20"/>
            <w:szCs w:val="20"/>
          </w:rPr>
          <w:t>na podstawie protokołów oszacowania szkód sporządzonych komisyjnie przy udziale wykonawcy robót, inspektora nadzoru i osoby bezpośrednio poszkodowanej. Jednocześnie wykonawca robót zobowiązany jest do przywrócenia terenu do stanu pierwotnego.</w:t>
        </w:r>
      </w:ins>
    </w:p>
    <w:p w14:paraId="39CBA044" w14:textId="77777777" w:rsidR="00CE1271" w:rsidRPr="000922E3" w:rsidRDefault="00CE1271" w:rsidP="00CE1271">
      <w:pPr>
        <w:rPr>
          <w:ins w:id="1265" w:author="Hein Monika" w:date="2025-08-01T11:55:00Z"/>
          <w:rFonts w:ascii="Calibri" w:hAnsi="Calibri" w:cs="Calibri"/>
          <w:sz w:val="20"/>
          <w:szCs w:val="20"/>
        </w:rPr>
      </w:pPr>
      <w:ins w:id="1266" w:author="Hein Monika" w:date="2025-08-01T11:55:00Z">
        <w:r w:rsidRPr="000922E3">
          <w:rPr>
            <w:rFonts w:ascii="Calibri" w:hAnsi="Calibri" w:cs="Calibri"/>
            <w:sz w:val="20"/>
            <w:szCs w:val="20"/>
          </w:rPr>
          <w:t>Świadomy(a) odpowiedzialności karnej za prawdziwość wskazanych wyżej danych na zasadzie art. 233 Kodeksu karnego, potwierdzam ich prawdziwość przez złożenie własnoręcznego podpisu na niniejszym oświadczeniu.</w:t>
        </w:r>
      </w:ins>
    </w:p>
    <w:p w14:paraId="53D01436" w14:textId="77777777" w:rsidR="00CE1271" w:rsidRPr="000922E3" w:rsidRDefault="00CE1271" w:rsidP="00CE1271">
      <w:pPr>
        <w:rPr>
          <w:ins w:id="1267" w:author="Hein Monika" w:date="2025-08-01T11:55:00Z"/>
          <w:rFonts w:ascii="Calibri" w:hAnsi="Calibri" w:cs="Calibri"/>
          <w:b/>
          <w:sz w:val="20"/>
          <w:szCs w:val="20"/>
          <w:lang w:eastAsia="x-none"/>
        </w:rPr>
      </w:pPr>
    </w:p>
    <w:p w14:paraId="70A44EB4" w14:textId="77777777" w:rsidR="00CE1271" w:rsidRPr="000922E3" w:rsidRDefault="00CE1271" w:rsidP="00CE1271">
      <w:pPr>
        <w:rPr>
          <w:ins w:id="1268" w:author="Hein Monika" w:date="2025-08-01T11:55:00Z"/>
          <w:rFonts w:ascii="Calibri" w:hAnsi="Calibri" w:cs="Calibri"/>
          <w:b/>
          <w:sz w:val="20"/>
          <w:szCs w:val="20"/>
          <w:lang w:eastAsia="x-none"/>
        </w:rPr>
      </w:pPr>
      <w:ins w:id="1269" w:author="Hein Monika" w:date="2025-08-01T11:55:00Z">
        <w:r w:rsidRPr="000922E3">
          <w:rPr>
            <w:rFonts w:ascii="Calibri" w:hAnsi="Calibri" w:cs="Calibri"/>
            <w:b/>
            <w:sz w:val="20"/>
            <w:szCs w:val="20"/>
            <w:lang w:eastAsia="x-none"/>
          </w:rPr>
          <w:t xml:space="preserve">Tel. właściciel/współwłaściciel/użytkownik/współużytkownik wieczysty ………………………………………………………. </w:t>
        </w:r>
      </w:ins>
    </w:p>
    <w:p w14:paraId="6A6C4F97" w14:textId="77777777" w:rsidR="00CE1271" w:rsidRPr="000922E3" w:rsidRDefault="00CE1271" w:rsidP="00CE1271">
      <w:pPr>
        <w:rPr>
          <w:ins w:id="1270" w:author="Hein Monika" w:date="2025-08-01T11:55:00Z"/>
          <w:rFonts w:ascii="Calibri" w:hAnsi="Calibri" w:cs="Calibri"/>
          <w:b/>
          <w:sz w:val="20"/>
          <w:szCs w:val="20"/>
          <w:lang w:eastAsia="x-none"/>
        </w:rPr>
      </w:pPr>
    </w:p>
    <w:p w14:paraId="58364BF7" w14:textId="77777777" w:rsidR="00CE1271" w:rsidRPr="000922E3" w:rsidRDefault="00CE1271" w:rsidP="00CE1271">
      <w:pPr>
        <w:tabs>
          <w:tab w:val="right" w:pos="284"/>
        </w:tabs>
        <w:rPr>
          <w:ins w:id="1271" w:author="Hein Monika" w:date="2025-08-01T11:55:00Z"/>
          <w:rFonts w:ascii="Calibri" w:hAnsi="Calibri" w:cs="Calibri"/>
          <w:b/>
          <w:sz w:val="20"/>
          <w:szCs w:val="20"/>
          <w:lang w:val="x-none" w:eastAsia="x-none"/>
        </w:rPr>
      </w:pPr>
      <w:ins w:id="1272" w:author="Hein Monika" w:date="2025-08-01T11:55:00Z">
        <w:r w:rsidRPr="000922E3">
          <w:rPr>
            <w:rFonts w:ascii="Calibri" w:hAnsi="Calibri" w:cs="Calibri"/>
            <w:b/>
            <w:sz w:val="20"/>
            <w:szCs w:val="20"/>
            <w:lang w:val="x-none" w:eastAsia="x-none"/>
          </w:rPr>
          <w:t>Załącznikiem do niniejszego oświadczenia powinna być mapa sytuacyjno-wysokościowa</w:t>
        </w:r>
        <w:r w:rsidRPr="000922E3">
          <w:rPr>
            <w:rFonts w:ascii="Calibri" w:hAnsi="Calibri" w:cs="Calibri"/>
            <w:b/>
            <w:sz w:val="20"/>
            <w:szCs w:val="20"/>
            <w:lang w:eastAsia="x-none"/>
          </w:rPr>
          <w:t xml:space="preserve">, na odwrocie oświadczenia, </w:t>
        </w:r>
        <w:r w:rsidRPr="000922E3">
          <w:rPr>
            <w:rFonts w:ascii="Calibri" w:hAnsi="Calibri" w:cs="Calibri"/>
            <w:b/>
            <w:sz w:val="20"/>
            <w:szCs w:val="20"/>
            <w:lang w:val="x-none" w:eastAsia="x-none"/>
          </w:rPr>
          <w:t xml:space="preserve"> z oznaczonym przebiegiem projektowanej infrastruktury elektroenergetycznej, podpisana przez właściciela nieruchomości.</w:t>
        </w:r>
      </w:ins>
    </w:p>
    <w:p w14:paraId="360D2317" w14:textId="77777777" w:rsidR="00CE1271" w:rsidRPr="000922E3" w:rsidRDefault="00CE1271" w:rsidP="00CE1271">
      <w:pPr>
        <w:rPr>
          <w:ins w:id="1273" w:author="Hein Monika" w:date="2025-08-01T11:55:00Z"/>
          <w:rFonts w:ascii="Calibri" w:hAnsi="Calibri" w:cs="Calibri"/>
          <w:b/>
          <w:sz w:val="20"/>
          <w:szCs w:val="20"/>
          <w:lang w:val="x-none" w:eastAsia="x-none"/>
        </w:rPr>
      </w:pPr>
    </w:p>
    <w:p w14:paraId="3107F376" w14:textId="77777777" w:rsidR="00CE1271" w:rsidRPr="000922E3" w:rsidRDefault="00CE1271" w:rsidP="00CE1271">
      <w:pPr>
        <w:rPr>
          <w:ins w:id="1274" w:author="Hein Monika" w:date="2025-08-01T11:55:00Z"/>
          <w:rFonts w:ascii="Calibri" w:hAnsi="Calibri" w:cs="Calibri"/>
          <w:sz w:val="20"/>
          <w:szCs w:val="20"/>
        </w:rPr>
      </w:pPr>
    </w:p>
    <w:p w14:paraId="1913C1FF" w14:textId="77777777" w:rsidR="00CE1271" w:rsidRPr="000922E3" w:rsidRDefault="00CE1271" w:rsidP="00CE1271">
      <w:pPr>
        <w:rPr>
          <w:ins w:id="1275" w:author="Hein Monika" w:date="2025-08-01T11:55:00Z"/>
          <w:rFonts w:ascii="Calibri" w:hAnsi="Calibri" w:cs="Calibri"/>
          <w:sz w:val="20"/>
          <w:szCs w:val="20"/>
        </w:rPr>
      </w:pPr>
    </w:p>
    <w:p w14:paraId="26061C18" w14:textId="77777777" w:rsidR="00CE1271" w:rsidRPr="000922E3" w:rsidRDefault="00CE1271" w:rsidP="00CE1271">
      <w:pPr>
        <w:rPr>
          <w:ins w:id="1276" w:author="Hein Monika" w:date="2025-08-01T11:55:00Z"/>
          <w:rFonts w:ascii="Calibri" w:hAnsi="Calibri" w:cs="Calibri"/>
          <w:sz w:val="20"/>
          <w:szCs w:val="20"/>
        </w:rPr>
      </w:pPr>
      <w:ins w:id="1277" w:author="Hein Monika" w:date="2025-08-01T11:55:00Z">
        <w:r w:rsidRPr="000922E3">
          <w:rPr>
            <w:rFonts w:ascii="Calibri" w:hAnsi="Calibri" w:cs="Calibri"/>
            <w:sz w:val="20"/>
            <w:szCs w:val="20"/>
          </w:rPr>
          <w:lastRenderedPageBreak/>
          <w:t xml:space="preserve">  ………………..……, dnia ........................ r.                                                                                 ............................................</w:t>
        </w:r>
      </w:ins>
    </w:p>
    <w:p w14:paraId="537090FF" w14:textId="77777777" w:rsidR="00CE1271" w:rsidRPr="000922E3" w:rsidRDefault="00CE1271" w:rsidP="00CE1271">
      <w:pPr>
        <w:rPr>
          <w:ins w:id="1278" w:author="Hein Monika" w:date="2025-08-01T11:55:00Z"/>
          <w:rFonts w:ascii="Calibri" w:hAnsi="Calibri" w:cs="Calibri"/>
          <w:sz w:val="20"/>
          <w:szCs w:val="20"/>
        </w:rPr>
      </w:pPr>
      <w:ins w:id="1279" w:author="Hein Monika" w:date="2025-08-01T11:55:00Z">
        <w:r w:rsidRPr="000922E3">
          <w:rPr>
            <w:rFonts w:ascii="Calibri" w:hAnsi="Calibri" w:cs="Calibri"/>
            <w:sz w:val="20"/>
            <w:szCs w:val="20"/>
          </w:rPr>
          <w:t xml:space="preserve">         (miejscowość, data)                                                                                                                            (podpis)</w:t>
        </w:r>
      </w:ins>
    </w:p>
    <w:p w14:paraId="20775D08" w14:textId="77777777" w:rsidR="00CE1271" w:rsidRDefault="00CE1271" w:rsidP="00CE1271">
      <w:pPr>
        <w:tabs>
          <w:tab w:val="left" w:pos="426"/>
        </w:tabs>
        <w:spacing w:before="0" w:line="276" w:lineRule="auto"/>
        <w:rPr>
          <w:ins w:id="1280" w:author="Hein Monika" w:date="2025-08-01T11:55:00Z"/>
          <w:rFonts w:asciiTheme="minorHAnsi" w:hAnsiTheme="minorHAnsi"/>
          <w:b/>
          <w:bCs/>
          <w:sz w:val="20"/>
          <w:szCs w:val="28"/>
        </w:rPr>
      </w:pPr>
    </w:p>
    <w:p w14:paraId="1E38BFF2" w14:textId="77777777" w:rsidR="00CE1271" w:rsidRDefault="00CE1271" w:rsidP="00CE1271">
      <w:pPr>
        <w:tabs>
          <w:tab w:val="left" w:pos="426"/>
        </w:tabs>
        <w:spacing w:before="0" w:line="276" w:lineRule="auto"/>
        <w:rPr>
          <w:ins w:id="1281" w:author="Hein Monika" w:date="2025-08-01T11:55:00Z"/>
          <w:rFonts w:asciiTheme="minorHAnsi" w:hAnsiTheme="minorHAnsi"/>
          <w:b/>
          <w:bCs/>
          <w:sz w:val="20"/>
          <w:szCs w:val="28"/>
        </w:rPr>
      </w:pPr>
    </w:p>
    <w:p w14:paraId="022857B2" w14:textId="77777777" w:rsidR="00CE1271" w:rsidRDefault="00CE1271" w:rsidP="00CE1271">
      <w:pPr>
        <w:tabs>
          <w:tab w:val="left" w:pos="426"/>
        </w:tabs>
        <w:spacing w:before="0" w:line="276" w:lineRule="auto"/>
        <w:rPr>
          <w:ins w:id="1282" w:author="Hein Monika" w:date="2025-08-01T11:55:00Z"/>
          <w:rFonts w:asciiTheme="minorHAnsi" w:hAnsiTheme="minorHAnsi"/>
          <w:b/>
          <w:bCs/>
          <w:sz w:val="20"/>
          <w:szCs w:val="28"/>
        </w:rPr>
      </w:pPr>
    </w:p>
    <w:p w14:paraId="60B904A7" w14:textId="77777777" w:rsidR="00CE1271" w:rsidRDefault="00CE1271" w:rsidP="00CE1271">
      <w:pPr>
        <w:tabs>
          <w:tab w:val="left" w:pos="426"/>
        </w:tabs>
        <w:spacing w:before="0" w:line="276" w:lineRule="auto"/>
        <w:rPr>
          <w:ins w:id="1283" w:author="Hein Monika" w:date="2025-08-01T11:55:00Z"/>
          <w:rFonts w:asciiTheme="minorHAnsi" w:hAnsiTheme="minorHAnsi"/>
          <w:b/>
          <w:bCs/>
          <w:sz w:val="20"/>
          <w:szCs w:val="28"/>
        </w:rPr>
      </w:pPr>
    </w:p>
    <w:p w14:paraId="34F47554" w14:textId="77777777" w:rsidR="00CE1271" w:rsidRDefault="00CE1271" w:rsidP="00CE1271">
      <w:pPr>
        <w:tabs>
          <w:tab w:val="left" w:pos="426"/>
        </w:tabs>
        <w:spacing w:before="0" w:line="276" w:lineRule="auto"/>
        <w:rPr>
          <w:ins w:id="1284" w:author="Hein Monika" w:date="2025-08-01T11:55:00Z"/>
          <w:rFonts w:asciiTheme="minorHAnsi" w:hAnsiTheme="minorHAnsi"/>
          <w:b/>
          <w:bCs/>
          <w:sz w:val="20"/>
          <w:szCs w:val="28"/>
        </w:rPr>
      </w:pPr>
    </w:p>
    <w:p w14:paraId="2145EF42" w14:textId="77777777" w:rsidR="00CE1271" w:rsidRDefault="00CE1271" w:rsidP="00CE1271">
      <w:pPr>
        <w:tabs>
          <w:tab w:val="left" w:pos="426"/>
        </w:tabs>
        <w:spacing w:before="0" w:line="276" w:lineRule="auto"/>
        <w:rPr>
          <w:ins w:id="1285" w:author="Hein Monika" w:date="2025-08-01T11:55:00Z"/>
          <w:rFonts w:asciiTheme="minorHAnsi" w:hAnsiTheme="minorHAnsi"/>
          <w:b/>
          <w:bCs/>
          <w:sz w:val="20"/>
          <w:szCs w:val="28"/>
        </w:rPr>
      </w:pPr>
    </w:p>
    <w:p w14:paraId="12F8855B" w14:textId="77777777" w:rsidR="00CE1271" w:rsidRPr="0016701A" w:rsidRDefault="00CE1271" w:rsidP="00CE1271">
      <w:pPr>
        <w:tabs>
          <w:tab w:val="left" w:pos="426"/>
        </w:tabs>
        <w:spacing w:before="0" w:line="276" w:lineRule="auto"/>
        <w:rPr>
          <w:ins w:id="1286" w:author="Hein Monika" w:date="2025-08-01T11:55:00Z"/>
          <w:rFonts w:asciiTheme="minorHAnsi" w:hAnsiTheme="minorHAnsi"/>
          <w:b/>
          <w:bCs/>
          <w:sz w:val="20"/>
          <w:szCs w:val="28"/>
        </w:rPr>
      </w:pPr>
      <w:ins w:id="1287" w:author="Hein Monika" w:date="2025-08-01T11:55:00Z">
        <w:r w:rsidRPr="0016701A">
          <w:rPr>
            <w:rFonts w:asciiTheme="minorHAnsi" w:hAnsiTheme="minorHAnsi"/>
            <w:b/>
            <w:bCs/>
            <w:sz w:val="20"/>
            <w:szCs w:val="28"/>
          </w:rPr>
          <w:t xml:space="preserve">Załącznik nr </w:t>
        </w:r>
        <w:r>
          <w:rPr>
            <w:rFonts w:asciiTheme="minorHAnsi" w:hAnsiTheme="minorHAnsi"/>
            <w:b/>
            <w:bCs/>
            <w:sz w:val="20"/>
            <w:szCs w:val="28"/>
          </w:rPr>
          <w:t>9</w:t>
        </w:r>
        <w:r w:rsidRPr="0016701A">
          <w:rPr>
            <w:rFonts w:asciiTheme="minorHAnsi" w:hAnsiTheme="minorHAnsi"/>
            <w:b/>
            <w:bCs/>
            <w:sz w:val="20"/>
            <w:szCs w:val="28"/>
          </w:rPr>
          <w:t xml:space="preserve"> </w:t>
        </w:r>
        <w:r>
          <w:rPr>
            <w:rFonts w:asciiTheme="minorHAnsi" w:hAnsiTheme="minorHAnsi"/>
            <w:b/>
            <w:bCs/>
            <w:sz w:val="20"/>
            <w:szCs w:val="28"/>
          </w:rPr>
          <w:t>b</w:t>
        </w:r>
        <w:r w:rsidRPr="0016701A">
          <w:rPr>
            <w:rFonts w:asciiTheme="minorHAnsi" w:hAnsiTheme="minorHAnsi"/>
            <w:b/>
            <w:bCs/>
            <w:sz w:val="20"/>
            <w:szCs w:val="28"/>
          </w:rPr>
          <w:t>) - Wzór oświadczenia o odpłatnej służebności;</w:t>
        </w:r>
      </w:ins>
    </w:p>
    <w:p w14:paraId="6320A762" w14:textId="77777777" w:rsidR="00CE1271" w:rsidRPr="000922E3" w:rsidRDefault="00CE1271" w:rsidP="00CE1271">
      <w:pPr>
        <w:tabs>
          <w:tab w:val="right" w:pos="851"/>
          <w:tab w:val="center" w:pos="4536"/>
          <w:tab w:val="right" w:pos="9072"/>
        </w:tabs>
        <w:spacing w:before="240"/>
        <w:jc w:val="right"/>
        <w:rPr>
          <w:ins w:id="1288" w:author="Hein Monika" w:date="2025-08-01T11:55:00Z"/>
          <w:rFonts w:asciiTheme="minorHAnsi" w:hAnsiTheme="minorHAnsi" w:cstheme="minorHAnsi"/>
          <w:b/>
          <w:sz w:val="18"/>
          <w:szCs w:val="18"/>
          <w:lang w:eastAsia="x-none"/>
        </w:rPr>
      </w:pPr>
      <w:ins w:id="1289" w:author="Hein Monika" w:date="2025-08-01T11:55:00Z">
        <w:r w:rsidRPr="000922E3">
          <w:rPr>
            <w:rFonts w:asciiTheme="minorHAnsi" w:hAnsiTheme="minorHAnsi" w:cstheme="minorHAnsi"/>
            <w:b/>
            <w:sz w:val="20"/>
            <w:szCs w:val="20"/>
            <w:lang w:eastAsia="x-none"/>
          </w:rPr>
          <w:t xml:space="preserve">RPUZ/B/……/2025/…../……/…..     </w:t>
        </w:r>
      </w:ins>
    </w:p>
    <w:p w14:paraId="76C244B2" w14:textId="77777777" w:rsidR="00CE1271" w:rsidRPr="000922E3" w:rsidRDefault="00CE1271" w:rsidP="00CE1271">
      <w:pPr>
        <w:tabs>
          <w:tab w:val="right" w:pos="851"/>
          <w:tab w:val="center" w:pos="4536"/>
          <w:tab w:val="right" w:pos="9072"/>
        </w:tabs>
        <w:spacing w:before="240"/>
        <w:ind w:firstLine="11"/>
        <w:jc w:val="right"/>
        <w:rPr>
          <w:ins w:id="1290" w:author="Hein Monika" w:date="2025-08-01T11:55:00Z"/>
          <w:rFonts w:cs="Calibri"/>
          <w:sz w:val="16"/>
          <w:szCs w:val="16"/>
          <w:lang w:val="x-none" w:eastAsia="x-none"/>
        </w:rPr>
      </w:pPr>
      <w:ins w:id="1291" w:author="Hein Monika" w:date="2025-08-01T11:55:00Z">
        <w:r w:rsidRPr="000922E3">
          <w:rPr>
            <w:rFonts w:cs="Calibri"/>
            <w:sz w:val="16"/>
            <w:szCs w:val="16"/>
            <w:lang w:val="x-none" w:eastAsia="x-none"/>
          </w:rPr>
          <w:t>………, dnia …………….</w:t>
        </w:r>
      </w:ins>
    </w:p>
    <w:p w14:paraId="15D268A9" w14:textId="77777777" w:rsidR="00CE1271" w:rsidRDefault="00CE1271" w:rsidP="00CE1271">
      <w:pPr>
        <w:jc w:val="center"/>
        <w:rPr>
          <w:ins w:id="1292" w:author="Hein Monika" w:date="2025-08-01T11:55:00Z"/>
          <w:rFonts w:cs="Calibri"/>
          <w:b/>
          <w:sz w:val="16"/>
          <w:szCs w:val="16"/>
          <w:u w:val="single"/>
        </w:rPr>
      </w:pPr>
      <w:ins w:id="1293" w:author="Hein Monika" w:date="2025-08-01T11:55:00Z">
        <w:r w:rsidRPr="000922E3">
          <w:rPr>
            <w:rFonts w:cs="Calibri"/>
            <w:b/>
            <w:sz w:val="16"/>
            <w:szCs w:val="16"/>
            <w:u w:val="single"/>
          </w:rPr>
          <w:t>OŚWIADCZENIE</w:t>
        </w:r>
      </w:ins>
    </w:p>
    <w:p w14:paraId="4405E8F2" w14:textId="77777777" w:rsidR="00CE1271" w:rsidRPr="000922E3" w:rsidRDefault="00CE1271" w:rsidP="00CE1271">
      <w:pPr>
        <w:jc w:val="center"/>
        <w:rPr>
          <w:ins w:id="1294" w:author="Hein Monika" w:date="2025-08-01T11:55:00Z"/>
          <w:rFonts w:cs="Calibri"/>
          <w:b/>
          <w:sz w:val="16"/>
          <w:szCs w:val="16"/>
          <w:u w:val="single"/>
        </w:rPr>
      </w:pPr>
    </w:p>
    <w:p w14:paraId="31C665AE" w14:textId="77777777" w:rsidR="00CE1271" w:rsidRPr="000922E3" w:rsidRDefault="00CE1271" w:rsidP="00CE1271">
      <w:pPr>
        <w:rPr>
          <w:ins w:id="1295" w:author="Hein Monika" w:date="2025-08-01T11:55:00Z"/>
          <w:rFonts w:asciiTheme="minorHAnsi" w:hAnsiTheme="minorHAnsi" w:cstheme="minorHAnsi"/>
          <w:sz w:val="20"/>
          <w:szCs w:val="20"/>
        </w:rPr>
      </w:pPr>
      <w:ins w:id="1296" w:author="Hein Monika" w:date="2025-08-01T11:55:00Z">
        <w:r w:rsidRPr="000922E3">
          <w:rPr>
            <w:rFonts w:asciiTheme="minorHAnsi" w:hAnsiTheme="minorHAnsi" w:cstheme="minorHAnsi"/>
            <w:sz w:val="20"/>
            <w:szCs w:val="20"/>
          </w:rPr>
          <w:t>Ja niżej podpisany(a)..................................................................................................................................................</w:t>
        </w:r>
      </w:ins>
    </w:p>
    <w:p w14:paraId="23378EEB" w14:textId="77777777" w:rsidR="00CE1271" w:rsidRPr="000922E3" w:rsidRDefault="00CE1271" w:rsidP="00CE1271">
      <w:pPr>
        <w:rPr>
          <w:ins w:id="1297" w:author="Hein Monika" w:date="2025-08-01T11:55:00Z"/>
          <w:rFonts w:asciiTheme="minorHAnsi" w:hAnsiTheme="minorHAnsi" w:cstheme="minorHAnsi"/>
          <w:sz w:val="20"/>
          <w:szCs w:val="20"/>
        </w:rPr>
      </w:pPr>
      <w:ins w:id="1298" w:author="Hein Monika" w:date="2025-08-01T11:55:00Z">
        <w:r w:rsidRPr="000922E3">
          <w:rPr>
            <w:rFonts w:asciiTheme="minorHAnsi" w:hAnsiTheme="minorHAnsi" w:cstheme="minorHAnsi"/>
            <w:sz w:val="20"/>
            <w:szCs w:val="20"/>
          </w:rPr>
          <w:t xml:space="preserve">                                         (imię i nazwisko/ firma)</w:t>
        </w:r>
      </w:ins>
    </w:p>
    <w:p w14:paraId="25728485" w14:textId="77777777" w:rsidR="00CE1271" w:rsidRPr="000922E3" w:rsidRDefault="00CE1271" w:rsidP="00CE1271">
      <w:pPr>
        <w:rPr>
          <w:ins w:id="1299" w:author="Hein Monika" w:date="2025-08-01T11:55:00Z"/>
          <w:rFonts w:asciiTheme="minorHAnsi" w:hAnsiTheme="minorHAnsi" w:cstheme="minorHAnsi"/>
          <w:b/>
          <w:sz w:val="20"/>
          <w:szCs w:val="20"/>
        </w:rPr>
      </w:pPr>
      <w:ins w:id="1300" w:author="Hein Monika" w:date="2025-08-01T11:55:00Z">
        <w:r w:rsidRPr="000922E3">
          <w:rPr>
            <w:rFonts w:asciiTheme="minorHAnsi" w:hAnsiTheme="minorHAnsi" w:cstheme="minorHAnsi"/>
            <w:sz w:val="20"/>
            <w:szCs w:val="20"/>
          </w:rPr>
          <w:t>legitymujący(a) się nr PESEL/REGON.........................................................................................................................</w:t>
        </w:r>
      </w:ins>
    </w:p>
    <w:p w14:paraId="3552B02B" w14:textId="77777777" w:rsidR="00CE1271" w:rsidRPr="000922E3" w:rsidRDefault="00CE1271" w:rsidP="00CE1271">
      <w:pPr>
        <w:rPr>
          <w:ins w:id="1301" w:author="Hein Monika" w:date="2025-08-01T11:55:00Z"/>
          <w:rFonts w:asciiTheme="minorHAnsi" w:hAnsiTheme="minorHAnsi" w:cstheme="minorHAnsi"/>
          <w:b/>
          <w:sz w:val="20"/>
          <w:szCs w:val="20"/>
        </w:rPr>
      </w:pPr>
      <w:ins w:id="1302" w:author="Hein Monika" w:date="2025-08-01T11:55:00Z">
        <w:r w:rsidRPr="000922E3">
          <w:rPr>
            <w:rFonts w:asciiTheme="minorHAnsi" w:hAnsiTheme="minorHAnsi" w:cstheme="minorHAnsi"/>
            <w:sz w:val="20"/>
            <w:szCs w:val="20"/>
          </w:rPr>
          <w:t>zamieszkały(a) w /siedziba firmy ……........................................................................................................................</w:t>
        </w:r>
      </w:ins>
    </w:p>
    <w:p w14:paraId="403D30E5" w14:textId="77777777" w:rsidR="00CE1271" w:rsidRPr="000922E3" w:rsidRDefault="00CE1271" w:rsidP="00CE1271">
      <w:pPr>
        <w:rPr>
          <w:ins w:id="1303" w:author="Hein Monika" w:date="2025-08-01T11:55:00Z"/>
          <w:rFonts w:asciiTheme="minorHAnsi" w:hAnsiTheme="minorHAnsi" w:cstheme="minorHAnsi"/>
          <w:sz w:val="20"/>
          <w:szCs w:val="20"/>
        </w:rPr>
      </w:pPr>
      <w:ins w:id="1304" w:author="Hein Monika" w:date="2025-08-01T11:55:00Z">
        <w:r w:rsidRPr="000922E3">
          <w:rPr>
            <w:rFonts w:asciiTheme="minorHAnsi" w:hAnsiTheme="minorHAnsi" w:cstheme="minorHAnsi"/>
            <w:sz w:val="20"/>
            <w:szCs w:val="20"/>
          </w:rPr>
          <w:t xml:space="preserve">                                           (dokładny adres)</w:t>
        </w:r>
      </w:ins>
    </w:p>
    <w:p w14:paraId="0689A1C7" w14:textId="77777777" w:rsidR="00CE1271" w:rsidRPr="000922E3" w:rsidRDefault="00CE1271" w:rsidP="00CE1271">
      <w:pPr>
        <w:rPr>
          <w:ins w:id="1305" w:author="Hein Monika" w:date="2025-08-01T11:55:00Z"/>
          <w:rFonts w:asciiTheme="minorHAnsi" w:hAnsiTheme="minorHAnsi" w:cstheme="minorHAnsi"/>
          <w:sz w:val="20"/>
          <w:szCs w:val="20"/>
        </w:rPr>
      </w:pPr>
      <w:ins w:id="1306" w:author="Hein Monika" w:date="2025-08-01T11:55:00Z">
        <w:r w:rsidRPr="000922E3">
          <w:rPr>
            <w:rFonts w:asciiTheme="minorHAnsi" w:hAnsiTheme="minorHAnsi" w:cstheme="minorHAnsi"/>
            <w:sz w:val="20"/>
            <w:szCs w:val="20"/>
          </w:rPr>
          <w:t>w związku z inwestycją/remontem planowaną(</w:t>
        </w:r>
        <w:proofErr w:type="spellStart"/>
        <w:r w:rsidRPr="000922E3">
          <w:rPr>
            <w:rFonts w:asciiTheme="minorHAnsi" w:hAnsiTheme="minorHAnsi" w:cstheme="minorHAnsi"/>
            <w:sz w:val="20"/>
            <w:szCs w:val="20"/>
          </w:rPr>
          <w:t>ym</w:t>
        </w:r>
        <w:proofErr w:type="spellEnd"/>
        <w:r w:rsidRPr="000922E3">
          <w:rPr>
            <w:rFonts w:asciiTheme="minorHAnsi" w:hAnsiTheme="minorHAnsi" w:cstheme="minorHAnsi"/>
            <w:sz w:val="20"/>
            <w:szCs w:val="20"/>
          </w:rPr>
          <w:t xml:space="preserve">) przez Inwestora – ENEA Operator sp. z o.o. z siedzibą </w:t>
        </w:r>
        <w:r w:rsidRPr="000922E3">
          <w:rPr>
            <w:rFonts w:asciiTheme="minorHAnsi" w:hAnsiTheme="minorHAnsi" w:cstheme="minorHAnsi"/>
            <w:sz w:val="20"/>
            <w:szCs w:val="20"/>
          </w:rPr>
          <w:br/>
          <w:t>w Poznaniu przy ul. Strzeszyńska 58, Oddział Dystrybucji w ……………………... polegającą na budowie/ przebudowie/ remoncie* obiektu elektroenergetycznego pod nazwą: ……………………………………………………………</w:t>
        </w:r>
      </w:ins>
    </w:p>
    <w:p w14:paraId="691007F0" w14:textId="77777777" w:rsidR="00CE1271" w:rsidRPr="000922E3" w:rsidRDefault="00CE1271" w:rsidP="00CE1271">
      <w:pPr>
        <w:rPr>
          <w:ins w:id="1307" w:author="Hein Monika" w:date="2025-08-01T11:55:00Z"/>
          <w:rFonts w:asciiTheme="minorHAnsi" w:hAnsiTheme="minorHAnsi" w:cstheme="minorHAnsi"/>
          <w:sz w:val="20"/>
          <w:szCs w:val="20"/>
        </w:rPr>
      </w:pPr>
      <w:ins w:id="1308" w:author="Hein Monika" w:date="2025-08-01T11:55:00Z">
        <w:r w:rsidRPr="000922E3">
          <w:rPr>
            <w:rFonts w:asciiTheme="minorHAnsi" w:hAnsiTheme="minorHAnsi" w:cstheme="minorHAns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Theme="minorHAnsi" w:hAnsiTheme="minorHAnsi" w:cstheme="minorHAnsi"/>
            <w:sz w:val="20"/>
            <w:szCs w:val="20"/>
          </w:rPr>
          <w:br/>
          <w:t>w KW nr ...................................................... prowadzonej przez Sąd Rejonowy w ................................................</w:t>
        </w:r>
      </w:ins>
    </w:p>
    <w:p w14:paraId="270D6851" w14:textId="77777777" w:rsidR="00CE1271" w:rsidRPr="000922E3" w:rsidRDefault="00CE1271" w:rsidP="00CE1271">
      <w:pPr>
        <w:rPr>
          <w:ins w:id="1309" w:author="Hein Monika" w:date="2025-08-01T11:55:00Z"/>
          <w:rFonts w:asciiTheme="minorHAnsi" w:hAnsiTheme="minorHAnsi" w:cstheme="minorHAnsi"/>
          <w:sz w:val="20"/>
          <w:szCs w:val="20"/>
        </w:rPr>
      </w:pPr>
      <w:ins w:id="1310" w:author="Hein Monika" w:date="2025-08-01T11:55:00Z">
        <w:r w:rsidRPr="000922E3">
          <w:rPr>
            <w:rFonts w:asciiTheme="minorHAnsi" w:hAnsiTheme="minorHAnsi" w:cstheme="minorHAnsi"/>
            <w:sz w:val="20"/>
            <w:szCs w:val="20"/>
          </w:rPr>
          <w:t xml:space="preserve">Jednocześnie oświadczam, że: </w:t>
        </w:r>
      </w:ins>
    </w:p>
    <w:p w14:paraId="4867B501" w14:textId="77777777" w:rsidR="00CE1271" w:rsidRPr="000922E3" w:rsidRDefault="00CE1271" w:rsidP="00CE1271">
      <w:pPr>
        <w:numPr>
          <w:ilvl w:val="0"/>
          <w:numId w:val="57"/>
        </w:numPr>
        <w:tabs>
          <w:tab w:val="num" w:pos="284"/>
        </w:tabs>
        <w:ind w:left="284" w:hanging="284"/>
        <w:rPr>
          <w:ins w:id="1311" w:author="Hein Monika" w:date="2025-08-01T11:55:00Z"/>
          <w:rFonts w:asciiTheme="minorHAnsi" w:hAnsiTheme="minorHAnsi" w:cstheme="minorHAnsi"/>
          <w:sz w:val="20"/>
          <w:szCs w:val="20"/>
        </w:rPr>
      </w:pPr>
      <w:ins w:id="1312" w:author="Hein Monika" w:date="2025-08-01T11:55:00Z">
        <w:r w:rsidRPr="000922E3">
          <w:rPr>
            <w:rFonts w:asciiTheme="minorHAnsi" w:hAnsiTheme="minorHAnsi" w:cstheme="minorHAnsi"/>
            <w:sz w:val="20"/>
            <w:szCs w:val="20"/>
          </w:rPr>
          <w:t>zapoznałem(</w:t>
        </w:r>
        <w:proofErr w:type="spellStart"/>
        <w:r w:rsidRPr="000922E3">
          <w:rPr>
            <w:rFonts w:asciiTheme="minorHAnsi" w:hAnsiTheme="minorHAnsi" w:cstheme="minorHAnsi"/>
            <w:sz w:val="20"/>
            <w:szCs w:val="20"/>
          </w:rPr>
          <w:t>am</w:t>
        </w:r>
        <w:proofErr w:type="spellEnd"/>
        <w:r w:rsidRPr="000922E3">
          <w:rPr>
            <w:rFonts w:asciiTheme="minorHAnsi" w:hAnsiTheme="minorHAnsi" w:cstheme="minorHAnsi"/>
            <w:sz w:val="20"/>
            <w:szCs w:val="20"/>
          </w:rPr>
          <w:t>) się z zakresem ww. inwestycji/remontu i wyrażam zgodę na realizację całego zakresu prac na odcinku przebiegającym przez moją nieruchomość:</w:t>
        </w:r>
      </w:ins>
    </w:p>
    <w:p w14:paraId="4D97CF70" w14:textId="77777777" w:rsidR="00CE1271" w:rsidRPr="000922E3" w:rsidRDefault="00CE1271" w:rsidP="00CE1271">
      <w:pPr>
        <w:ind w:left="360"/>
        <w:jc w:val="center"/>
        <w:rPr>
          <w:ins w:id="1313" w:author="Hein Monika" w:date="2025-08-01T11:55:00Z"/>
          <w:rFonts w:asciiTheme="minorHAnsi" w:hAnsiTheme="minorHAnsi" w:cstheme="minorHAnsi"/>
          <w:sz w:val="20"/>
          <w:szCs w:val="20"/>
        </w:rPr>
      </w:pPr>
      <w:ins w:id="1314" w:author="Hein Monika" w:date="2025-08-01T11:55:00Z">
        <w:r w:rsidRPr="000922E3">
          <w:rPr>
            <w:rFonts w:asciiTheme="minorHAnsi" w:hAnsiTheme="minorHAnsi" w:cstheme="minorHAnsi"/>
            <w:sz w:val="20"/>
            <w:szCs w:val="20"/>
          </w:rPr>
          <w:t>……………………………………………………………………………………………………………………………………………………………………… (rodzaj i zakres prac na nieruchomości – linia napowietrzna, linia kablowa, napięcie znamionowe linii, długość linii itp.)</w:t>
        </w:r>
      </w:ins>
    </w:p>
    <w:p w14:paraId="53FDE0FD" w14:textId="77777777" w:rsidR="00CE1271" w:rsidRPr="000922E3" w:rsidRDefault="00CE1271" w:rsidP="00CE1271">
      <w:pPr>
        <w:numPr>
          <w:ilvl w:val="0"/>
          <w:numId w:val="57"/>
        </w:numPr>
        <w:tabs>
          <w:tab w:val="num" w:pos="284"/>
        </w:tabs>
        <w:ind w:left="284" w:hanging="284"/>
        <w:rPr>
          <w:ins w:id="1315" w:author="Hein Monika" w:date="2025-08-01T11:55:00Z"/>
          <w:rFonts w:asciiTheme="minorHAnsi" w:hAnsiTheme="minorHAnsi" w:cstheme="minorHAnsi"/>
          <w:sz w:val="20"/>
          <w:szCs w:val="20"/>
        </w:rPr>
      </w:pPr>
      <w:ins w:id="1316" w:author="Hein Monika" w:date="2025-08-01T11:55:00Z">
        <w:r w:rsidRPr="000922E3">
          <w:rPr>
            <w:rFonts w:asciiTheme="minorHAnsi" w:hAnsiTheme="minorHAnsi" w:cstheme="minorHAnsi"/>
            <w:sz w:val="20"/>
            <w:szCs w:val="20"/>
          </w:rPr>
          <w:t>wyrażam zgodę na wejście na nieruchomość w celu wykonania ww. prac oraz ewentualnych prac demontażowych.</w:t>
        </w:r>
      </w:ins>
    </w:p>
    <w:p w14:paraId="4DAD39ED" w14:textId="77777777" w:rsidR="00CE1271" w:rsidRPr="000922E3" w:rsidRDefault="00CE1271" w:rsidP="00CE1271">
      <w:pPr>
        <w:rPr>
          <w:ins w:id="1317" w:author="Hein Monika" w:date="2025-08-01T11:55:00Z"/>
          <w:rFonts w:asciiTheme="minorHAnsi" w:hAnsiTheme="minorHAnsi" w:cstheme="minorHAnsi"/>
          <w:sz w:val="20"/>
          <w:szCs w:val="20"/>
        </w:rPr>
      </w:pPr>
      <w:ins w:id="1318" w:author="Hein Monika" w:date="2025-08-01T11:55:00Z">
        <w:r w:rsidRPr="000922E3">
          <w:rPr>
            <w:rFonts w:asciiTheme="minorHAnsi" w:hAnsiTheme="minorHAnsi" w:cstheme="minorHAnsi"/>
            <w:sz w:val="20"/>
            <w:szCs w:val="20"/>
          </w:rPr>
          <w:t xml:space="preserve">Równocześnie wyrażam zgodę na </w:t>
        </w:r>
        <w:r w:rsidRPr="000922E3">
          <w:rPr>
            <w:rFonts w:asciiTheme="minorHAnsi" w:hAnsiTheme="minorHAnsi" w:cstheme="minorHAnsi"/>
            <w:color w:val="000000"/>
            <w:sz w:val="20"/>
            <w:szCs w:val="20"/>
          </w:rPr>
          <w:t>ustanowienie odpłatnej służebności</w:t>
        </w:r>
        <w:r w:rsidRPr="000922E3">
          <w:rPr>
            <w:rFonts w:asciiTheme="minorHAnsi" w:hAnsiTheme="minorHAnsi" w:cstheme="minorHAnsi"/>
            <w:sz w:val="20"/>
            <w:szCs w:val="20"/>
          </w:rPr>
          <w:t xml:space="preserve"> </w:t>
        </w:r>
        <w:proofErr w:type="spellStart"/>
        <w:r w:rsidRPr="000922E3">
          <w:rPr>
            <w:rFonts w:asciiTheme="minorHAnsi" w:hAnsiTheme="minorHAnsi" w:cstheme="minorHAnsi"/>
            <w:sz w:val="20"/>
            <w:szCs w:val="20"/>
          </w:rPr>
          <w:t>przesyłu</w:t>
        </w:r>
        <w:proofErr w:type="spellEnd"/>
        <w:r w:rsidRPr="000922E3">
          <w:rPr>
            <w:rFonts w:asciiTheme="minorHAnsi" w:hAnsiTheme="minorHAnsi" w:cstheme="minorHAnsi"/>
            <w:sz w:val="20"/>
            <w:szCs w:val="20"/>
          </w:rPr>
          <w:t xml:space="preserve"> na rzecz ENEA Operator </w:t>
        </w:r>
        <w:r w:rsidRPr="000922E3">
          <w:rPr>
            <w:rFonts w:asciiTheme="minorHAnsi" w:hAnsiTheme="minorHAnsi" w:cstheme="minorHAnsi"/>
            <w:sz w:val="20"/>
            <w:szCs w:val="20"/>
          </w:rPr>
          <w:br/>
          <w:t xml:space="preserve">sp. z o.o. na dz. nr …………. w m. ………..………. ul ……...……………... w zakresie sieci elektroenergetycznej. Koszty związane z ustanowieniem i ujawnieniem służebności </w:t>
        </w:r>
        <w:proofErr w:type="spellStart"/>
        <w:r w:rsidRPr="000922E3">
          <w:rPr>
            <w:rFonts w:asciiTheme="minorHAnsi" w:hAnsiTheme="minorHAnsi" w:cstheme="minorHAnsi"/>
            <w:sz w:val="20"/>
            <w:szCs w:val="20"/>
          </w:rPr>
          <w:t>przesyłu</w:t>
        </w:r>
        <w:proofErr w:type="spellEnd"/>
        <w:r w:rsidRPr="000922E3">
          <w:rPr>
            <w:rFonts w:asciiTheme="minorHAnsi" w:hAnsiTheme="minorHAnsi" w:cstheme="minorHAnsi"/>
            <w:sz w:val="20"/>
            <w:szCs w:val="20"/>
          </w:rPr>
          <w:t xml:space="preserve"> pokryje Wykonawca działający w imieniu i na rzecz*/ ENEA Operator sp. z o.o.</w:t>
        </w:r>
      </w:ins>
    </w:p>
    <w:p w14:paraId="09942825" w14:textId="77777777" w:rsidR="00CE1271" w:rsidRPr="000922E3" w:rsidRDefault="00CE1271" w:rsidP="00CE1271">
      <w:pPr>
        <w:rPr>
          <w:ins w:id="1319" w:author="Hein Monika" w:date="2025-08-01T11:55:00Z"/>
          <w:rFonts w:asciiTheme="minorHAnsi" w:hAnsiTheme="minorHAnsi" w:cstheme="minorHAnsi"/>
          <w:sz w:val="20"/>
          <w:szCs w:val="20"/>
        </w:rPr>
      </w:pPr>
      <w:ins w:id="1320" w:author="Hein Monika" w:date="2025-08-01T11:55:00Z">
        <w:r w:rsidRPr="000922E3">
          <w:rPr>
            <w:rFonts w:asciiTheme="minorHAnsi" w:hAnsiTheme="minorHAnsi" w:cstheme="minorHAnsi"/>
            <w:sz w:val="20"/>
            <w:szCs w:val="20"/>
          </w:rPr>
          <w:t xml:space="preserve">Odszkodowanie za ewentualnie powstałe szkody w wyniku realizowanych robót pokrywa </w:t>
        </w:r>
        <w:r w:rsidRPr="000922E3">
          <w:rPr>
            <w:rFonts w:asciiTheme="minorHAnsi" w:hAnsiTheme="minorHAnsi" w:cstheme="minorHAnsi"/>
            <w:i/>
            <w:sz w:val="20"/>
            <w:szCs w:val="20"/>
          </w:rPr>
          <w:t>Wykonawca działający w imieniu i na rzecz*/</w:t>
        </w:r>
        <w:r w:rsidRPr="000922E3">
          <w:rPr>
            <w:rFonts w:asciiTheme="minorHAnsi" w:hAnsiTheme="minorHAnsi" w:cstheme="minorHAnsi"/>
            <w:sz w:val="20"/>
            <w:szCs w:val="20"/>
          </w:rPr>
          <w:t xml:space="preserve"> ENEA Operator sp. z o.o. na podstawie protokołów oszacowania szkód sporządzonych komisyjnie przy udziale wykonawcy robót, inspektora nadzoru i osoby bezpośrednio poszkodowanej. Jednocześnie wykonawca robót zobowiązany jest do przywrócenia terenu do stanu pierwotnego.</w:t>
        </w:r>
      </w:ins>
    </w:p>
    <w:p w14:paraId="13D4CE43" w14:textId="77777777" w:rsidR="00CE1271" w:rsidRPr="000922E3" w:rsidRDefault="00CE1271" w:rsidP="00CE1271">
      <w:pPr>
        <w:rPr>
          <w:ins w:id="1321" w:author="Hein Monika" w:date="2025-08-01T11:55:00Z"/>
          <w:rFonts w:asciiTheme="minorHAnsi" w:hAnsiTheme="minorHAnsi" w:cstheme="minorHAnsi"/>
          <w:sz w:val="20"/>
          <w:szCs w:val="20"/>
        </w:rPr>
      </w:pPr>
      <w:ins w:id="1322" w:author="Hein Monika" w:date="2025-08-01T11:55:00Z">
        <w:r w:rsidRPr="000922E3">
          <w:rPr>
            <w:rFonts w:asciiTheme="minorHAnsi" w:hAnsiTheme="minorHAnsi" w:cstheme="minorHAnsi"/>
            <w:sz w:val="20"/>
            <w:szCs w:val="20"/>
          </w:rPr>
          <w:t>Świadomy(a) odpowiedzialności karnej za prawdziwość wskazanych wyżej danych na zasadzie art. 233 Kodeksu karnego, potwierdzam ich prawdziwość przez złożenie własnoręcznego podpisu na niniejszym oświadczeniu.</w:t>
        </w:r>
      </w:ins>
    </w:p>
    <w:p w14:paraId="65F9AA5E" w14:textId="77777777" w:rsidR="00CE1271" w:rsidRPr="000922E3" w:rsidRDefault="00CE1271" w:rsidP="00CE1271">
      <w:pPr>
        <w:rPr>
          <w:ins w:id="1323" w:author="Hein Monika" w:date="2025-08-01T11:55:00Z"/>
          <w:rFonts w:asciiTheme="minorHAnsi" w:hAnsiTheme="minorHAnsi" w:cstheme="minorHAnsi"/>
          <w:b/>
          <w:bCs/>
          <w:sz w:val="20"/>
          <w:szCs w:val="20"/>
        </w:rPr>
      </w:pPr>
    </w:p>
    <w:p w14:paraId="3609C3AC" w14:textId="77777777" w:rsidR="00CE1271" w:rsidRPr="000922E3" w:rsidRDefault="00CE1271" w:rsidP="00CE1271">
      <w:pPr>
        <w:rPr>
          <w:ins w:id="1324" w:author="Hein Monika" w:date="2025-08-01T11:55:00Z"/>
          <w:rFonts w:asciiTheme="minorHAnsi" w:hAnsiTheme="minorHAnsi" w:cstheme="minorHAnsi"/>
          <w:sz w:val="20"/>
          <w:szCs w:val="20"/>
        </w:rPr>
      </w:pPr>
      <w:ins w:id="1325" w:author="Hein Monika" w:date="2025-08-01T11:55:00Z">
        <w:r w:rsidRPr="000922E3">
          <w:rPr>
            <w:rFonts w:asciiTheme="minorHAnsi" w:hAnsiTheme="minorHAnsi" w:cstheme="minorHAnsi"/>
            <w:b/>
            <w:sz w:val="20"/>
            <w:szCs w:val="20"/>
            <w:lang w:eastAsia="x-none"/>
          </w:rPr>
          <w:t>Tel. właściciel/współwłaściciel/użytkownik/współużytkownik wieczysty ……………………………………………….</w:t>
        </w:r>
      </w:ins>
    </w:p>
    <w:p w14:paraId="2FA46A10" w14:textId="77777777" w:rsidR="00CE1271" w:rsidRPr="000922E3" w:rsidRDefault="00CE1271" w:rsidP="00CE1271">
      <w:pPr>
        <w:rPr>
          <w:ins w:id="1326" w:author="Hein Monika" w:date="2025-08-01T11:55:00Z"/>
          <w:rFonts w:asciiTheme="minorHAnsi" w:hAnsiTheme="minorHAnsi" w:cstheme="minorHAnsi"/>
          <w:sz w:val="20"/>
          <w:szCs w:val="20"/>
        </w:rPr>
      </w:pPr>
    </w:p>
    <w:p w14:paraId="5185B3B7" w14:textId="77777777" w:rsidR="00CE1271" w:rsidRPr="000922E3" w:rsidRDefault="00CE1271" w:rsidP="00CE1271">
      <w:pPr>
        <w:rPr>
          <w:ins w:id="1327" w:author="Hein Monika" w:date="2025-08-01T11:55:00Z"/>
          <w:rFonts w:asciiTheme="minorHAnsi" w:hAnsiTheme="minorHAnsi" w:cstheme="minorHAnsi"/>
          <w:sz w:val="20"/>
          <w:szCs w:val="20"/>
        </w:rPr>
      </w:pPr>
      <w:ins w:id="1328" w:author="Hein Monika" w:date="2025-08-01T11:55:00Z">
        <w:r w:rsidRPr="000922E3">
          <w:rPr>
            <w:rFonts w:asciiTheme="minorHAnsi" w:hAnsiTheme="minorHAnsi" w:cstheme="minorHAnsi"/>
            <w:sz w:val="20"/>
            <w:szCs w:val="20"/>
          </w:rPr>
          <w:t xml:space="preserve">  ………………, dnia ........................ r.                                                                      ............................................</w:t>
        </w:r>
      </w:ins>
    </w:p>
    <w:p w14:paraId="114C4D66" w14:textId="77777777" w:rsidR="00CE1271" w:rsidRPr="000922E3" w:rsidRDefault="00CE1271" w:rsidP="00CE1271">
      <w:pPr>
        <w:rPr>
          <w:ins w:id="1329" w:author="Hein Monika" w:date="2025-08-01T11:55:00Z"/>
          <w:rFonts w:asciiTheme="minorHAnsi" w:hAnsiTheme="minorHAnsi" w:cstheme="minorHAnsi"/>
          <w:sz w:val="20"/>
          <w:szCs w:val="20"/>
        </w:rPr>
      </w:pPr>
      <w:ins w:id="1330" w:author="Hein Monika" w:date="2025-08-01T11:55:00Z">
        <w:r w:rsidRPr="000922E3">
          <w:rPr>
            <w:rFonts w:asciiTheme="minorHAnsi" w:hAnsiTheme="minorHAnsi" w:cstheme="minorHAnsi"/>
            <w:sz w:val="20"/>
            <w:szCs w:val="20"/>
          </w:rPr>
          <w:t xml:space="preserve">   (miejscowość, data)                                                                                                             (podpis)</w:t>
        </w:r>
      </w:ins>
    </w:p>
    <w:p w14:paraId="3741F455" w14:textId="77777777" w:rsidR="00CE1271" w:rsidRPr="000922E3" w:rsidRDefault="00CE1271" w:rsidP="00CE1271">
      <w:pPr>
        <w:rPr>
          <w:ins w:id="1331" w:author="Hein Monika" w:date="2025-08-01T11:55:00Z"/>
          <w:rFonts w:asciiTheme="minorHAnsi" w:hAnsiTheme="minorHAnsi" w:cstheme="minorHAnsi"/>
          <w:sz w:val="20"/>
          <w:szCs w:val="20"/>
        </w:rPr>
      </w:pPr>
    </w:p>
    <w:p w14:paraId="78473625" w14:textId="77777777" w:rsidR="00CE1271" w:rsidRPr="000922E3" w:rsidRDefault="00CE1271" w:rsidP="00CE1271">
      <w:pPr>
        <w:rPr>
          <w:ins w:id="1332" w:author="Hein Monika" w:date="2025-08-01T11:55:00Z"/>
          <w:rFonts w:asciiTheme="minorHAnsi" w:hAnsiTheme="minorHAnsi" w:cstheme="minorHAnsi"/>
          <w:sz w:val="20"/>
          <w:szCs w:val="20"/>
        </w:rPr>
      </w:pPr>
    </w:p>
    <w:p w14:paraId="5EF51E67" w14:textId="77777777" w:rsidR="00CE1271" w:rsidRPr="000922E3" w:rsidRDefault="00CE1271" w:rsidP="00CE1271">
      <w:pPr>
        <w:tabs>
          <w:tab w:val="right" w:pos="284"/>
        </w:tabs>
        <w:rPr>
          <w:ins w:id="1333" w:author="Hein Monika" w:date="2025-08-01T11:55:00Z"/>
          <w:rFonts w:asciiTheme="minorHAnsi" w:hAnsiTheme="minorHAnsi" w:cstheme="minorHAnsi"/>
          <w:b/>
          <w:sz w:val="20"/>
          <w:szCs w:val="20"/>
          <w:lang w:val="x-none" w:eastAsia="x-none"/>
        </w:rPr>
      </w:pPr>
      <w:ins w:id="1334" w:author="Hein Monika" w:date="2025-08-01T11:55:00Z">
        <w:r w:rsidRPr="000922E3">
          <w:rPr>
            <w:rFonts w:asciiTheme="minorHAnsi" w:hAnsiTheme="minorHAnsi" w:cstheme="minorHAnsi"/>
            <w:b/>
            <w:sz w:val="20"/>
            <w:szCs w:val="20"/>
            <w:lang w:val="x-none" w:eastAsia="x-none"/>
          </w:rPr>
          <w:t>Załącznikiem do niniejszego oświadczenia powinna być mapa sytuacyjno-wysokościowa</w:t>
        </w:r>
        <w:r w:rsidRPr="000922E3">
          <w:rPr>
            <w:rFonts w:asciiTheme="minorHAnsi" w:hAnsiTheme="minorHAnsi" w:cstheme="minorHAnsi"/>
            <w:b/>
            <w:sz w:val="20"/>
            <w:szCs w:val="20"/>
            <w:lang w:eastAsia="x-none"/>
          </w:rPr>
          <w:t xml:space="preserve">, na odwrocie oświadczenia, </w:t>
        </w:r>
        <w:r w:rsidRPr="000922E3">
          <w:rPr>
            <w:rFonts w:asciiTheme="minorHAnsi" w:hAnsiTheme="minorHAnsi" w:cstheme="minorHAnsi"/>
            <w:b/>
            <w:sz w:val="20"/>
            <w:szCs w:val="20"/>
            <w:lang w:val="x-none" w:eastAsia="x-none"/>
          </w:rPr>
          <w:t xml:space="preserve"> z oznaczonym przebiegiem projektowanej infrastruktury elektroenergetycznej, podpisana przez właściciela nieruchomości.</w:t>
        </w:r>
      </w:ins>
    </w:p>
    <w:p w14:paraId="7C9C4415" w14:textId="77777777" w:rsidR="00CE1271" w:rsidRDefault="00CE1271" w:rsidP="00CE1271">
      <w:pPr>
        <w:rPr>
          <w:ins w:id="1335" w:author="Hein Monika" w:date="2025-08-01T11:55:00Z"/>
          <w:rFonts w:asciiTheme="minorHAnsi" w:eastAsia="Calibri" w:hAnsiTheme="minorHAnsi" w:cstheme="minorHAnsi"/>
          <w:b/>
          <w:bCs/>
          <w:sz w:val="20"/>
          <w:szCs w:val="20"/>
          <w:lang w:eastAsia="en-US"/>
        </w:rPr>
      </w:pPr>
    </w:p>
    <w:p w14:paraId="11ECE4B3" w14:textId="77777777" w:rsidR="00CE1271" w:rsidRDefault="00CE1271" w:rsidP="00CE1271">
      <w:pPr>
        <w:rPr>
          <w:ins w:id="1336" w:author="Hein Monika" w:date="2025-08-01T11:55:00Z"/>
          <w:rFonts w:asciiTheme="minorHAnsi" w:eastAsia="Calibri" w:hAnsiTheme="minorHAnsi" w:cstheme="minorHAnsi"/>
          <w:b/>
          <w:bCs/>
          <w:sz w:val="20"/>
          <w:szCs w:val="20"/>
          <w:lang w:eastAsia="en-US"/>
        </w:rPr>
      </w:pPr>
    </w:p>
    <w:p w14:paraId="480E5F4C" w14:textId="77777777" w:rsidR="00CE1271" w:rsidRDefault="00CE1271" w:rsidP="00CE1271">
      <w:pPr>
        <w:rPr>
          <w:ins w:id="1337" w:author="Hein Monika" w:date="2025-08-01T11:55:00Z"/>
          <w:rFonts w:asciiTheme="minorHAnsi" w:eastAsia="Calibri" w:hAnsiTheme="minorHAnsi" w:cstheme="minorHAnsi"/>
          <w:b/>
          <w:bCs/>
          <w:sz w:val="20"/>
          <w:szCs w:val="20"/>
          <w:lang w:eastAsia="en-US"/>
        </w:rPr>
      </w:pPr>
    </w:p>
    <w:p w14:paraId="6A6AD042" w14:textId="77777777" w:rsidR="00CE1271" w:rsidRDefault="00CE1271" w:rsidP="00CE1271">
      <w:pPr>
        <w:rPr>
          <w:ins w:id="1338" w:author="Hein Monika" w:date="2025-08-01T11:55:00Z"/>
          <w:rFonts w:asciiTheme="minorHAnsi" w:eastAsia="Calibri" w:hAnsiTheme="minorHAnsi" w:cstheme="minorHAnsi"/>
          <w:b/>
          <w:bCs/>
          <w:sz w:val="20"/>
          <w:szCs w:val="20"/>
          <w:lang w:eastAsia="en-US"/>
        </w:rPr>
      </w:pPr>
    </w:p>
    <w:p w14:paraId="1EC4522A" w14:textId="77777777" w:rsidR="00CE1271" w:rsidRDefault="00CE1271" w:rsidP="00CE1271">
      <w:pPr>
        <w:rPr>
          <w:ins w:id="1339" w:author="Hein Monika" w:date="2025-08-01T11:55:00Z"/>
          <w:rFonts w:asciiTheme="minorHAnsi" w:hAnsiTheme="minorHAnsi"/>
          <w:b/>
          <w:bCs/>
          <w:sz w:val="20"/>
          <w:szCs w:val="20"/>
        </w:rPr>
      </w:pPr>
      <w:ins w:id="1340" w:author="Hein Monika" w:date="2025-08-01T11:55:00Z">
        <w:r w:rsidRPr="000922E3">
          <w:rPr>
            <w:rFonts w:asciiTheme="minorHAnsi" w:eastAsia="Calibri" w:hAnsiTheme="minorHAnsi" w:cstheme="minorHAnsi"/>
            <w:b/>
            <w:bCs/>
            <w:sz w:val="20"/>
            <w:szCs w:val="20"/>
            <w:lang w:eastAsia="en-US"/>
          </w:rPr>
          <w:t xml:space="preserve">Załącznik nr </w:t>
        </w:r>
        <w:r>
          <w:rPr>
            <w:rFonts w:asciiTheme="minorHAnsi" w:eastAsia="Calibri" w:hAnsiTheme="minorHAnsi" w:cstheme="minorHAnsi"/>
            <w:b/>
            <w:bCs/>
            <w:sz w:val="20"/>
            <w:szCs w:val="20"/>
            <w:lang w:eastAsia="en-US"/>
          </w:rPr>
          <w:t>9 c)</w:t>
        </w:r>
        <w:r w:rsidRPr="000922E3">
          <w:rPr>
            <w:rFonts w:asciiTheme="minorHAnsi" w:eastAsia="Calibri" w:hAnsiTheme="minorHAnsi" w:cstheme="minorHAnsi"/>
            <w:b/>
            <w:bCs/>
            <w:sz w:val="20"/>
            <w:szCs w:val="20"/>
            <w:lang w:eastAsia="en-US"/>
          </w:rPr>
          <w:t xml:space="preserve"> - </w:t>
        </w:r>
        <w:r w:rsidRPr="000922E3">
          <w:rPr>
            <w:rFonts w:asciiTheme="minorHAnsi" w:hAnsiTheme="minorHAnsi"/>
            <w:b/>
            <w:bCs/>
            <w:sz w:val="20"/>
            <w:szCs w:val="20"/>
          </w:rPr>
          <w:t>Wzór oświadczenia o prawie do dysponowania nieruchomością;</w:t>
        </w:r>
      </w:ins>
    </w:p>
    <w:p w14:paraId="6C90D518" w14:textId="77777777" w:rsidR="00CE1271" w:rsidRPr="000922E3" w:rsidRDefault="00CE1271" w:rsidP="00CE1271">
      <w:pPr>
        <w:tabs>
          <w:tab w:val="right" w:pos="851"/>
          <w:tab w:val="center" w:pos="4536"/>
          <w:tab w:val="right" w:pos="9072"/>
        </w:tabs>
        <w:spacing w:before="240"/>
        <w:jc w:val="right"/>
        <w:rPr>
          <w:ins w:id="1341" w:author="Hein Monika" w:date="2025-08-01T11:55:00Z"/>
          <w:rFonts w:asciiTheme="minorHAnsi" w:hAnsiTheme="minorHAnsi" w:cstheme="minorHAnsi"/>
          <w:b/>
          <w:sz w:val="20"/>
          <w:szCs w:val="20"/>
          <w:lang w:eastAsia="x-none"/>
        </w:rPr>
      </w:pPr>
      <w:ins w:id="1342" w:author="Hein Monika" w:date="2025-08-01T11:55:00Z">
        <w:r w:rsidRPr="000922E3">
          <w:rPr>
            <w:rFonts w:asciiTheme="minorHAnsi" w:hAnsiTheme="minorHAnsi" w:cstheme="minorHAnsi"/>
            <w:b/>
            <w:sz w:val="22"/>
            <w:szCs w:val="22"/>
            <w:lang w:eastAsia="x-none"/>
          </w:rPr>
          <w:t>RPUZ/B/</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/202</w:t>
        </w:r>
        <w:r>
          <w:rPr>
            <w:rFonts w:asciiTheme="minorHAnsi" w:hAnsiTheme="minorHAnsi" w:cstheme="minorHAnsi"/>
            <w:b/>
            <w:sz w:val="22"/>
            <w:szCs w:val="22"/>
            <w:lang w:eastAsia="x-none"/>
          </w:rPr>
          <w:t>5</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w:t>
        </w:r>
        <w:r>
          <w:rPr>
            <w:rFonts w:asciiTheme="minorHAnsi" w:hAnsiTheme="minorHAnsi" w:cstheme="minorHAnsi"/>
            <w:b/>
            <w:sz w:val="22"/>
            <w:szCs w:val="22"/>
            <w:lang w:eastAsia="x-none"/>
          </w:rPr>
          <w:t>…..</w:t>
        </w:r>
        <w:r w:rsidRPr="000922E3">
          <w:rPr>
            <w:rFonts w:asciiTheme="minorHAnsi" w:hAnsiTheme="minorHAnsi" w:cstheme="minorHAnsi"/>
            <w:b/>
            <w:sz w:val="22"/>
            <w:szCs w:val="22"/>
            <w:lang w:eastAsia="x-none"/>
          </w:rPr>
          <w:t xml:space="preserve">      </w:t>
        </w:r>
      </w:ins>
    </w:p>
    <w:p w14:paraId="0B4BF0A2" w14:textId="77777777" w:rsidR="00CE1271" w:rsidRPr="000922E3" w:rsidRDefault="00CE1271" w:rsidP="00CE1271">
      <w:pPr>
        <w:tabs>
          <w:tab w:val="right" w:pos="851"/>
          <w:tab w:val="center" w:pos="4536"/>
          <w:tab w:val="right" w:pos="9072"/>
        </w:tabs>
        <w:spacing w:before="240"/>
        <w:ind w:firstLine="11"/>
        <w:jc w:val="right"/>
        <w:rPr>
          <w:ins w:id="1343" w:author="Hein Monika" w:date="2025-08-01T11:55:00Z"/>
          <w:rFonts w:asciiTheme="minorHAnsi" w:hAnsiTheme="minorHAnsi" w:cstheme="minorHAnsi"/>
          <w:sz w:val="20"/>
          <w:szCs w:val="20"/>
          <w:lang w:eastAsia="x-none"/>
        </w:rPr>
      </w:pPr>
      <w:ins w:id="1344" w:author="Hein Monika" w:date="2025-08-01T11:55:00Z">
        <w:r w:rsidRPr="000922E3">
          <w:rPr>
            <w:rFonts w:asciiTheme="minorHAnsi" w:hAnsiTheme="minorHAnsi" w:cstheme="minorHAnsi"/>
            <w:b/>
            <w:sz w:val="20"/>
            <w:szCs w:val="20"/>
            <w:lang w:eastAsia="x-none"/>
          </w:rPr>
          <w:t xml:space="preserve"> </w:t>
        </w:r>
        <w:r w:rsidRPr="000922E3">
          <w:rPr>
            <w:rFonts w:asciiTheme="minorHAnsi" w:hAnsiTheme="minorHAnsi" w:cstheme="minorHAnsi"/>
            <w:sz w:val="20"/>
            <w:szCs w:val="20"/>
            <w:lang w:val="x-none" w:eastAsia="x-none"/>
          </w:rPr>
          <w:t>………, dnia …………….</w:t>
        </w:r>
      </w:ins>
    </w:p>
    <w:p w14:paraId="7B5B3484" w14:textId="77777777" w:rsidR="00CE1271" w:rsidRPr="000922E3" w:rsidRDefault="00CE1271" w:rsidP="00CE1271">
      <w:pPr>
        <w:tabs>
          <w:tab w:val="right" w:pos="851"/>
          <w:tab w:val="center" w:pos="4536"/>
          <w:tab w:val="right" w:pos="9072"/>
        </w:tabs>
        <w:spacing w:before="240"/>
        <w:ind w:firstLine="11"/>
        <w:rPr>
          <w:ins w:id="1345" w:author="Hein Monika" w:date="2025-08-01T11:55:00Z"/>
          <w:rFonts w:asciiTheme="minorHAnsi" w:hAnsiTheme="minorHAnsi" w:cstheme="minorHAnsi"/>
          <w:b/>
          <w:sz w:val="20"/>
          <w:szCs w:val="20"/>
          <w:lang w:eastAsia="x-none"/>
        </w:rPr>
      </w:pPr>
    </w:p>
    <w:p w14:paraId="74FA9899" w14:textId="77777777" w:rsidR="00CE1271" w:rsidRPr="000922E3" w:rsidRDefault="00CE1271" w:rsidP="00CE1271">
      <w:pPr>
        <w:jc w:val="center"/>
        <w:rPr>
          <w:ins w:id="1346" w:author="Hein Monika" w:date="2025-08-01T11:55:00Z"/>
          <w:rFonts w:asciiTheme="minorHAnsi" w:hAnsiTheme="minorHAnsi" w:cstheme="minorHAnsi"/>
          <w:b/>
          <w:sz w:val="20"/>
          <w:szCs w:val="20"/>
          <w:u w:val="single"/>
        </w:rPr>
      </w:pPr>
      <w:ins w:id="1347" w:author="Hein Monika" w:date="2025-08-01T11:55:00Z">
        <w:r w:rsidRPr="000922E3">
          <w:rPr>
            <w:rFonts w:asciiTheme="minorHAnsi" w:hAnsiTheme="minorHAnsi" w:cstheme="minorHAnsi"/>
            <w:b/>
            <w:sz w:val="20"/>
            <w:szCs w:val="20"/>
            <w:u w:val="single"/>
          </w:rPr>
          <w:t>OŚWIADCZENIE</w:t>
        </w:r>
      </w:ins>
    </w:p>
    <w:p w14:paraId="4CBD0E1B" w14:textId="77777777" w:rsidR="00CE1271" w:rsidRPr="000922E3" w:rsidRDefault="00CE1271" w:rsidP="00CE1271">
      <w:pPr>
        <w:rPr>
          <w:ins w:id="1348" w:author="Hein Monika" w:date="2025-08-01T11:55:00Z"/>
          <w:rFonts w:asciiTheme="minorHAnsi" w:hAnsiTheme="minorHAnsi" w:cstheme="minorHAnsi"/>
          <w:sz w:val="20"/>
          <w:szCs w:val="20"/>
        </w:rPr>
      </w:pPr>
      <w:ins w:id="1349" w:author="Hein Monika" w:date="2025-08-01T11:55:00Z">
        <w:r w:rsidRPr="000922E3">
          <w:rPr>
            <w:rFonts w:asciiTheme="minorHAnsi" w:hAnsiTheme="minorHAnsi" w:cstheme="minorHAnsi"/>
            <w:sz w:val="20"/>
            <w:szCs w:val="20"/>
          </w:rPr>
          <w:t>Ja niżej podpisany(a)..................................................................................................................................................</w:t>
        </w:r>
      </w:ins>
    </w:p>
    <w:p w14:paraId="0BD30AA3" w14:textId="77777777" w:rsidR="00CE1271" w:rsidRPr="000922E3" w:rsidRDefault="00CE1271" w:rsidP="00CE1271">
      <w:pPr>
        <w:rPr>
          <w:ins w:id="1350" w:author="Hein Monika" w:date="2025-08-01T11:55:00Z"/>
          <w:rFonts w:asciiTheme="minorHAnsi" w:hAnsiTheme="minorHAnsi" w:cstheme="minorHAnsi"/>
          <w:sz w:val="20"/>
          <w:szCs w:val="20"/>
        </w:rPr>
      </w:pPr>
      <w:ins w:id="1351" w:author="Hein Monika" w:date="2025-08-01T11:55:00Z">
        <w:r w:rsidRPr="000922E3">
          <w:rPr>
            <w:rFonts w:asciiTheme="minorHAnsi" w:hAnsiTheme="minorHAnsi" w:cstheme="minorHAnsi"/>
            <w:sz w:val="20"/>
            <w:szCs w:val="20"/>
          </w:rPr>
          <w:t xml:space="preserve">                       (imię i nazwisko/ firma)</w:t>
        </w:r>
      </w:ins>
    </w:p>
    <w:p w14:paraId="3A4BC71D" w14:textId="77777777" w:rsidR="00CE1271" w:rsidRPr="000922E3" w:rsidRDefault="00CE1271" w:rsidP="00CE1271">
      <w:pPr>
        <w:rPr>
          <w:ins w:id="1352" w:author="Hein Monika" w:date="2025-08-01T11:55:00Z"/>
          <w:rFonts w:asciiTheme="minorHAnsi" w:hAnsiTheme="minorHAnsi" w:cstheme="minorHAnsi"/>
          <w:b/>
          <w:sz w:val="20"/>
          <w:szCs w:val="20"/>
        </w:rPr>
      </w:pPr>
      <w:ins w:id="1353" w:author="Hein Monika" w:date="2025-08-01T11:55:00Z">
        <w:r w:rsidRPr="000922E3">
          <w:rPr>
            <w:rFonts w:asciiTheme="minorHAnsi" w:hAnsiTheme="minorHAnsi" w:cstheme="minorHAnsi"/>
            <w:sz w:val="20"/>
            <w:szCs w:val="20"/>
          </w:rPr>
          <w:t>legitymujący(a) się nr PESEL/REGON.........................................................................................................................</w:t>
        </w:r>
      </w:ins>
    </w:p>
    <w:p w14:paraId="08226A59" w14:textId="77777777" w:rsidR="00CE1271" w:rsidRPr="000922E3" w:rsidRDefault="00CE1271" w:rsidP="00CE1271">
      <w:pPr>
        <w:rPr>
          <w:ins w:id="1354" w:author="Hein Monika" w:date="2025-08-01T11:55:00Z"/>
          <w:rFonts w:asciiTheme="minorHAnsi" w:hAnsiTheme="minorHAnsi" w:cstheme="minorHAnsi"/>
          <w:b/>
          <w:sz w:val="20"/>
          <w:szCs w:val="20"/>
        </w:rPr>
      </w:pPr>
      <w:ins w:id="1355" w:author="Hein Monika" w:date="2025-08-01T11:55:00Z">
        <w:r w:rsidRPr="000922E3">
          <w:rPr>
            <w:rFonts w:asciiTheme="minorHAnsi" w:hAnsiTheme="minorHAnsi" w:cstheme="minorHAnsi"/>
            <w:sz w:val="20"/>
            <w:szCs w:val="20"/>
          </w:rPr>
          <w:t>zamieszkały(a) w /siedziba firmy ……........................................................................................................................</w:t>
        </w:r>
      </w:ins>
    </w:p>
    <w:p w14:paraId="2B567E66" w14:textId="77777777" w:rsidR="00CE1271" w:rsidRPr="000922E3" w:rsidRDefault="00CE1271" w:rsidP="00CE1271">
      <w:pPr>
        <w:rPr>
          <w:ins w:id="1356" w:author="Hein Monika" w:date="2025-08-01T11:55:00Z"/>
          <w:rFonts w:asciiTheme="minorHAnsi" w:hAnsiTheme="minorHAnsi" w:cstheme="minorHAnsi"/>
          <w:sz w:val="20"/>
          <w:szCs w:val="20"/>
        </w:rPr>
      </w:pPr>
      <w:ins w:id="1357" w:author="Hein Monika" w:date="2025-08-01T11:55:00Z">
        <w:r w:rsidRPr="000922E3">
          <w:rPr>
            <w:rFonts w:asciiTheme="minorHAnsi" w:hAnsiTheme="minorHAnsi" w:cstheme="minorHAnsi"/>
            <w:sz w:val="20"/>
            <w:szCs w:val="20"/>
          </w:rPr>
          <w:t xml:space="preserve">                       (dokładny adres)</w:t>
        </w:r>
      </w:ins>
    </w:p>
    <w:p w14:paraId="303BCD06" w14:textId="77777777" w:rsidR="00CE1271" w:rsidRPr="000922E3" w:rsidRDefault="00CE1271" w:rsidP="00CE1271">
      <w:pPr>
        <w:rPr>
          <w:ins w:id="1358" w:author="Hein Monika" w:date="2025-08-01T11:55:00Z"/>
          <w:rFonts w:asciiTheme="minorHAnsi" w:hAnsiTheme="minorHAnsi" w:cstheme="minorHAnsi"/>
          <w:sz w:val="20"/>
          <w:szCs w:val="20"/>
        </w:rPr>
      </w:pPr>
      <w:ins w:id="1359" w:author="Hein Monika" w:date="2025-08-01T11:55:00Z">
        <w:r w:rsidRPr="000922E3">
          <w:rPr>
            <w:rFonts w:asciiTheme="minorHAnsi" w:hAnsiTheme="minorHAnsi" w:cstheme="minorHAnsi"/>
            <w:sz w:val="20"/>
            <w:szCs w:val="20"/>
          </w:rPr>
          <w:t>w związku z inwestycją/remontem planowaną(</w:t>
        </w:r>
        <w:proofErr w:type="spellStart"/>
        <w:r w:rsidRPr="000922E3">
          <w:rPr>
            <w:rFonts w:asciiTheme="minorHAnsi" w:hAnsiTheme="minorHAnsi" w:cstheme="minorHAnsi"/>
            <w:sz w:val="20"/>
            <w:szCs w:val="20"/>
          </w:rPr>
          <w:t>ym</w:t>
        </w:r>
        <w:proofErr w:type="spellEnd"/>
        <w:r w:rsidRPr="000922E3">
          <w:rPr>
            <w:rFonts w:asciiTheme="minorHAnsi" w:hAnsiTheme="minorHAnsi" w:cstheme="minorHAnsi"/>
            <w:sz w:val="20"/>
            <w:szCs w:val="20"/>
          </w:rPr>
          <w:t xml:space="preserve">) przez Inwestora – ENEA Operator sp. z o.o. z siedzibą </w:t>
        </w:r>
        <w:r w:rsidRPr="000922E3">
          <w:rPr>
            <w:rFonts w:asciiTheme="minorHAnsi" w:hAnsiTheme="minorHAnsi" w:cstheme="minorHAnsi"/>
            <w:sz w:val="20"/>
            <w:szCs w:val="20"/>
          </w:rPr>
          <w:br/>
          <w:t>w Poznaniu przy ul. Strzeszyńska 58, Oddział Dystrybucji w ……………………... polegającą na budowie/ przebudowie/ remoncie* obiektu elektroenergetycznego pod nazwą: ……………………………………………………………</w:t>
        </w:r>
      </w:ins>
    </w:p>
    <w:p w14:paraId="01351AFA" w14:textId="77777777" w:rsidR="00CE1271" w:rsidRPr="000922E3" w:rsidRDefault="00CE1271" w:rsidP="00CE1271">
      <w:pPr>
        <w:rPr>
          <w:ins w:id="1360" w:author="Hein Monika" w:date="2025-08-01T11:55:00Z"/>
          <w:rFonts w:asciiTheme="minorHAnsi" w:hAnsiTheme="minorHAnsi" w:cstheme="minorHAnsi"/>
          <w:sz w:val="20"/>
          <w:szCs w:val="20"/>
        </w:rPr>
      </w:pPr>
      <w:ins w:id="1361" w:author="Hein Monika" w:date="2025-08-01T11:55:00Z">
        <w:r w:rsidRPr="000922E3">
          <w:rPr>
            <w:rFonts w:asciiTheme="minorHAnsi" w:hAnsiTheme="minorHAnsi" w:cstheme="minorHAns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sidRPr="000922E3">
          <w:rPr>
            <w:rFonts w:asciiTheme="minorHAnsi" w:hAnsiTheme="minorHAnsi" w:cstheme="minorHAnsi"/>
            <w:sz w:val="20"/>
            <w:szCs w:val="20"/>
          </w:rPr>
          <w:br/>
          <w:t>w KW nr ...................................................... prowadzonej przez Sąd Rejonowy w ................................................</w:t>
        </w:r>
      </w:ins>
    </w:p>
    <w:p w14:paraId="6D589A58" w14:textId="77777777" w:rsidR="00CE1271" w:rsidRPr="000922E3" w:rsidRDefault="00CE1271" w:rsidP="00CE1271">
      <w:pPr>
        <w:rPr>
          <w:ins w:id="1362" w:author="Hein Monika" w:date="2025-08-01T11:55:00Z"/>
          <w:rFonts w:asciiTheme="minorHAnsi" w:hAnsiTheme="minorHAnsi" w:cstheme="minorHAnsi"/>
          <w:sz w:val="20"/>
          <w:szCs w:val="20"/>
        </w:rPr>
      </w:pPr>
      <w:ins w:id="1363" w:author="Hein Monika" w:date="2025-08-01T11:55:00Z">
        <w:r w:rsidRPr="000922E3">
          <w:rPr>
            <w:rFonts w:asciiTheme="minorHAnsi" w:hAnsiTheme="minorHAnsi" w:cstheme="minorHAnsi"/>
            <w:sz w:val="20"/>
            <w:szCs w:val="20"/>
          </w:rPr>
          <w:t xml:space="preserve">Jednocześnie oświadczam, że: </w:t>
        </w:r>
      </w:ins>
    </w:p>
    <w:p w14:paraId="7B2624A4" w14:textId="77777777" w:rsidR="00CE1271" w:rsidRPr="000922E3" w:rsidRDefault="00CE1271" w:rsidP="00CE1271">
      <w:pPr>
        <w:numPr>
          <w:ilvl w:val="0"/>
          <w:numId w:val="57"/>
        </w:numPr>
        <w:tabs>
          <w:tab w:val="num" w:pos="284"/>
        </w:tabs>
        <w:spacing w:before="0"/>
        <w:ind w:left="284" w:hanging="284"/>
        <w:rPr>
          <w:ins w:id="1364" w:author="Hein Monika" w:date="2025-08-01T11:55:00Z"/>
          <w:rFonts w:asciiTheme="minorHAnsi" w:hAnsiTheme="minorHAnsi" w:cstheme="minorHAnsi"/>
          <w:sz w:val="20"/>
          <w:szCs w:val="20"/>
        </w:rPr>
      </w:pPr>
      <w:ins w:id="1365" w:author="Hein Monika" w:date="2025-08-01T11:55:00Z">
        <w:r w:rsidRPr="000922E3">
          <w:rPr>
            <w:rFonts w:asciiTheme="minorHAnsi" w:hAnsiTheme="minorHAnsi" w:cstheme="minorHAnsi"/>
            <w:sz w:val="20"/>
            <w:szCs w:val="20"/>
          </w:rPr>
          <w:t>zapoznałem(</w:t>
        </w:r>
        <w:proofErr w:type="spellStart"/>
        <w:r w:rsidRPr="000922E3">
          <w:rPr>
            <w:rFonts w:asciiTheme="minorHAnsi" w:hAnsiTheme="minorHAnsi" w:cstheme="minorHAnsi"/>
            <w:sz w:val="20"/>
            <w:szCs w:val="20"/>
          </w:rPr>
          <w:t>am</w:t>
        </w:r>
        <w:proofErr w:type="spellEnd"/>
        <w:r w:rsidRPr="000922E3">
          <w:rPr>
            <w:rFonts w:asciiTheme="minorHAnsi" w:hAnsiTheme="minorHAnsi" w:cstheme="minorHAnsi"/>
            <w:sz w:val="20"/>
            <w:szCs w:val="20"/>
          </w:rPr>
          <w:t>) się z zakresem ww. inwestycji/remontu i wyrażam zgodę na realizację całego zakresu prac na odcinku przebiegającym przez moją nieruchomość:</w:t>
        </w:r>
      </w:ins>
    </w:p>
    <w:p w14:paraId="0158AAEE" w14:textId="77777777" w:rsidR="00CE1271" w:rsidRPr="000922E3" w:rsidRDefault="00CE1271" w:rsidP="00CE1271">
      <w:pPr>
        <w:ind w:left="360"/>
        <w:jc w:val="center"/>
        <w:rPr>
          <w:ins w:id="1366" w:author="Hein Monika" w:date="2025-08-01T11:55:00Z"/>
          <w:rFonts w:asciiTheme="minorHAnsi" w:hAnsiTheme="minorHAnsi" w:cstheme="minorHAnsi"/>
          <w:sz w:val="20"/>
          <w:szCs w:val="20"/>
        </w:rPr>
      </w:pPr>
      <w:ins w:id="1367" w:author="Hein Monika" w:date="2025-08-01T11:55:00Z">
        <w:r w:rsidRPr="000922E3">
          <w:rPr>
            <w:rFonts w:asciiTheme="minorHAnsi" w:hAnsiTheme="minorHAnsi" w:cstheme="minorHAnsi"/>
            <w:sz w:val="20"/>
            <w:szCs w:val="20"/>
          </w:rPr>
          <w:t>……………………………………………………………………………………………………………………………………………………………………… (rodzaj i zakres prac na nieruchomości – linia napowietrzna, linia kablowa, napięcie znamionowe linii, długość linii itp.)</w:t>
        </w:r>
      </w:ins>
    </w:p>
    <w:p w14:paraId="41A22FF9" w14:textId="77777777" w:rsidR="00CE1271" w:rsidRPr="000922E3" w:rsidRDefault="00CE1271" w:rsidP="00CE1271">
      <w:pPr>
        <w:numPr>
          <w:ilvl w:val="0"/>
          <w:numId w:val="57"/>
        </w:numPr>
        <w:tabs>
          <w:tab w:val="num" w:pos="284"/>
        </w:tabs>
        <w:ind w:left="284" w:hanging="284"/>
        <w:rPr>
          <w:ins w:id="1368" w:author="Hein Monika" w:date="2025-08-01T11:55:00Z"/>
          <w:rFonts w:asciiTheme="minorHAnsi" w:hAnsiTheme="minorHAnsi" w:cstheme="minorHAnsi"/>
          <w:sz w:val="20"/>
          <w:szCs w:val="20"/>
        </w:rPr>
      </w:pPr>
      <w:ins w:id="1369" w:author="Hein Monika" w:date="2025-08-01T11:55:00Z">
        <w:r w:rsidRPr="000922E3">
          <w:rPr>
            <w:rFonts w:asciiTheme="minorHAnsi" w:hAnsiTheme="minorHAnsi" w:cstheme="minorHAnsi"/>
            <w:sz w:val="20"/>
            <w:szCs w:val="20"/>
          </w:rPr>
          <w:t>wyrażam zgodę na wejście na nieruchomość w celu wykonania ww. prac oraz ewentualnych prac demontażowych.</w:t>
        </w:r>
      </w:ins>
    </w:p>
    <w:p w14:paraId="06173030" w14:textId="77777777" w:rsidR="00CE1271" w:rsidRPr="000922E3" w:rsidRDefault="00CE1271" w:rsidP="00CE1271">
      <w:pPr>
        <w:rPr>
          <w:ins w:id="1370" w:author="Hein Monika" w:date="2025-08-01T11:55:00Z"/>
          <w:rFonts w:asciiTheme="minorHAnsi" w:hAnsiTheme="minorHAnsi" w:cstheme="minorHAnsi"/>
          <w:sz w:val="20"/>
          <w:szCs w:val="20"/>
        </w:rPr>
      </w:pPr>
      <w:ins w:id="1371" w:author="Hein Monika" w:date="2025-08-01T11:55:00Z">
        <w:r w:rsidRPr="000922E3">
          <w:rPr>
            <w:rFonts w:asciiTheme="minorHAnsi" w:hAnsiTheme="minorHAnsi" w:cstheme="minorHAnsi"/>
            <w:sz w:val="20"/>
            <w:szCs w:val="20"/>
          </w:rPr>
          <w:t>Odszkodowanie za ewentualnie powstałe szkody w wyniku realizowanych robót pokrywa Wykonawca działający w imieniu i na rzecz*/ ENEA Operator sp. z o.o. na podstawie protokołów oszacowania szkód sporządzonych komisyjnie przy udziale wykonawcy robót, inspektora nadzoru i osoby bezpośrednio poszkodowanej. Jednocześnie wykonawca robót zobowiązany jest do przywrócenia terenu do stanu pierwotnego.</w:t>
        </w:r>
      </w:ins>
    </w:p>
    <w:p w14:paraId="42A06061" w14:textId="77777777" w:rsidR="00CE1271" w:rsidRPr="000922E3" w:rsidRDefault="00CE1271" w:rsidP="00CE1271">
      <w:pPr>
        <w:rPr>
          <w:ins w:id="1372" w:author="Hein Monika" w:date="2025-08-01T11:55:00Z"/>
          <w:rFonts w:asciiTheme="minorHAnsi" w:hAnsiTheme="minorHAnsi" w:cstheme="minorHAnsi"/>
          <w:sz w:val="20"/>
          <w:szCs w:val="20"/>
        </w:rPr>
      </w:pPr>
      <w:ins w:id="1373" w:author="Hein Monika" w:date="2025-08-01T11:55:00Z">
        <w:r w:rsidRPr="000922E3">
          <w:rPr>
            <w:rFonts w:asciiTheme="minorHAnsi" w:hAnsiTheme="minorHAnsi" w:cstheme="minorHAnsi"/>
            <w:sz w:val="20"/>
            <w:szCs w:val="20"/>
          </w:rPr>
          <w:t>Świadomy(a) odpowiedzialności karnej za prawdziwość wskazanych wyżej danych na zasadzie art. 233 Kodeksu karnego, potwierdzam ich prawdziwość przez złożenie własnoręcznego podpisu na niniejszym oświadczeniu.</w:t>
        </w:r>
      </w:ins>
    </w:p>
    <w:p w14:paraId="1D9E32E5" w14:textId="77777777" w:rsidR="00CE1271" w:rsidRPr="000922E3" w:rsidRDefault="00CE1271" w:rsidP="00CE1271">
      <w:pPr>
        <w:rPr>
          <w:ins w:id="1374" w:author="Hein Monika" w:date="2025-08-01T11:55:00Z"/>
          <w:rFonts w:asciiTheme="minorHAnsi" w:hAnsiTheme="minorHAnsi" w:cstheme="minorHAnsi"/>
          <w:b/>
          <w:sz w:val="20"/>
          <w:szCs w:val="20"/>
          <w:lang w:eastAsia="x-none"/>
        </w:rPr>
      </w:pPr>
    </w:p>
    <w:p w14:paraId="591343DF" w14:textId="77777777" w:rsidR="00CE1271" w:rsidRPr="000922E3" w:rsidRDefault="00CE1271" w:rsidP="00CE1271">
      <w:pPr>
        <w:rPr>
          <w:ins w:id="1375" w:author="Hein Monika" w:date="2025-08-01T11:55:00Z"/>
          <w:rFonts w:asciiTheme="minorHAnsi" w:hAnsiTheme="minorHAnsi" w:cstheme="minorHAnsi"/>
          <w:b/>
          <w:sz w:val="20"/>
          <w:szCs w:val="20"/>
          <w:lang w:eastAsia="x-none"/>
        </w:rPr>
      </w:pPr>
      <w:ins w:id="1376" w:author="Hein Monika" w:date="2025-08-01T11:55:00Z">
        <w:r w:rsidRPr="000922E3">
          <w:rPr>
            <w:rFonts w:asciiTheme="minorHAnsi" w:hAnsiTheme="minorHAnsi" w:cstheme="minorHAnsi"/>
            <w:b/>
            <w:sz w:val="20"/>
            <w:szCs w:val="20"/>
            <w:lang w:eastAsia="x-none"/>
          </w:rPr>
          <w:t>Tel. właściciel/współwłaściciel/użytkownik/współużytkownik wieczysty ……………………………………………….</w:t>
        </w:r>
      </w:ins>
    </w:p>
    <w:p w14:paraId="531FA331" w14:textId="77777777" w:rsidR="00CE1271" w:rsidRPr="000922E3" w:rsidRDefault="00CE1271" w:rsidP="00CE1271">
      <w:pPr>
        <w:rPr>
          <w:ins w:id="1377" w:author="Hein Monika" w:date="2025-08-01T11:55:00Z"/>
          <w:rFonts w:asciiTheme="minorHAnsi" w:hAnsiTheme="minorHAnsi" w:cstheme="minorHAnsi"/>
          <w:b/>
          <w:sz w:val="20"/>
          <w:szCs w:val="20"/>
          <w:lang w:eastAsia="x-none"/>
        </w:rPr>
      </w:pPr>
      <w:ins w:id="1378" w:author="Hein Monika" w:date="2025-08-01T11:55:00Z">
        <w:r w:rsidRPr="000922E3">
          <w:rPr>
            <w:rFonts w:asciiTheme="minorHAnsi" w:hAnsiTheme="minorHAnsi" w:cstheme="minorHAnsi"/>
            <w:b/>
            <w:sz w:val="20"/>
            <w:szCs w:val="20"/>
            <w:lang w:eastAsia="x-none"/>
          </w:rPr>
          <w:t xml:space="preserve"> </w:t>
        </w:r>
      </w:ins>
    </w:p>
    <w:p w14:paraId="7FC47F31" w14:textId="77777777" w:rsidR="00CE1271" w:rsidRPr="000922E3" w:rsidRDefault="00CE1271" w:rsidP="00CE1271">
      <w:pPr>
        <w:rPr>
          <w:ins w:id="1379" w:author="Hein Monika" w:date="2025-08-01T11:55:00Z"/>
          <w:rFonts w:asciiTheme="minorHAnsi" w:hAnsiTheme="minorHAnsi" w:cstheme="minorHAnsi"/>
          <w:b/>
          <w:sz w:val="20"/>
          <w:szCs w:val="20"/>
          <w:lang w:eastAsia="x-none"/>
        </w:rPr>
      </w:pPr>
    </w:p>
    <w:p w14:paraId="30506653" w14:textId="77777777" w:rsidR="00CE1271" w:rsidRPr="000922E3" w:rsidRDefault="00CE1271" w:rsidP="00CE1271">
      <w:pPr>
        <w:rPr>
          <w:ins w:id="1380" w:author="Hein Monika" w:date="2025-08-01T11:55:00Z"/>
          <w:rFonts w:asciiTheme="minorHAnsi" w:hAnsiTheme="minorHAnsi" w:cstheme="minorHAnsi"/>
          <w:sz w:val="20"/>
          <w:szCs w:val="20"/>
        </w:rPr>
      </w:pPr>
    </w:p>
    <w:p w14:paraId="17724ACF" w14:textId="77777777" w:rsidR="00CE1271" w:rsidRPr="000922E3" w:rsidRDefault="00CE1271" w:rsidP="00CE1271">
      <w:pPr>
        <w:rPr>
          <w:ins w:id="1381" w:author="Hein Monika" w:date="2025-08-01T11:55:00Z"/>
          <w:rFonts w:asciiTheme="minorHAnsi" w:hAnsiTheme="minorHAnsi" w:cstheme="minorHAnsi"/>
          <w:sz w:val="20"/>
          <w:szCs w:val="20"/>
        </w:rPr>
      </w:pPr>
    </w:p>
    <w:p w14:paraId="16AC93B6" w14:textId="77777777" w:rsidR="00CE1271" w:rsidRPr="000922E3" w:rsidRDefault="00CE1271" w:rsidP="00CE1271">
      <w:pPr>
        <w:rPr>
          <w:ins w:id="1382" w:author="Hein Monika" w:date="2025-08-01T11:55:00Z"/>
          <w:rFonts w:asciiTheme="minorHAnsi" w:hAnsiTheme="minorHAnsi" w:cstheme="minorHAnsi"/>
          <w:sz w:val="20"/>
          <w:szCs w:val="20"/>
        </w:rPr>
      </w:pPr>
      <w:ins w:id="1383" w:author="Hein Monika" w:date="2025-08-01T11:55:00Z">
        <w:r w:rsidRPr="000922E3">
          <w:rPr>
            <w:rFonts w:asciiTheme="minorHAnsi" w:hAnsiTheme="minorHAnsi" w:cstheme="minorHAnsi"/>
            <w:sz w:val="20"/>
            <w:szCs w:val="20"/>
          </w:rPr>
          <w:t xml:space="preserve">  ………………………, dnia ........................ r.                                                                         ............................................</w:t>
        </w:r>
      </w:ins>
    </w:p>
    <w:p w14:paraId="75AB5C8B" w14:textId="77777777" w:rsidR="00CE1271" w:rsidRPr="000922E3" w:rsidRDefault="00CE1271" w:rsidP="00CE1271">
      <w:pPr>
        <w:rPr>
          <w:ins w:id="1384" w:author="Hein Monika" w:date="2025-08-01T11:55:00Z"/>
          <w:rFonts w:asciiTheme="minorHAnsi" w:hAnsiTheme="minorHAnsi" w:cstheme="minorHAnsi"/>
          <w:sz w:val="20"/>
          <w:szCs w:val="20"/>
        </w:rPr>
      </w:pPr>
      <w:ins w:id="1385" w:author="Hein Monika" w:date="2025-08-01T11:55:00Z">
        <w:r w:rsidRPr="000922E3">
          <w:rPr>
            <w:rFonts w:asciiTheme="minorHAnsi" w:hAnsiTheme="minorHAnsi" w:cstheme="minorHAnsi"/>
            <w:sz w:val="20"/>
            <w:szCs w:val="20"/>
          </w:rPr>
          <w:t xml:space="preserve">   (miejscowość, data)                                                                                                                  (podpis)</w:t>
        </w:r>
      </w:ins>
    </w:p>
    <w:p w14:paraId="4A0A3FE0" w14:textId="77777777" w:rsidR="00CE1271" w:rsidRPr="000922E3" w:rsidRDefault="00CE1271" w:rsidP="00CE1271">
      <w:pPr>
        <w:tabs>
          <w:tab w:val="right" w:pos="284"/>
        </w:tabs>
        <w:rPr>
          <w:ins w:id="1386" w:author="Hein Monika" w:date="2025-08-01T11:55:00Z"/>
          <w:rFonts w:asciiTheme="minorHAnsi" w:hAnsiTheme="minorHAnsi" w:cstheme="minorHAnsi"/>
          <w:sz w:val="20"/>
          <w:szCs w:val="20"/>
          <w:lang w:val="x-none" w:eastAsia="x-none"/>
        </w:rPr>
      </w:pPr>
    </w:p>
    <w:p w14:paraId="06414620" w14:textId="77777777" w:rsidR="00CE1271" w:rsidRPr="000922E3" w:rsidRDefault="00CE1271" w:rsidP="00CE1271">
      <w:pPr>
        <w:tabs>
          <w:tab w:val="right" w:pos="284"/>
        </w:tabs>
        <w:rPr>
          <w:ins w:id="1387" w:author="Hein Monika" w:date="2025-08-01T11:55:00Z"/>
          <w:rFonts w:asciiTheme="minorHAnsi" w:hAnsiTheme="minorHAnsi" w:cstheme="minorHAnsi"/>
          <w:sz w:val="20"/>
          <w:szCs w:val="20"/>
          <w:lang w:val="x-none" w:eastAsia="x-none"/>
        </w:rPr>
      </w:pPr>
    </w:p>
    <w:p w14:paraId="112BF39F" w14:textId="77777777" w:rsidR="00CE1271" w:rsidRPr="000922E3" w:rsidRDefault="00CE1271" w:rsidP="00CE1271">
      <w:pPr>
        <w:tabs>
          <w:tab w:val="right" w:pos="284"/>
        </w:tabs>
        <w:rPr>
          <w:ins w:id="1388" w:author="Hein Monika" w:date="2025-08-01T11:55:00Z"/>
          <w:rFonts w:asciiTheme="minorHAnsi" w:hAnsiTheme="minorHAnsi" w:cstheme="minorHAnsi"/>
          <w:b/>
          <w:sz w:val="20"/>
          <w:szCs w:val="20"/>
          <w:lang w:val="x-none" w:eastAsia="x-none"/>
        </w:rPr>
      </w:pPr>
      <w:ins w:id="1389" w:author="Hein Monika" w:date="2025-08-01T11:55:00Z">
        <w:r w:rsidRPr="000922E3">
          <w:rPr>
            <w:rFonts w:asciiTheme="minorHAnsi" w:hAnsiTheme="minorHAnsi" w:cstheme="minorHAnsi"/>
            <w:b/>
            <w:sz w:val="20"/>
            <w:szCs w:val="20"/>
            <w:lang w:val="x-none" w:eastAsia="x-none"/>
          </w:rPr>
          <w:t>Załącznikiem do niniejszego oświadczenia powinna być mapa sytuacyjno-wysokościowa</w:t>
        </w:r>
        <w:r w:rsidRPr="000922E3">
          <w:rPr>
            <w:rFonts w:asciiTheme="minorHAnsi" w:hAnsiTheme="minorHAnsi" w:cstheme="minorHAnsi"/>
            <w:b/>
            <w:sz w:val="20"/>
            <w:szCs w:val="20"/>
            <w:lang w:eastAsia="x-none"/>
          </w:rPr>
          <w:t xml:space="preserve">, na odwrocie oświadczenia, </w:t>
        </w:r>
        <w:r w:rsidRPr="000922E3">
          <w:rPr>
            <w:rFonts w:asciiTheme="minorHAnsi" w:hAnsiTheme="minorHAnsi" w:cstheme="minorHAnsi"/>
            <w:b/>
            <w:sz w:val="20"/>
            <w:szCs w:val="20"/>
            <w:lang w:val="x-none" w:eastAsia="x-none"/>
          </w:rPr>
          <w:t xml:space="preserve"> z oznaczonym przebiegiem projektowanej infrastruktury elektroenergetycznej, podpisana przez właściciela nieruchomości.</w:t>
        </w:r>
      </w:ins>
    </w:p>
    <w:p w14:paraId="5E2DE4DD" w14:textId="77777777" w:rsidR="00CE1271" w:rsidRDefault="00CE1271" w:rsidP="00CE1271">
      <w:pPr>
        <w:spacing w:before="0" w:after="160" w:line="259" w:lineRule="auto"/>
        <w:jc w:val="left"/>
        <w:rPr>
          <w:ins w:id="1390" w:author="Hein Monika" w:date="2025-08-01T11:55:00Z"/>
          <w:rFonts w:asciiTheme="minorHAnsi" w:hAnsiTheme="minorHAnsi"/>
          <w:b/>
          <w:bCs/>
          <w:sz w:val="20"/>
          <w:szCs w:val="20"/>
        </w:rPr>
      </w:pPr>
      <w:ins w:id="1391" w:author="Hein Monika" w:date="2025-08-01T11:55:00Z">
        <w:r>
          <w:rPr>
            <w:rFonts w:asciiTheme="minorHAnsi" w:hAnsiTheme="minorHAnsi"/>
            <w:b/>
            <w:bCs/>
            <w:sz w:val="20"/>
            <w:szCs w:val="20"/>
          </w:rPr>
          <w:br w:type="page"/>
        </w:r>
      </w:ins>
    </w:p>
    <w:p w14:paraId="21B1E4C7" w14:textId="77777777" w:rsidR="00CE1271" w:rsidRPr="000922E3" w:rsidRDefault="00CE1271" w:rsidP="00CE1271">
      <w:pPr>
        <w:tabs>
          <w:tab w:val="right" w:pos="284"/>
        </w:tabs>
        <w:rPr>
          <w:ins w:id="1392" w:author="Hein Monika" w:date="2025-08-01T11:55:00Z"/>
          <w:rFonts w:asciiTheme="minorHAnsi" w:hAnsiTheme="minorHAnsi"/>
          <w:b/>
          <w:bCs/>
          <w:sz w:val="20"/>
          <w:szCs w:val="20"/>
        </w:rPr>
      </w:pPr>
      <w:ins w:id="1393" w:author="Hein Monika" w:date="2025-08-01T11:55:00Z">
        <w:r w:rsidRPr="000922E3">
          <w:rPr>
            <w:rFonts w:asciiTheme="minorHAnsi" w:hAnsiTheme="minorHAnsi" w:cstheme="minorHAnsi"/>
            <w:b/>
            <w:bCs/>
            <w:sz w:val="20"/>
            <w:szCs w:val="20"/>
            <w:lang w:eastAsia="x-none"/>
          </w:rPr>
          <w:lastRenderedPageBreak/>
          <w:t>Załącznik nr 1</w:t>
        </w:r>
        <w:r>
          <w:rPr>
            <w:rFonts w:asciiTheme="minorHAnsi" w:hAnsiTheme="minorHAnsi" w:cstheme="minorHAnsi"/>
            <w:b/>
            <w:bCs/>
            <w:sz w:val="20"/>
            <w:szCs w:val="20"/>
            <w:lang w:eastAsia="x-none"/>
          </w:rPr>
          <w:t>0</w:t>
        </w:r>
        <w:r w:rsidRPr="000922E3">
          <w:rPr>
            <w:rFonts w:asciiTheme="minorHAnsi" w:hAnsiTheme="minorHAnsi" w:cstheme="minorHAnsi"/>
            <w:b/>
            <w:bCs/>
            <w:sz w:val="20"/>
            <w:szCs w:val="20"/>
            <w:lang w:eastAsia="x-none"/>
          </w:rPr>
          <w:t xml:space="preserve"> - </w:t>
        </w:r>
        <w:r w:rsidRPr="000922E3">
          <w:rPr>
            <w:rFonts w:asciiTheme="minorHAnsi" w:hAnsiTheme="minorHAnsi"/>
            <w:b/>
            <w:bCs/>
            <w:sz w:val="20"/>
            <w:szCs w:val="20"/>
          </w:rPr>
          <w:t>Wzór wniosku o dokonanie zmiany Umowy;</w:t>
        </w:r>
      </w:ins>
    </w:p>
    <w:p w14:paraId="40A26EC0" w14:textId="77777777" w:rsidR="00CE1271" w:rsidRDefault="00CE1271" w:rsidP="00CE1271">
      <w:pPr>
        <w:pStyle w:val="Miejsceidata"/>
        <w:spacing w:before="120" w:line="360" w:lineRule="auto"/>
        <w:jc w:val="center"/>
        <w:rPr>
          <w:ins w:id="1394" w:author="Hein Monika" w:date="2025-08-01T11:55:00Z"/>
          <w:rFonts w:asciiTheme="minorHAnsi" w:hAnsiTheme="minorHAnsi"/>
          <w:i/>
          <w:color w:val="00B0F0"/>
          <w:sz w:val="24"/>
          <w:szCs w:val="24"/>
        </w:rPr>
      </w:pPr>
      <w:ins w:id="1395" w:author="Hein Monika" w:date="2025-08-01T11:55:00Z">
        <w:r>
          <w:rPr>
            <w:rFonts w:asciiTheme="minorHAnsi" w:hAnsiTheme="minorHAnsi"/>
            <w:b/>
            <w:color w:val="00B0F0"/>
            <w:sz w:val="24"/>
            <w:szCs w:val="24"/>
          </w:rPr>
          <w:t>WNIOSEK O DOKONANIE ZMIAN W UMOWIE CRU/U/1200/90000……../2024</w:t>
        </w:r>
      </w:ins>
    </w:p>
    <w:p w14:paraId="327F8807" w14:textId="77777777" w:rsidR="00CE1271" w:rsidRDefault="00CE1271" w:rsidP="00CE1271">
      <w:pPr>
        <w:pStyle w:val="Adresat1wiersz"/>
        <w:spacing w:before="120" w:line="360" w:lineRule="auto"/>
        <w:ind w:left="0"/>
        <w:rPr>
          <w:ins w:id="1396" w:author="Hein Monika" w:date="2025-08-01T11:55:00Z"/>
          <w:rFonts w:asciiTheme="minorHAnsi" w:hAnsiTheme="minorHAnsi"/>
          <w:i/>
        </w:rPr>
      </w:pPr>
    </w:p>
    <w:p w14:paraId="61924AEF" w14:textId="77777777" w:rsidR="00CE1271" w:rsidRDefault="00CE1271" w:rsidP="00CE1271">
      <w:pPr>
        <w:pStyle w:val="Adresat1wiersz"/>
        <w:spacing w:before="120" w:line="360" w:lineRule="auto"/>
        <w:ind w:left="0"/>
        <w:rPr>
          <w:ins w:id="1397" w:author="Hein Monika" w:date="2025-08-01T11:55:00Z"/>
          <w:rFonts w:asciiTheme="minorHAnsi" w:hAnsiTheme="minorHAnsi"/>
          <w:sz w:val="20"/>
          <w:u w:val="single"/>
        </w:rPr>
      </w:pPr>
      <w:ins w:id="1398" w:author="Hein Monika" w:date="2025-08-01T11:55:00Z">
        <w:r>
          <w:rPr>
            <w:rFonts w:asciiTheme="minorHAnsi" w:hAnsiTheme="minorHAnsi"/>
            <w:sz w:val="20"/>
            <w:u w:val="single"/>
          </w:rPr>
          <w:t>CZĘŚĆ I</w:t>
        </w:r>
      </w:ins>
    </w:p>
    <w:p w14:paraId="44519D39" w14:textId="77777777" w:rsidR="00CE1271" w:rsidRDefault="00CE1271" w:rsidP="00CE1271">
      <w:pPr>
        <w:pStyle w:val="Adresat1wiersz"/>
        <w:spacing w:before="120" w:line="360" w:lineRule="auto"/>
        <w:ind w:left="0"/>
        <w:rPr>
          <w:ins w:id="1399" w:author="Hein Monika" w:date="2025-08-01T11:55:00Z"/>
          <w:rFonts w:asciiTheme="minorHAnsi" w:hAnsiTheme="minorHAnsi"/>
          <w:sz w:val="20"/>
        </w:rPr>
      </w:pPr>
    </w:p>
    <w:p w14:paraId="0A096ADA" w14:textId="77777777" w:rsidR="00CE1271" w:rsidRDefault="00CE1271" w:rsidP="00CE1271">
      <w:pPr>
        <w:pStyle w:val="Adresat1wiersz"/>
        <w:spacing w:before="120" w:line="360" w:lineRule="auto"/>
        <w:ind w:left="0"/>
        <w:rPr>
          <w:ins w:id="1400" w:author="Hein Monika" w:date="2025-08-01T11:55:00Z"/>
          <w:rFonts w:asciiTheme="minorHAnsi" w:hAnsiTheme="minorHAnsi"/>
          <w:sz w:val="20"/>
        </w:rPr>
      </w:pPr>
      <w:ins w:id="1401" w:author="Hein Monika" w:date="2025-08-01T11:55:00Z">
        <w:r>
          <w:rPr>
            <w:rFonts w:asciiTheme="minorHAnsi" w:hAnsiTheme="minorHAnsi"/>
            <w:sz w:val="20"/>
          </w:rPr>
          <w:t xml:space="preserve">Wnioskujący: </w:t>
        </w:r>
      </w:ins>
    </w:p>
    <w:p w14:paraId="2654EA30" w14:textId="77777777" w:rsidR="00CE1271" w:rsidRDefault="00CE1271" w:rsidP="00CE1271">
      <w:pPr>
        <w:pStyle w:val="Adresatkolejnewiersze"/>
        <w:spacing w:before="120" w:line="360" w:lineRule="auto"/>
        <w:rPr>
          <w:ins w:id="1402" w:author="Hein Monika" w:date="2025-08-01T11:55:00Z"/>
          <w:rFonts w:asciiTheme="minorHAnsi" w:hAnsiTheme="minorHAnsi"/>
          <w:sz w:val="20"/>
        </w:rPr>
      </w:pPr>
    </w:p>
    <w:p w14:paraId="22A907BC" w14:textId="77777777" w:rsidR="00CE1271" w:rsidRDefault="00CE1271" w:rsidP="00CE1271">
      <w:pPr>
        <w:pStyle w:val="Adresat1wiersz"/>
        <w:spacing w:before="120" w:line="360" w:lineRule="auto"/>
        <w:ind w:left="0"/>
        <w:rPr>
          <w:ins w:id="1403" w:author="Hein Monika" w:date="2025-08-01T11:55:00Z"/>
          <w:rFonts w:asciiTheme="minorHAnsi" w:hAnsiTheme="minorHAnsi"/>
          <w:sz w:val="20"/>
        </w:rPr>
      </w:pPr>
      <w:ins w:id="1404" w:author="Hein Monika" w:date="2025-08-01T11:55:00Z">
        <w:r>
          <w:rPr>
            <w:rFonts w:asciiTheme="minorHAnsi" w:hAnsiTheme="minorHAnsi"/>
            <w:sz w:val="20"/>
          </w:rPr>
          <w:t xml:space="preserve">Temat zmiany: </w:t>
        </w:r>
      </w:ins>
    </w:p>
    <w:p w14:paraId="499A7809" w14:textId="77777777" w:rsidR="00CE1271" w:rsidRDefault="00CE1271" w:rsidP="00CE1271">
      <w:pPr>
        <w:pStyle w:val="Adresat1wiersz"/>
        <w:spacing w:before="120" w:line="360" w:lineRule="auto"/>
        <w:ind w:left="0"/>
        <w:rPr>
          <w:ins w:id="1405" w:author="Hein Monika" w:date="2025-08-01T11:55:00Z"/>
          <w:rFonts w:asciiTheme="minorHAnsi" w:hAnsiTheme="minorHAnsi"/>
          <w:sz w:val="20"/>
        </w:rPr>
      </w:pPr>
    </w:p>
    <w:p w14:paraId="45FBC8B6" w14:textId="77777777" w:rsidR="00CE1271" w:rsidRDefault="00CE1271" w:rsidP="00CE1271">
      <w:pPr>
        <w:pStyle w:val="Adresat1wiersz"/>
        <w:spacing w:before="120" w:line="360" w:lineRule="auto"/>
        <w:ind w:left="0"/>
        <w:rPr>
          <w:ins w:id="1406" w:author="Hein Monika" w:date="2025-08-01T11:55:00Z"/>
          <w:rFonts w:asciiTheme="minorHAnsi" w:hAnsiTheme="minorHAnsi"/>
          <w:sz w:val="20"/>
        </w:rPr>
      </w:pPr>
      <w:ins w:id="1407" w:author="Hein Monika" w:date="2025-08-01T11:55:00Z">
        <w:r>
          <w:rPr>
            <w:rFonts w:asciiTheme="minorHAnsi" w:hAnsiTheme="minorHAnsi"/>
            <w:sz w:val="20"/>
          </w:rPr>
          <w:t>Data wnioskowania:</w:t>
        </w:r>
      </w:ins>
    </w:p>
    <w:p w14:paraId="674FC6FB" w14:textId="77777777" w:rsidR="00CE1271" w:rsidRDefault="00CE1271" w:rsidP="00CE1271">
      <w:pPr>
        <w:pStyle w:val="Adresatkolejnewiersze"/>
        <w:spacing w:before="120" w:line="360" w:lineRule="auto"/>
        <w:ind w:left="0"/>
        <w:rPr>
          <w:ins w:id="1408" w:author="Hein Monika" w:date="2025-08-01T11:55:00Z"/>
        </w:rPr>
      </w:pPr>
    </w:p>
    <w:p w14:paraId="7A91755B" w14:textId="77777777" w:rsidR="00CE1271" w:rsidRDefault="00CE1271" w:rsidP="00CE1271">
      <w:pPr>
        <w:pStyle w:val="Adresatkolejnewiersze"/>
        <w:spacing w:before="120" w:line="360" w:lineRule="auto"/>
        <w:ind w:left="0"/>
        <w:rPr>
          <w:ins w:id="1409" w:author="Hein Monika" w:date="2025-08-01T11:55:00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CE1271" w14:paraId="2CDF30EC" w14:textId="77777777" w:rsidTr="00FF7678">
        <w:trPr>
          <w:ins w:id="1410" w:author="Hein Monika" w:date="2025-08-01T11:55:00Z"/>
        </w:trPr>
        <w:tc>
          <w:tcPr>
            <w:tcW w:w="9634" w:type="dxa"/>
            <w:tcBorders>
              <w:top w:val="single" w:sz="4" w:space="0" w:color="000000"/>
              <w:left w:val="single" w:sz="4" w:space="0" w:color="000000"/>
              <w:bottom w:val="single" w:sz="4" w:space="0" w:color="000000"/>
              <w:right w:val="single" w:sz="4" w:space="0" w:color="000000"/>
            </w:tcBorders>
            <w:shd w:val="clear" w:color="auto" w:fill="D9D9D9"/>
            <w:hideMark/>
          </w:tcPr>
          <w:p w14:paraId="39500CA9" w14:textId="77777777" w:rsidR="00CE1271" w:rsidRDefault="00CE1271" w:rsidP="00CE1271">
            <w:pPr>
              <w:pStyle w:val="Adresatkolejnewiersze"/>
              <w:numPr>
                <w:ilvl w:val="0"/>
                <w:numId w:val="58"/>
              </w:numPr>
              <w:tabs>
                <w:tab w:val="left" w:pos="426"/>
              </w:tabs>
              <w:spacing w:before="120" w:line="360" w:lineRule="auto"/>
              <w:rPr>
                <w:ins w:id="1411" w:author="Hein Monika" w:date="2025-08-01T11:55:00Z"/>
                <w:rFonts w:asciiTheme="minorHAnsi" w:hAnsiTheme="minorHAnsi"/>
              </w:rPr>
            </w:pPr>
            <w:ins w:id="1412" w:author="Hein Monika" w:date="2025-08-01T11:55:00Z">
              <w:r>
                <w:rPr>
                  <w:rFonts w:asciiTheme="minorHAnsi" w:hAnsiTheme="minorHAnsi"/>
                </w:rPr>
                <w:t>UZASADNIENIE ZMIANY</w:t>
              </w:r>
            </w:ins>
          </w:p>
          <w:p w14:paraId="4F0278C0" w14:textId="77777777" w:rsidR="00CE1271" w:rsidRDefault="00CE1271" w:rsidP="00FF7678">
            <w:pPr>
              <w:pStyle w:val="Adresatkolejnewiersze"/>
              <w:spacing w:before="120" w:line="360" w:lineRule="auto"/>
              <w:ind w:left="0"/>
              <w:rPr>
                <w:ins w:id="1413" w:author="Hein Monika" w:date="2025-08-01T11:55:00Z"/>
                <w:rFonts w:asciiTheme="minorHAnsi" w:hAnsiTheme="minorHAnsi"/>
                <w:b w:val="0"/>
              </w:rPr>
            </w:pPr>
            <w:ins w:id="1414" w:author="Hein Monika" w:date="2025-08-01T11:55:00Z">
              <w:r>
                <w:rPr>
                  <w:rFonts w:asciiTheme="minorHAnsi" w:hAnsiTheme="minorHAnsi"/>
                  <w:b w:val="0"/>
                  <w:sz w:val="20"/>
                </w:rPr>
                <w:t>Należy podać konkretne przyczyny wnioskowania o zmiany zakresu rzeczowego UMOWY</w:t>
              </w:r>
            </w:ins>
          </w:p>
        </w:tc>
      </w:tr>
      <w:tr w:rsidR="00CE1271" w14:paraId="734FDD29" w14:textId="77777777" w:rsidTr="00FF7678">
        <w:trPr>
          <w:trHeight w:val="2572"/>
          <w:ins w:id="1415" w:author="Hein Monika" w:date="2025-08-01T11:55:00Z"/>
        </w:trPr>
        <w:tc>
          <w:tcPr>
            <w:tcW w:w="9634" w:type="dxa"/>
            <w:tcBorders>
              <w:top w:val="single" w:sz="4" w:space="0" w:color="000000"/>
              <w:left w:val="single" w:sz="4" w:space="0" w:color="000000"/>
              <w:bottom w:val="single" w:sz="4" w:space="0" w:color="000000"/>
              <w:right w:val="single" w:sz="4" w:space="0" w:color="000000"/>
            </w:tcBorders>
            <w:shd w:val="clear" w:color="auto" w:fill="FFFFFF"/>
          </w:tcPr>
          <w:p w14:paraId="0964990A" w14:textId="77777777" w:rsidR="00CE1271" w:rsidRDefault="00CE1271" w:rsidP="00FF7678">
            <w:pPr>
              <w:pStyle w:val="Adresatkolejnewiersze"/>
              <w:spacing w:before="120" w:line="360" w:lineRule="auto"/>
              <w:ind w:left="0"/>
              <w:rPr>
                <w:ins w:id="1416" w:author="Hein Monika" w:date="2025-08-01T11:55:00Z"/>
                <w:rFonts w:asciiTheme="minorHAnsi" w:hAnsiTheme="minorHAnsi"/>
                <w:b w:val="0"/>
                <w:sz w:val="20"/>
              </w:rPr>
            </w:pPr>
          </w:p>
        </w:tc>
      </w:tr>
      <w:tr w:rsidR="00CE1271" w14:paraId="48ECECFF" w14:textId="77777777" w:rsidTr="00FF7678">
        <w:trPr>
          <w:ins w:id="1417" w:author="Hein Monika" w:date="2025-08-01T11:55:00Z"/>
        </w:trPr>
        <w:tc>
          <w:tcPr>
            <w:tcW w:w="9634" w:type="dxa"/>
            <w:tcBorders>
              <w:top w:val="single" w:sz="4" w:space="0" w:color="000000"/>
              <w:left w:val="single" w:sz="4" w:space="0" w:color="000000"/>
              <w:bottom w:val="single" w:sz="4" w:space="0" w:color="000000"/>
              <w:right w:val="single" w:sz="4" w:space="0" w:color="000000"/>
            </w:tcBorders>
            <w:shd w:val="clear" w:color="auto" w:fill="D9D9D9"/>
            <w:hideMark/>
          </w:tcPr>
          <w:p w14:paraId="59E46780" w14:textId="77777777" w:rsidR="00CE1271" w:rsidRDefault="00CE1271" w:rsidP="00CE1271">
            <w:pPr>
              <w:pStyle w:val="Adresatkolejnewiersze"/>
              <w:numPr>
                <w:ilvl w:val="0"/>
                <w:numId w:val="58"/>
              </w:numPr>
              <w:tabs>
                <w:tab w:val="left" w:pos="426"/>
              </w:tabs>
              <w:spacing w:before="120" w:line="360" w:lineRule="auto"/>
              <w:rPr>
                <w:ins w:id="1418" w:author="Hein Monika" w:date="2025-08-01T11:55:00Z"/>
                <w:rFonts w:asciiTheme="minorHAnsi" w:hAnsiTheme="minorHAnsi"/>
              </w:rPr>
            </w:pPr>
            <w:ins w:id="1419" w:author="Hein Monika" w:date="2025-08-01T11:55:00Z">
              <w:r>
                <w:rPr>
                  <w:rFonts w:asciiTheme="minorHAnsi" w:hAnsiTheme="minorHAnsi"/>
                </w:rPr>
                <w:t>SZCZEGÓŁOWY OPIS ZMIAN ZAKRESU RZECZOWEGO</w:t>
              </w:r>
            </w:ins>
          </w:p>
          <w:p w14:paraId="2A639236" w14:textId="77777777" w:rsidR="00CE1271" w:rsidRDefault="00CE1271" w:rsidP="00FF7678">
            <w:pPr>
              <w:pStyle w:val="Adresatkolejnewiersze"/>
              <w:spacing w:before="120" w:line="360" w:lineRule="auto"/>
              <w:ind w:left="0"/>
              <w:rPr>
                <w:ins w:id="1420" w:author="Hein Monika" w:date="2025-08-01T11:55:00Z"/>
                <w:rFonts w:asciiTheme="minorHAnsi" w:hAnsiTheme="minorHAnsi"/>
                <w:b w:val="0"/>
                <w:sz w:val="20"/>
              </w:rPr>
            </w:pPr>
            <w:ins w:id="1421" w:author="Hein Monika" w:date="2025-08-01T11:55:00Z">
              <w:r>
                <w:rPr>
                  <w:rFonts w:asciiTheme="minorHAnsi" w:hAnsiTheme="minorHAnsi"/>
                  <w:b w:val="0"/>
                  <w:sz w:val="20"/>
                </w:rPr>
                <w:t xml:space="preserve">W polu poniżej należy szczegółowo opisać zmiany w zakresie rzeczowym UMOWY, opisując zakres pierwotnie zaprojektowany, następnie planowane zmiany z podaniem konkretnych danych, parametrów, itd. </w:t>
              </w:r>
            </w:ins>
          </w:p>
        </w:tc>
      </w:tr>
      <w:tr w:rsidR="00CE1271" w14:paraId="77E36219" w14:textId="77777777" w:rsidTr="00FF7678">
        <w:trPr>
          <w:ins w:id="1422" w:author="Hein Monika" w:date="2025-08-01T11:55:00Z"/>
        </w:trPr>
        <w:tc>
          <w:tcPr>
            <w:tcW w:w="9634" w:type="dxa"/>
            <w:tcBorders>
              <w:top w:val="single" w:sz="4" w:space="0" w:color="000000"/>
              <w:left w:val="single" w:sz="4" w:space="0" w:color="000000"/>
              <w:bottom w:val="single" w:sz="4" w:space="0" w:color="000000"/>
              <w:right w:val="single" w:sz="4" w:space="0" w:color="000000"/>
            </w:tcBorders>
          </w:tcPr>
          <w:p w14:paraId="444CC223" w14:textId="77777777" w:rsidR="00CE1271" w:rsidRPr="000922E3" w:rsidRDefault="00CE1271" w:rsidP="00FF7678">
            <w:pPr>
              <w:pStyle w:val="Adresatkolejnewiersze"/>
              <w:spacing w:before="120" w:line="360" w:lineRule="auto"/>
              <w:ind w:left="0"/>
              <w:rPr>
                <w:ins w:id="1423" w:author="Hein Monika" w:date="2025-08-01T11:55:00Z"/>
                <w:rFonts w:asciiTheme="minorHAnsi" w:hAnsiTheme="minorHAnsi"/>
                <w:b w:val="0"/>
                <w:i/>
                <w:sz w:val="20"/>
              </w:rPr>
            </w:pPr>
            <w:ins w:id="1424" w:author="Hein Monika" w:date="2025-08-01T11:55:00Z">
              <w:r>
                <w:rPr>
                  <w:rFonts w:asciiTheme="minorHAnsi" w:hAnsiTheme="minorHAnsi"/>
                  <w:b w:val="0"/>
                  <w:i/>
                  <w:sz w:val="20"/>
                </w:rPr>
                <w:t>Stan pierwotnie zaprojektowany</w:t>
              </w:r>
            </w:ins>
          </w:p>
          <w:p w14:paraId="4FC087D7" w14:textId="77777777" w:rsidR="00CE1271" w:rsidRDefault="00CE1271" w:rsidP="00FF7678">
            <w:pPr>
              <w:pStyle w:val="Adresatkolejnewiersze"/>
              <w:spacing w:before="120" w:line="360" w:lineRule="auto"/>
              <w:ind w:left="0"/>
              <w:rPr>
                <w:ins w:id="1425" w:author="Hein Monika" w:date="2025-08-01T11:55:00Z"/>
                <w:rFonts w:asciiTheme="minorHAnsi" w:hAnsiTheme="minorHAnsi"/>
                <w:sz w:val="20"/>
              </w:rPr>
            </w:pPr>
          </w:p>
          <w:p w14:paraId="282815C1" w14:textId="77777777" w:rsidR="00CE1271" w:rsidRDefault="00CE1271" w:rsidP="00FF7678">
            <w:pPr>
              <w:pStyle w:val="Adresatkolejnewiersze"/>
              <w:spacing w:before="120" w:line="360" w:lineRule="auto"/>
              <w:ind w:left="0"/>
              <w:rPr>
                <w:ins w:id="1426" w:author="Hein Monika" w:date="2025-08-01T11:55:00Z"/>
                <w:rFonts w:asciiTheme="minorHAnsi" w:hAnsiTheme="minorHAnsi"/>
                <w:sz w:val="20"/>
              </w:rPr>
            </w:pPr>
          </w:p>
          <w:p w14:paraId="24D74E01" w14:textId="77777777" w:rsidR="00CE1271" w:rsidRDefault="00CE1271" w:rsidP="00FF7678">
            <w:pPr>
              <w:pStyle w:val="Adresatkolejnewiersze"/>
              <w:spacing w:before="120" w:line="360" w:lineRule="auto"/>
              <w:ind w:left="0"/>
              <w:rPr>
                <w:ins w:id="1427" w:author="Hein Monika" w:date="2025-08-01T11:55:00Z"/>
                <w:rFonts w:asciiTheme="minorHAnsi" w:hAnsiTheme="minorHAnsi"/>
                <w:b w:val="0"/>
                <w:i/>
                <w:sz w:val="20"/>
              </w:rPr>
            </w:pPr>
            <w:ins w:id="1428" w:author="Hein Monika" w:date="2025-08-01T11:55:00Z">
              <w:r>
                <w:rPr>
                  <w:rFonts w:asciiTheme="minorHAnsi" w:hAnsiTheme="minorHAnsi"/>
                  <w:b w:val="0"/>
                  <w:i/>
                  <w:sz w:val="20"/>
                </w:rPr>
                <w:t>Opis zmian dla stanu docelowego</w:t>
              </w:r>
            </w:ins>
          </w:p>
          <w:p w14:paraId="72D83B60" w14:textId="77777777" w:rsidR="00CE1271" w:rsidRDefault="00CE1271" w:rsidP="00FF7678">
            <w:pPr>
              <w:pStyle w:val="Adresatkolejnewiersze"/>
              <w:spacing w:before="120" w:line="360" w:lineRule="auto"/>
              <w:ind w:left="0"/>
              <w:rPr>
                <w:ins w:id="1429" w:author="Hein Monika" w:date="2025-08-01T11:55:00Z"/>
                <w:rFonts w:asciiTheme="minorHAnsi" w:hAnsiTheme="minorHAnsi"/>
                <w:sz w:val="20"/>
              </w:rPr>
            </w:pPr>
          </w:p>
          <w:p w14:paraId="6C6AC8DC" w14:textId="77777777" w:rsidR="00CE1271" w:rsidRDefault="00CE1271" w:rsidP="00FF7678">
            <w:pPr>
              <w:pStyle w:val="Adresatkolejnewiersze"/>
              <w:spacing w:before="120" w:line="360" w:lineRule="auto"/>
              <w:ind w:left="0"/>
              <w:rPr>
                <w:ins w:id="1430" w:author="Hein Monika" w:date="2025-08-01T11:55:00Z"/>
                <w:rFonts w:asciiTheme="minorHAnsi" w:hAnsiTheme="minorHAnsi"/>
                <w:sz w:val="20"/>
              </w:rPr>
            </w:pPr>
          </w:p>
          <w:p w14:paraId="57A88AD8" w14:textId="77777777" w:rsidR="00CE1271" w:rsidRDefault="00CE1271" w:rsidP="00FF7678">
            <w:pPr>
              <w:pStyle w:val="Adresatkolejnewiersze"/>
              <w:spacing w:before="120" w:line="360" w:lineRule="auto"/>
              <w:ind w:left="0"/>
              <w:rPr>
                <w:ins w:id="1431" w:author="Hein Monika" w:date="2025-08-01T11:55:00Z"/>
                <w:rFonts w:asciiTheme="minorHAnsi" w:hAnsiTheme="minorHAnsi"/>
                <w:i/>
              </w:rPr>
            </w:pPr>
          </w:p>
        </w:tc>
      </w:tr>
      <w:tr w:rsidR="00CE1271" w14:paraId="464F0BF9" w14:textId="77777777" w:rsidTr="00FF7678">
        <w:trPr>
          <w:ins w:id="1432" w:author="Hein Monika" w:date="2025-08-01T11:55:00Z"/>
        </w:trPr>
        <w:tc>
          <w:tcPr>
            <w:tcW w:w="9634" w:type="dxa"/>
            <w:tcBorders>
              <w:top w:val="single" w:sz="4" w:space="0" w:color="000000"/>
              <w:left w:val="single" w:sz="4" w:space="0" w:color="000000"/>
              <w:bottom w:val="single" w:sz="4" w:space="0" w:color="000000"/>
              <w:right w:val="single" w:sz="4" w:space="0" w:color="000000"/>
            </w:tcBorders>
            <w:shd w:val="clear" w:color="auto" w:fill="BFBFBF"/>
            <w:hideMark/>
          </w:tcPr>
          <w:p w14:paraId="69374CEB" w14:textId="77777777" w:rsidR="00CE1271" w:rsidRDefault="00CE1271" w:rsidP="00CE1271">
            <w:pPr>
              <w:pStyle w:val="Adresatkolejnewiersze"/>
              <w:numPr>
                <w:ilvl w:val="0"/>
                <w:numId w:val="58"/>
              </w:numPr>
              <w:tabs>
                <w:tab w:val="left" w:pos="426"/>
              </w:tabs>
              <w:spacing w:before="120" w:line="360" w:lineRule="auto"/>
              <w:ind w:left="426" w:hanging="284"/>
              <w:rPr>
                <w:ins w:id="1433" w:author="Hein Monika" w:date="2025-08-01T11:55:00Z"/>
                <w:rFonts w:asciiTheme="minorHAnsi" w:hAnsiTheme="minorHAnsi"/>
              </w:rPr>
            </w:pPr>
            <w:ins w:id="1434" w:author="Hein Monika" w:date="2025-08-01T11:55:00Z">
              <w:r>
                <w:rPr>
                  <w:rFonts w:asciiTheme="minorHAnsi" w:hAnsiTheme="minorHAnsi"/>
                </w:rPr>
                <w:lastRenderedPageBreak/>
                <w:t>ANALIZA ZMIAN ZAKRESU RZECZOWEGO POD KĄTEM DALSZEGO SPEŁNIANIA PRZEZ UMOWĘ KRYTERIÓW, ZACHOWANIA NIEZBĘDNEJ TRWAŁOŚCI, WPŁYWU ZMIAN NA WSKAŹNIKI PRODUKTU I REZULTATU</w:t>
              </w:r>
            </w:ins>
          </w:p>
          <w:p w14:paraId="098ECCAF" w14:textId="77777777" w:rsidR="00CE1271" w:rsidRDefault="00CE1271" w:rsidP="00FF7678">
            <w:pPr>
              <w:pStyle w:val="Adresatkolejnewiersze"/>
              <w:spacing w:before="120" w:line="360" w:lineRule="auto"/>
              <w:ind w:left="0"/>
              <w:rPr>
                <w:ins w:id="1435" w:author="Hein Monika" w:date="2025-08-01T11:55:00Z"/>
                <w:rFonts w:asciiTheme="minorHAnsi" w:hAnsiTheme="minorHAnsi"/>
              </w:rPr>
            </w:pPr>
            <w:ins w:id="1436" w:author="Hein Monika" w:date="2025-08-01T11:55:00Z">
              <w:r>
                <w:rPr>
                  <w:rFonts w:asciiTheme="minorHAnsi" w:hAnsiTheme="minorHAnsi"/>
                  <w:b w:val="0"/>
                  <w:sz w:val="20"/>
                </w:rPr>
                <w:t>W polu poniżej należy odnieść się do kwestii, w jaki sposób proponowana zmiana w UMOWIE wpływa na zakres rzeczowy PRZEDMIOTU UMOWY, jego funkcjonalności oraz czasu wdrożenia</w:t>
              </w:r>
            </w:ins>
          </w:p>
        </w:tc>
      </w:tr>
      <w:tr w:rsidR="00CE1271" w14:paraId="5B4A72FD" w14:textId="77777777" w:rsidTr="00FF7678">
        <w:trPr>
          <w:ins w:id="1437" w:author="Hein Monika" w:date="2025-08-01T11:55:00Z"/>
        </w:trPr>
        <w:tc>
          <w:tcPr>
            <w:tcW w:w="9634" w:type="dxa"/>
            <w:tcBorders>
              <w:top w:val="single" w:sz="4" w:space="0" w:color="000000"/>
              <w:left w:val="single" w:sz="4" w:space="0" w:color="000000"/>
              <w:bottom w:val="single" w:sz="4" w:space="0" w:color="000000"/>
              <w:right w:val="single" w:sz="4" w:space="0" w:color="000000"/>
            </w:tcBorders>
          </w:tcPr>
          <w:p w14:paraId="618B2459" w14:textId="77777777" w:rsidR="00CE1271" w:rsidRPr="000922E3" w:rsidRDefault="00CE1271" w:rsidP="00FF7678">
            <w:pPr>
              <w:pStyle w:val="Adresatkolejnewiersze"/>
              <w:spacing w:before="120" w:line="360" w:lineRule="auto"/>
              <w:ind w:left="0"/>
              <w:rPr>
                <w:ins w:id="1438" w:author="Hein Monika" w:date="2025-08-01T11:55:00Z"/>
                <w:rFonts w:asciiTheme="minorHAnsi" w:hAnsiTheme="minorHAnsi"/>
                <w:b w:val="0"/>
                <w:i/>
                <w:sz w:val="20"/>
              </w:rPr>
            </w:pPr>
            <w:ins w:id="1439" w:author="Hein Monika" w:date="2025-08-01T11:55:00Z">
              <w:r>
                <w:rPr>
                  <w:rFonts w:asciiTheme="minorHAnsi" w:hAnsiTheme="minorHAnsi"/>
                  <w:b w:val="0"/>
                  <w:i/>
                  <w:sz w:val="20"/>
                </w:rPr>
                <w:t>Analiza zmian pod kątem czasów wdrożenia oraz uzyskania pełnej funkcjonalności (czy występuje konieczność zmiany harmonogramu)</w:t>
              </w:r>
            </w:ins>
          </w:p>
          <w:p w14:paraId="31FE62D1" w14:textId="77777777" w:rsidR="00CE1271" w:rsidRDefault="00CE1271" w:rsidP="00FF7678">
            <w:pPr>
              <w:pStyle w:val="Adresatkolejnewiersze"/>
              <w:spacing w:before="120" w:line="360" w:lineRule="auto"/>
              <w:ind w:left="0"/>
              <w:rPr>
                <w:ins w:id="1440" w:author="Hein Monika" w:date="2025-08-01T11:55:00Z"/>
                <w:rFonts w:asciiTheme="minorHAnsi" w:hAnsiTheme="minorHAnsi"/>
                <w:sz w:val="20"/>
              </w:rPr>
            </w:pPr>
          </w:p>
          <w:p w14:paraId="0721C8C4" w14:textId="77777777" w:rsidR="00CE1271" w:rsidRDefault="00CE1271" w:rsidP="00FF7678">
            <w:pPr>
              <w:pStyle w:val="Adresatkolejnewiersze"/>
              <w:spacing w:before="120" w:line="360" w:lineRule="auto"/>
              <w:ind w:left="0"/>
              <w:rPr>
                <w:ins w:id="1441" w:author="Hein Monika" w:date="2025-08-01T11:55:00Z"/>
                <w:rFonts w:asciiTheme="minorHAnsi" w:hAnsiTheme="minorHAnsi"/>
                <w:sz w:val="20"/>
              </w:rPr>
            </w:pPr>
          </w:p>
          <w:p w14:paraId="361FBCB4" w14:textId="77777777" w:rsidR="00CE1271" w:rsidRDefault="00CE1271" w:rsidP="00FF7678">
            <w:pPr>
              <w:pStyle w:val="Adresatkolejnewiersze"/>
              <w:spacing w:before="120" w:line="360" w:lineRule="auto"/>
              <w:ind w:left="0"/>
              <w:rPr>
                <w:ins w:id="1442" w:author="Hein Monika" w:date="2025-08-01T11:55:00Z"/>
                <w:rFonts w:asciiTheme="minorHAnsi" w:hAnsiTheme="minorHAnsi"/>
                <w:b w:val="0"/>
                <w:i/>
                <w:sz w:val="20"/>
              </w:rPr>
            </w:pPr>
            <w:ins w:id="1443" w:author="Hein Monika" w:date="2025-08-01T11:55:00Z">
              <w:r>
                <w:rPr>
                  <w:rFonts w:asciiTheme="minorHAnsi" w:hAnsiTheme="minorHAnsi"/>
                  <w:b w:val="0"/>
                  <w:i/>
                  <w:sz w:val="20"/>
                </w:rPr>
                <w:t>Analiza zmian w pod kątem trwałości PRZEDMIOTU UMOWY</w:t>
              </w:r>
            </w:ins>
          </w:p>
          <w:p w14:paraId="7A971363" w14:textId="77777777" w:rsidR="00CE1271" w:rsidRDefault="00CE1271" w:rsidP="00FF7678">
            <w:pPr>
              <w:pStyle w:val="Adresatkolejnewiersze"/>
              <w:spacing w:before="120" w:line="360" w:lineRule="auto"/>
              <w:ind w:left="0"/>
              <w:rPr>
                <w:ins w:id="1444" w:author="Hein Monika" w:date="2025-08-01T11:55:00Z"/>
                <w:rFonts w:asciiTheme="minorHAnsi" w:hAnsiTheme="minorHAnsi"/>
                <w:sz w:val="20"/>
              </w:rPr>
            </w:pPr>
          </w:p>
          <w:p w14:paraId="10CFC08B" w14:textId="77777777" w:rsidR="00CE1271" w:rsidRDefault="00CE1271" w:rsidP="00FF7678">
            <w:pPr>
              <w:pStyle w:val="Adresatkolejnewiersze"/>
              <w:spacing w:before="120" w:line="360" w:lineRule="auto"/>
              <w:ind w:left="0"/>
              <w:rPr>
                <w:ins w:id="1445" w:author="Hein Monika" w:date="2025-08-01T11:55:00Z"/>
                <w:rFonts w:asciiTheme="minorHAnsi" w:hAnsiTheme="minorHAnsi"/>
                <w:sz w:val="20"/>
              </w:rPr>
            </w:pPr>
          </w:p>
          <w:p w14:paraId="0D1A467A" w14:textId="77777777" w:rsidR="00CE1271" w:rsidRDefault="00CE1271" w:rsidP="00FF7678">
            <w:pPr>
              <w:pStyle w:val="Adresatkolejnewiersze"/>
              <w:spacing w:before="120" w:line="360" w:lineRule="auto"/>
              <w:ind w:left="0"/>
              <w:rPr>
                <w:ins w:id="1446" w:author="Hein Monika" w:date="2025-08-01T11:55:00Z"/>
                <w:rFonts w:asciiTheme="minorHAnsi" w:hAnsiTheme="minorHAnsi"/>
                <w:b w:val="0"/>
                <w:i/>
                <w:sz w:val="20"/>
              </w:rPr>
            </w:pPr>
            <w:ins w:id="1447" w:author="Hein Monika" w:date="2025-08-01T11:55:00Z">
              <w:r>
                <w:rPr>
                  <w:rFonts w:asciiTheme="minorHAnsi" w:hAnsiTheme="minorHAnsi"/>
                  <w:b w:val="0"/>
                  <w:i/>
                  <w:sz w:val="20"/>
                </w:rPr>
                <w:t>Analiza zmian pod kątem wpływu na zakres rzeczowy PRZEDMIOTU UMOWY ze wskazaniem punktu w SWZ</w:t>
              </w:r>
            </w:ins>
          </w:p>
          <w:p w14:paraId="440E6FB7" w14:textId="77777777" w:rsidR="00CE1271" w:rsidRDefault="00CE1271" w:rsidP="00FF7678">
            <w:pPr>
              <w:pStyle w:val="Adresatkolejnewiersze"/>
              <w:spacing w:before="120" w:line="360" w:lineRule="auto"/>
              <w:ind w:left="0"/>
              <w:rPr>
                <w:ins w:id="1448" w:author="Hein Monika" w:date="2025-08-01T11:55:00Z"/>
                <w:rFonts w:asciiTheme="minorHAnsi" w:hAnsiTheme="minorHAnsi"/>
                <w:b w:val="0"/>
                <w:sz w:val="20"/>
              </w:rPr>
            </w:pPr>
          </w:p>
          <w:p w14:paraId="78E09E90" w14:textId="77777777" w:rsidR="00CE1271" w:rsidRDefault="00CE1271" w:rsidP="00FF7678">
            <w:pPr>
              <w:pStyle w:val="Adresatkolejnewiersze"/>
              <w:spacing w:before="120" w:line="360" w:lineRule="auto"/>
              <w:ind w:left="0"/>
              <w:rPr>
                <w:ins w:id="1449" w:author="Hein Monika" w:date="2025-08-01T11:55:00Z"/>
                <w:rFonts w:asciiTheme="minorHAnsi" w:hAnsiTheme="minorHAnsi"/>
                <w:b w:val="0"/>
                <w:i/>
                <w:sz w:val="20"/>
              </w:rPr>
            </w:pPr>
          </w:p>
          <w:p w14:paraId="5C2FE768" w14:textId="77777777" w:rsidR="00CE1271" w:rsidRPr="000922E3" w:rsidRDefault="00CE1271" w:rsidP="00FF7678">
            <w:pPr>
              <w:pStyle w:val="Adresatkolejnewiersze"/>
              <w:spacing w:before="120" w:line="360" w:lineRule="auto"/>
              <w:ind w:left="0"/>
              <w:rPr>
                <w:ins w:id="1450" w:author="Hein Monika" w:date="2025-08-01T11:55:00Z"/>
                <w:rFonts w:asciiTheme="minorHAnsi" w:hAnsiTheme="minorHAnsi"/>
                <w:b w:val="0"/>
                <w:i/>
                <w:sz w:val="20"/>
              </w:rPr>
            </w:pPr>
            <w:ins w:id="1451" w:author="Hein Monika" w:date="2025-08-01T11:55:00Z">
              <w:r>
                <w:rPr>
                  <w:rFonts w:asciiTheme="minorHAnsi" w:hAnsiTheme="minorHAnsi"/>
                  <w:b w:val="0"/>
                  <w:i/>
                  <w:sz w:val="20"/>
                </w:rPr>
                <w:t>Analiza pod kątem wynagrodzenia za PRZEDMIOT UMOWY</w:t>
              </w:r>
            </w:ins>
          </w:p>
          <w:p w14:paraId="34CD6C9B" w14:textId="77777777" w:rsidR="00CE1271" w:rsidRDefault="00CE1271" w:rsidP="00FF7678">
            <w:pPr>
              <w:pStyle w:val="Adresatkolejnewiersze"/>
              <w:spacing w:before="120" w:line="360" w:lineRule="auto"/>
              <w:ind w:left="0"/>
              <w:rPr>
                <w:ins w:id="1452" w:author="Hein Monika" w:date="2025-08-01T11:55:00Z"/>
                <w:rFonts w:asciiTheme="minorHAnsi" w:hAnsiTheme="minorHAnsi"/>
                <w:sz w:val="20"/>
              </w:rPr>
            </w:pPr>
          </w:p>
          <w:p w14:paraId="47CC3865" w14:textId="77777777" w:rsidR="00CE1271" w:rsidRDefault="00CE1271" w:rsidP="00FF7678">
            <w:pPr>
              <w:pStyle w:val="Adresatkolejnewiersze"/>
              <w:spacing w:before="120" w:line="360" w:lineRule="auto"/>
              <w:ind w:left="0"/>
              <w:rPr>
                <w:ins w:id="1453" w:author="Hein Monika" w:date="2025-08-01T11:55:00Z"/>
                <w:rFonts w:asciiTheme="minorHAnsi" w:hAnsiTheme="minorHAnsi"/>
                <w:sz w:val="20"/>
              </w:rPr>
            </w:pPr>
          </w:p>
          <w:p w14:paraId="009C5C7A" w14:textId="77777777" w:rsidR="00CE1271" w:rsidRDefault="00CE1271" w:rsidP="00FF7678">
            <w:pPr>
              <w:pStyle w:val="Adresatkolejnewiersze"/>
              <w:spacing w:before="120" w:line="360" w:lineRule="auto"/>
              <w:ind w:left="0"/>
              <w:rPr>
                <w:ins w:id="1454" w:author="Hein Monika" w:date="2025-08-01T11:55:00Z"/>
                <w:rFonts w:asciiTheme="minorHAnsi" w:hAnsiTheme="minorHAnsi"/>
                <w:b w:val="0"/>
                <w:i/>
                <w:sz w:val="20"/>
              </w:rPr>
            </w:pPr>
            <w:ins w:id="1455" w:author="Hein Monika" w:date="2025-08-01T11:55:00Z">
              <w:r>
                <w:rPr>
                  <w:rFonts w:asciiTheme="minorHAnsi" w:hAnsiTheme="minorHAnsi"/>
                  <w:b w:val="0"/>
                  <w:i/>
                  <w:sz w:val="20"/>
                </w:rPr>
                <w:t>WYKONAWCA oświadcza, iż proponowane zmiany wymagają/nie wymagają wstrzymania realizacji świadczeń wchodzących w zakres PRZEDMIOTU UMOWY na czas dalszych prac nad proponowaną zmianą</w:t>
              </w:r>
            </w:ins>
          </w:p>
          <w:p w14:paraId="09946960" w14:textId="77777777" w:rsidR="00CE1271" w:rsidRDefault="00CE1271" w:rsidP="00FF7678">
            <w:pPr>
              <w:pStyle w:val="Adresatkolejnewiersze"/>
              <w:spacing w:before="120" w:line="360" w:lineRule="auto"/>
              <w:ind w:left="0"/>
              <w:rPr>
                <w:ins w:id="1456" w:author="Hein Monika" w:date="2025-08-01T11:55:00Z"/>
                <w:rFonts w:asciiTheme="minorHAnsi" w:hAnsiTheme="minorHAnsi"/>
                <w:sz w:val="20"/>
              </w:rPr>
            </w:pPr>
          </w:p>
          <w:p w14:paraId="1D9B2C12" w14:textId="77777777" w:rsidR="00CE1271" w:rsidRDefault="00CE1271" w:rsidP="00FF7678">
            <w:pPr>
              <w:pStyle w:val="Adresatkolejnewiersze"/>
              <w:spacing w:before="120" w:line="360" w:lineRule="auto"/>
              <w:ind w:left="0"/>
              <w:rPr>
                <w:ins w:id="1457" w:author="Hein Monika" w:date="2025-08-01T11:55:00Z"/>
                <w:rFonts w:asciiTheme="minorHAnsi" w:hAnsiTheme="minorHAnsi"/>
                <w:sz w:val="20"/>
              </w:rPr>
            </w:pPr>
          </w:p>
          <w:p w14:paraId="64F66340" w14:textId="77777777" w:rsidR="00CE1271" w:rsidRDefault="00CE1271" w:rsidP="00FF7678">
            <w:pPr>
              <w:pStyle w:val="Adresatkolejnewiersze"/>
              <w:spacing w:before="120" w:line="360" w:lineRule="auto"/>
              <w:ind w:left="0"/>
              <w:rPr>
                <w:ins w:id="1458" w:author="Hein Monika" w:date="2025-08-01T11:55:00Z"/>
                <w:rFonts w:asciiTheme="minorHAnsi" w:hAnsiTheme="minorHAnsi"/>
                <w:b w:val="0"/>
                <w:i/>
                <w:sz w:val="20"/>
              </w:rPr>
            </w:pPr>
          </w:p>
        </w:tc>
      </w:tr>
    </w:tbl>
    <w:p w14:paraId="522A493F" w14:textId="77777777" w:rsidR="00CE1271" w:rsidRDefault="00CE1271" w:rsidP="00CE1271">
      <w:pPr>
        <w:pStyle w:val="Tekst"/>
        <w:spacing w:before="120" w:line="360" w:lineRule="auto"/>
        <w:ind w:left="360" w:firstLine="0"/>
        <w:rPr>
          <w:ins w:id="1459" w:author="Hein Monika" w:date="2025-08-01T11:55:00Z"/>
          <w:rFonts w:asciiTheme="minorHAnsi" w:hAnsiTheme="minorHAnsi"/>
          <w:sz w:val="20"/>
        </w:rPr>
      </w:pPr>
      <w:ins w:id="1460" w:author="Hein Monika" w:date="2025-08-01T11:55:00Z">
        <w:r>
          <w:rPr>
            <w:rFonts w:asciiTheme="minorHAnsi" w:hAnsiTheme="minorHAnsi"/>
            <w:sz w:val="20"/>
          </w:rPr>
          <w:t>Sporządził:</w:t>
        </w:r>
      </w:ins>
    </w:p>
    <w:p w14:paraId="3B48E0F6" w14:textId="77777777" w:rsidR="00CE1271" w:rsidRDefault="00CE1271" w:rsidP="00CE1271">
      <w:pPr>
        <w:pStyle w:val="Tekst"/>
        <w:spacing w:before="120" w:line="360" w:lineRule="auto"/>
        <w:ind w:left="360" w:firstLine="0"/>
        <w:rPr>
          <w:ins w:id="1461" w:author="Hein Monika" w:date="2025-08-01T11:55:00Z"/>
          <w:rFonts w:asciiTheme="minorHAnsi" w:hAnsiTheme="minorHAnsi"/>
          <w:sz w:val="20"/>
        </w:rPr>
      </w:pPr>
      <w:ins w:id="1462" w:author="Hein Monika" w:date="2025-08-01T11:55:00Z">
        <w:r>
          <w:rPr>
            <w:rFonts w:asciiTheme="minorHAnsi" w:hAnsiTheme="minorHAnsi"/>
            <w:sz w:val="20"/>
          </w:rPr>
          <w:t>…………………………………………...</w:t>
        </w:r>
      </w:ins>
    </w:p>
    <w:p w14:paraId="75EB067F" w14:textId="77777777" w:rsidR="00CE1271" w:rsidRDefault="00CE1271" w:rsidP="00CE1271">
      <w:pPr>
        <w:pStyle w:val="Tekst"/>
        <w:spacing w:before="120" w:line="360" w:lineRule="auto"/>
        <w:ind w:left="360" w:firstLine="0"/>
        <w:rPr>
          <w:ins w:id="1463" w:author="Hein Monika" w:date="2025-08-01T11:55:00Z"/>
          <w:rFonts w:asciiTheme="minorHAnsi" w:hAnsiTheme="minorHAnsi"/>
          <w:sz w:val="20"/>
        </w:rPr>
      </w:pPr>
    </w:p>
    <w:p w14:paraId="54651AC4" w14:textId="77777777" w:rsidR="00CE1271" w:rsidRDefault="00CE1271" w:rsidP="00CE1271">
      <w:pPr>
        <w:pStyle w:val="Tekst"/>
        <w:spacing w:before="120" w:line="360" w:lineRule="auto"/>
        <w:ind w:firstLine="0"/>
        <w:rPr>
          <w:ins w:id="1464" w:author="Hein Monika" w:date="2025-08-01T11:55:00Z"/>
          <w:rFonts w:asciiTheme="minorHAnsi" w:hAnsiTheme="minorHAnsi"/>
          <w:sz w:val="20"/>
        </w:rPr>
      </w:pPr>
      <w:ins w:id="1465" w:author="Hein Monika" w:date="2025-08-01T11:55:00Z">
        <w:r>
          <w:rPr>
            <w:sz w:val="20"/>
          </w:rPr>
          <w:tab/>
        </w:r>
        <w:r>
          <w:rPr>
            <w:sz w:val="20"/>
          </w:rPr>
          <w:tab/>
        </w:r>
        <w:r>
          <w:rPr>
            <w:rFonts w:asciiTheme="minorHAnsi" w:hAnsiTheme="minorHAnsi"/>
            <w:sz w:val="20"/>
          </w:rPr>
          <w:t xml:space="preserve"> </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w:t>
        </w:r>
        <w:r>
          <w:rPr>
            <w:rFonts w:asciiTheme="minorHAnsi" w:hAnsiTheme="minorHAnsi"/>
            <w:sz w:val="20"/>
          </w:rPr>
          <w:tab/>
          <w:t>………………………………</w:t>
        </w:r>
      </w:ins>
    </w:p>
    <w:p w14:paraId="45C0A8F2" w14:textId="77777777" w:rsidR="00CE1271" w:rsidRDefault="00CE1271" w:rsidP="00CE1271">
      <w:pPr>
        <w:pStyle w:val="Tekst"/>
        <w:spacing w:before="120" w:line="360" w:lineRule="auto"/>
        <w:ind w:left="993" w:firstLine="0"/>
        <w:rPr>
          <w:ins w:id="1466" w:author="Hein Monika" w:date="2025-08-01T11:55:00Z"/>
          <w:rFonts w:asciiTheme="minorHAnsi" w:hAnsiTheme="minorHAnsi"/>
          <w:sz w:val="20"/>
        </w:rPr>
      </w:pPr>
      <w:ins w:id="1467" w:author="Hein Monika" w:date="2025-08-01T11:55:00Z">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(data, podpis Wnioskującego)</w:t>
        </w:r>
      </w:ins>
    </w:p>
    <w:p w14:paraId="0B1E1A4B" w14:textId="77777777" w:rsidR="00CE1271" w:rsidRDefault="00CE1271" w:rsidP="00CE1271">
      <w:pPr>
        <w:pStyle w:val="Tekst"/>
        <w:spacing w:before="120" w:line="360" w:lineRule="auto"/>
        <w:ind w:left="360" w:firstLine="0"/>
        <w:rPr>
          <w:ins w:id="1468" w:author="Hein Monika" w:date="2025-08-01T11:55:00Z"/>
          <w:rFonts w:asciiTheme="minorHAnsi" w:hAnsiTheme="minorHAnsi"/>
          <w:sz w:val="20"/>
        </w:rPr>
      </w:pPr>
    </w:p>
    <w:p w14:paraId="1CE36293" w14:textId="77777777" w:rsidR="00CE1271" w:rsidRDefault="00CE1271" w:rsidP="00CE1271">
      <w:pPr>
        <w:pStyle w:val="Tekst"/>
        <w:spacing w:before="120" w:line="360" w:lineRule="auto"/>
        <w:ind w:firstLine="0"/>
        <w:rPr>
          <w:ins w:id="1469" w:author="Hein Monika" w:date="2025-08-01T11:55:00Z"/>
          <w:rFonts w:asciiTheme="minorHAnsi" w:hAnsiTheme="minorHAnsi"/>
          <w:b/>
          <w:szCs w:val="24"/>
          <w:u w:val="single"/>
        </w:rPr>
      </w:pPr>
    </w:p>
    <w:p w14:paraId="5A496523" w14:textId="77777777" w:rsidR="00CE1271" w:rsidRDefault="00CE1271" w:rsidP="00CE1271">
      <w:pPr>
        <w:pStyle w:val="Tekst"/>
        <w:spacing w:before="120" w:line="360" w:lineRule="auto"/>
        <w:ind w:firstLine="0"/>
        <w:rPr>
          <w:ins w:id="1470" w:author="Hein Monika" w:date="2025-08-01T11:55:00Z"/>
          <w:rFonts w:asciiTheme="minorHAnsi" w:hAnsiTheme="minorHAnsi"/>
          <w:b/>
          <w:szCs w:val="24"/>
          <w:u w:val="single"/>
        </w:rPr>
      </w:pPr>
    </w:p>
    <w:p w14:paraId="4CB9D159" w14:textId="77777777" w:rsidR="00CE1271" w:rsidRDefault="00CE1271" w:rsidP="00CE1271">
      <w:pPr>
        <w:pStyle w:val="Tekst"/>
        <w:spacing w:before="120" w:line="360" w:lineRule="auto"/>
        <w:ind w:firstLine="0"/>
        <w:rPr>
          <w:ins w:id="1471" w:author="Hein Monika" w:date="2025-08-01T11:55:00Z"/>
          <w:rFonts w:asciiTheme="minorHAnsi" w:hAnsiTheme="minorHAnsi"/>
          <w:b/>
          <w:szCs w:val="24"/>
          <w:u w:val="single"/>
        </w:rPr>
      </w:pPr>
    </w:p>
    <w:p w14:paraId="0FA110D0" w14:textId="77777777" w:rsidR="00CE1271" w:rsidRDefault="00CE1271" w:rsidP="00CE1271">
      <w:pPr>
        <w:pStyle w:val="Tekst"/>
        <w:spacing w:before="120" w:line="360" w:lineRule="auto"/>
        <w:ind w:firstLine="0"/>
        <w:rPr>
          <w:ins w:id="1472" w:author="Hein Monika" w:date="2025-08-01T11:55:00Z"/>
          <w:rFonts w:asciiTheme="minorHAnsi" w:hAnsiTheme="minorHAnsi"/>
          <w:b/>
          <w:szCs w:val="24"/>
          <w:u w:val="single"/>
        </w:rPr>
      </w:pPr>
      <w:ins w:id="1473" w:author="Hein Monika" w:date="2025-08-01T11:55:00Z">
        <w:r>
          <w:rPr>
            <w:rFonts w:asciiTheme="minorHAnsi" w:hAnsiTheme="minorHAnsi"/>
            <w:b/>
            <w:szCs w:val="24"/>
            <w:u w:val="single"/>
          </w:rPr>
          <w:t>CZĘŚĆ II</w:t>
        </w:r>
      </w:ins>
    </w:p>
    <w:p w14:paraId="310EA7FF" w14:textId="77777777" w:rsidR="00CE1271" w:rsidRDefault="00CE1271" w:rsidP="00CE1271">
      <w:pPr>
        <w:pStyle w:val="Tekst"/>
        <w:spacing w:before="120" w:line="360" w:lineRule="auto"/>
        <w:ind w:firstLine="0"/>
        <w:rPr>
          <w:ins w:id="1474" w:author="Hein Monika" w:date="2025-08-01T11:55:00Z"/>
          <w:rFonts w:asciiTheme="minorHAnsi" w:hAnsiTheme="minorHAnsi"/>
          <w:b/>
          <w:szCs w:val="24"/>
          <w:u w:val="single"/>
        </w:rPr>
      </w:pPr>
    </w:p>
    <w:p w14:paraId="1A4FB077" w14:textId="77777777" w:rsidR="00CE1271" w:rsidRDefault="00CE1271" w:rsidP="00CE1271">
      <w:pPr>
        <w:pStyle w:val="Tekst"/>
        <w:spacing w:before="120" w:line="360" w:lineRule="auto"/>
        <w:ind w:firstLine="0"/>
        <w:rPr>
          <w:ins w:id="1475" w:author="Hein Monika" w:date="2025-08-01T11:55:00Z"/>
          <w:rFonts w:asciiTheme="minorHAnsi" w:hAnsiTheme="minorHAnsi"/>
          <w:b/>
          <w:szCs w:val="24"/>
        </w:rPr>
      </w:pPr>
      <w:ins w:id="1476" w:author="Hein Monika" w:date="2025-08-01T11:55:00Z">
        <w:r>
          <w:rPr>
            <w:rFonts w:asciiTheme="minorHAnsi" w:hAnsiTheme="minorHAnsi"/>
            <w:b/>
            <w:szCs w:val="24"/>
          </w:rPr>
          <w:t xml:space="preserve">Akceptujący: </w:t>
        </w:r>
      </w:ins>
    </w:p>
    <w:p w14:paraId="7E317C00" w14:textId="77777777" w:rsidR="00CE1271" w:rsidRDefault="00CE1271" w:rsidP="00CE1271">
      <w:pPr>
        <w:pStyle w:val="Tekst"/>
        <w:spacing w:before="120" w:line="360" w:lineRule="auto"/>
        <w:ind w:firstLine="0"/>
        <w:rPr>
          <w:ins w:id="1477" w:author="Hein Monika" w:date="2025-08-01T11:55:00Z"/>
          <w:rFonts w:asciiTheme="minorHAnsi" w:hAnsiTheme="minorHAnsi"/>
          <w:b/>
          <w:szCs w:val="24"/>
          <w:u w:val="single"/>
        </w:rPr>
      </w:pPr>
    </w:p>
    <w:p w14:paraId="4B6F03BC" w14:textId="77777777" w:rsidR="00CE1271" w:rsidRDefault="00CE1271" w:rsidP="00CE1271">
      <w:pPr>
        <w:pStyle w:val="Tekst"/>
        <w:spacing w:before="120" w:line="360" w:lineRule="auto"/>
        <w:ind w:firstLine="0"/>
        <w:rPr>
          <w:ins w:id="1478" w:author="Hein Monika" w:date="2025-08-01T11:55:00Z"/>
          <w:rFonts w:asciiTheme="minorHAnsi" w:hAnsiTheme="minorHAnsi"/>
          <w:b/>
          <w:szCs w:val="24"/>
          <w:u w:val="single"/>
        </w:rPr>
      </w:pPr>
    </w:p>
    <w:p w14:paraId="7CEF2753" w14:textId="77777777" w:rsidR="00CE1271" w:rsidRDefault="00CE1271" w:rsidP="00CE1271">
      <w:pPr>
        <w:pStyle w:val="Tekst"/>
        <w:spacing w:before="120" w:line="360" w:lineRule="auto"/>
        <w:ind w:firstLine="0"/>
        <w:rPr>
          <w:ins w:id="1479" w:author="Hein Monika" w:date="2025-08-01T11:55:00Z"/>
          <w:rFonts w:asciiTheme="minorHAnsi" w:hAnsiTheme="minorHAnsi"/>
          <w:i/>
          <w:sz w:val="20"/>
        </w:rPr>
      </w:pPr>
      <w:ins w:id="1480" w:author="Hein Monika" w:date="2025-08-01T11:55:00Z">
        <w:r>
          <w:rPr>
            <w:rFonts w:asciiTheme="minorHAnsi" w:hAnsiTheme="minorHAnsi"/>
            <w:b/>
            <w:szCs w:val="24"/>
          </w:rPr>
          <w:t xml:space="preserve">Wniosek został / nie został zaakceptowany </w:t>
        </w:r>
        <w:r>
          <w:rPr>
            <w:rFonts w:asciiTheme="minorHAnsi" w:hAnsiTheme="minorHAnsi"/>
            <w:i/>
            <w:sz w:val="20"/>
          </w:rPr>
          <w:t>(niepotrzebne skreślić)</w:t>
        </w:r>
      </w:ins>
    </w:p>
    <w:p w14:paraId="7DC487CC" w14:textId="77777777" w:rsidR="00CE1271" w:rsidRDefault="00CE1271" w:rsidP="00CE1271">
      <w:pPr>
        <w:pStyle w:val="Tekst"/>
        <w:spacing w:before="120" w:line="360" w:lineRule="auto"/>
        <w:ind w:firstLine="0"/>
        <w:rPr>
          <w:ins w:id="1481" w:author="Hein Monika" w:date="2025-08-01T11:55:00Z"/>
          <w:rFonts w:asciiTheme="minorHAnsi" w:hAnsiTheme="minorHAnsi"/>
          <w:b/>
          <w:szCs w:val="24"/>
        </w:rPr>
      </w:pPr>
    </w:p>
    <w:p w14:paraId="779A85A2" w14:textId="77777777" w:rsidR="00CE1271" w:rsidRDefault="00CE1271" w:rsidP="00CE1271">
      <w:pPr>
        <w:pStyle w:val="Tekst"/>
        <w:spacing w:before="120" w:line="360" w:lineRule="auto"/>
        <w:ind w:left="360" w:firstLine="0"/>
        <w:rPr>
          <w:ins w:id="1482" w:author="Hein Monika" w:date="2025-08-01T11:55:00Z"/>
          <w:rFonts w:asciiTheme="minorHAnsi" w:hAnsiTheme="minorHAnsi"/>
          <w:b/>
          <w:szCs w:val="24"/>
        </w:rPr>
      </w:pPr>
    </w:p>
    <w:p w14:paraId="7E0580AC" w14:textId="77777777" w:rsidR="00CE1271" w:rsidRDefault="00CE1271" w:rsidP="00CE1271">
      <w:pPr>
        <w:pStyle w:val="Tekst"/>
        <w:spacing w:before="120" w:line="360" w:lineRule="auto"/>
        <w:ind w:firstLine="0"/>
        <w:rPr>
          <w:ins w:id="1483" w:author="Hein Monika" w:date="2025-08-01T11:55:00Z"/>
          <w:rFonts w:asciiTheme="minorHAnsi" w:hAnsiTheme="minorHAnsi"/>
          <w:b/>
          <w:szCs w:val="24"/>
        </w:rPr>
      </w:pPr>
      <w:ins w:id="1484" w:author="Hein Monika" w:date="2025-08-01T11:55:00Z">
        <w:r>
          <w:rPr>
            <w:rFonts w:asciiTheme="minorHAnsi" w:hAnsiTheme="minorHAnsi"/>
            <w:b/>
            <w:szCs w:val="24"/>
          </w:rPr>
          <w:t>Uzasadnienie decyzji:</w:t>
        </w:r>
      </w:ins>
    </w:p>
    <w:p w14:paraId="34264B2F" w14:textId="77777777" w:rsidR="00CE1271" w:rsidRDefault="00CE1271" w:rsidP="00CE1271">
      <w:pPr>
        <w:pStyle w:val="Tekst"/>
        <w:spacing w:before="120" w:line="360" w:lineRule="auto"/>
        <w:ind w:left="360" w:firstLine="0"/>
        <w:rPr>
          <w:ins w:id="1485" w:author="Hein Monika" w:date="2025-08-01T11:55:00Z"/>
          <w:rFonts w:asciiTheme="minorHAnsi" w:hAnsiTheme="minorHAnsi"/>
          <w:sz w:val="20"/>
        </w:rPr>
      </w:pPr>
    </w:p>
    <w:p w14:paraId="3C1F17ED" w14:textId="77777777" w:rsidR="00CE1271" w:rsidRDefault="00CE1271" w:rsidP="00CE1271">
      <w:pPr>
        <w:pStyle w:val="Tekst"/>
        <w:spacing w:before="120" w:line="360" w:lineRule="auto"/>
        <w:ind w:left="360" w:firstLine="0"/>
        <w:rPr>
          <w:ins w:id="1486" w:author="Hein Monika" w:date="2025-08-01T11:55:00Z"/>
          <w:rFonts w:asciiTheme="minorHAnsi" w:hAnsiTheme="minorHAnsi"/>
          <w:sz w:val="20"/>
        </w:rPr>
      </w:pPr>
    </w:p>
    <w:p w14:paraId="0FE5AE60" w14:textId="77777777" w:rsidR="00CE1271" w:rsidRDefault="00CE1271" w:rsidP="00CE1271">
      <w:pPr>
        <w:pStyle w:val="Tekst"/>
        <w:spacing w:before="120" w:line="360" w:lineRule="auto"/>
        <w:ind w:left="360" w:firstLine="0"/>
        <w:rPr>
          <w:ins w:id="1487" w:author="Hein Monika" w:date="2025-08-01T11:55:00Z"/>
          <w:rFonts w:asciiTheme="minorHAnsi" w:hAnsiTheme="minorHAnsi"/>
          <w:sz w:val="20"/>
        </w:rPr>
      </w:pPr>
    </w:p>
    <w:p w14:paraId="795F5317" w14:textId="77777777" w:rsidR="00CE1271" w:rsidRDefault="00CE1271" w:rsidP="00CE1271">
      <w:pPr>
        <w:pStyle w:val="Tekst"/>
        <w:spacing w:before="120" w:line="360" w:lineRule="auto"/>
        <w:ind w:left="360" w:firstLine="0"/>
        <w:rPr>
          <w:ins w:id="1488" w:author="Hein Monika" w:date="2025-08-01T11:55:00Z"/>
          <w:rFonts w:asciiTheme="minorHAnsi" w:hAnsiTheme="minorHAnsi"/>
          <w:sz w:val="20"/>
        </w:rPr>
      </w:pPr>
    </w:p>
    <w:p w14:paraId="59039EBA" w14:textId="77777777" w:rsidR="00CE1271" w:rsidRDefault="00CE1271" w:rsidP="00CE1271">
      <w:pPr>
        <w:pStyle w:val="Tekst"/>
        <w:spacing w:before="120" w:line="360" w:lineRule="auto"/>
        <w:ind w:left="360" w:firstLine="0"/>
        <w:rPr>
          <w:ins w:id="1489" w:author="Hein Monika" w:date="2025-08-01T11:55:00Z"/>
          <w:rFonts w:asciiTheme="minorHAnsi" w:hAnsiTheme="minorHAnsi"/>
          <w:sz w:val="20"/>
        </w:rPr>
      </w:pPr>
    </w:p>
    <w:p w14:paraId="7AED2BB2" w14:textId="77777777" w:rsidR="00CE1271" w:rsidRDefault="00CE1271" w:rsidP="00CE1271">
      <w:pPr>
        <w:pStyle w:val="Tekst"/>
        <w:spacing w:before="120" w:line="360" w:lineRule="auto"/>
        <w:ind w:left="360" w:firstLine="0"/>
        <w:rPr>
          <w:ins w:id="1490" w:author="Hein Monika" w:date="2025-08-01T11:55:00Z"/>
          <w:rFonts w:asciiTheme="minorHAnsi" w:hAnsiTheme="minorHAnsi"/>
          <w:sz w:val="20"/>
        </w:rPr>
      </w:pPr>
    </w:p>
    <w:p w14:paraId="77B23B9B" w14:textId="77777777" w:rsidR="00CE1271" w:rsidRDefault="00CE1271" w:rsidP="00CE1271">
      <w:pPr>
        <w:pStyle w:val="Tekst"/>
        <w:spacing w:before="120" w:line="360" w:lineRule="auto"/>
        <w:ind w:left="360" w:firstLine="0"/>
        <w:rPr>
          <w:ins w:id="1491" w:author="Hein Monika" w:date="2025-08-01T11:55:00Z"/>
          <w:rFonts w:asciiTheme="minorHAnsi" w:hAnsiTheme="minorHAnsi"/>
          <w:sz w:val="20"/>
        </w:rPr>
      </w:pPr>
    </w:p>
    <w:p w14:paraId="0BA5918A" w14:textId="77777777" w:rsidR="00CE1271" w:rsidRDefault="00CE1271" w:rsidP="00CE1271">
      <w:pPr>
        <w:pStyle w:val="Tekst"/>
        <w:spacing w:before="120" w:line="360" w:lineRule="auto"/>
        <w:ind w:left="360" w:firstLine="0"/>
        <w:rPr>
          <w:ins w:id="1492" w:author="Hein Monika" w:date="2025-08-01T11:55:00Z"/>
          <w:rFonts w:asciiTheme="minorHAnsi" w:hAnsiTheme="minorHAnsi"/>
          <w:sz w:val="20"/>
        </w:rPr>
      </w:pPr>
      <w:ins w:id="1493" w:author="Hein Monika" w:date="2025-08-01T11:55:00Z">
        <w:r>
          <w:rPr>
            <w:rFonts w:asciiTheme="minorHAnsi" w:hAnsiTheme="minorHAnsi"/>
            <w:sz w:val="20"/>
          </w:rPr>
          <w:t xml:space="preserve">                                                                       ………………………………</w:t>
        </w:r>
      </w:ins>
    </w:p>
    <w:p w14:paraId="69CD01B8" w14:textId="77777777" w:rsidR="00CE1271" w:rsidRDefault="00CE1271" w:rsidP="00CE1271">
      <w:pPr>
        <w:pStyle w:val="Tekst"/>
        <w:spacing w:before="120" w:line="360" w:lineRule="auto"/>
        <w:ind w:left="360" w:firstLine="0"/>
        <w:rPr>
          <w:ins w:id="1494" w:author="Hein Monika" w:date="2025-08-01T11:55:00Z"/>
          <w:rFonts w:asciiTheme="minorHAnsi" w:hAnsiTheme="minorHAnsi"/>
          <w:sz w:val="20"/>
        </w:rPr>
      </w:pPr>
      <w:ins w:id="1495" w:author="Hein Monika" w:date="2025-08-01T11:55:00Z">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w:t>
        </w:r>
        <w:r>
          <w:rPr>
            <w:rFonts w:asciiTheme="minorHAnsi" w:hAnsiTheme="minorHAnsi"/>
            <w:sz w:val="20"/>
          </w:rPr>
          <w:tab/>
          <w:t>(data, podpis Zatwierdzającego)</w:t>
        </w:r>
      </w:ins>
    </w:p>
    <w:p w14:paraId="78C7DE96" w14:textId="77777777" w:rsidR="00CE1271" w:rsidRDefault="00CE1271" w:rsidP="00CE1271">
      <w:pPr>
        <w:spacing w:before="0" w:after="160" w:line="259" w:lineRule="auto"/>
        <w:jc w:val="left"/>
        <w:rPr>
          <w:ins w:id="1496" w:author="Hein Monika" w:date="2025-08-01T11:55:00Z"/>
          <w:rFonts w:asciiTheme="minorHAnsi" w:hAnsiTheme="minorHAnsi"/>
          <w:sz w:val="18"/>
        </w:rPr>
      </w:pPr>
      <w:ins w:id="1497" w:author="Hein Monika" w:date="2025-08-01T11:55:00Z">
        <w:r>
          <w:rPr>
            <w:rFonts w:asciiTheme="minorHAnsi" w:hAnsiTheme="minorHAnsi"/>
            <w:sz w:val="18"/>
          </w:rPr>
          <w:br w:type="page"/>
        </w:r>
      </w:ins>
    </w:p>
    <w:p w14:paraId="26B30C2B" w14:textId="77777777" w:rsidR="00CE1271" w:rsidRPr="000922E3" w:rsidRDefault="00CE1271" w:rsidP="00CE1271">
      <w:pPr>
        <w:tabs>
          <w:tab w:val="right" w:pos="284"/>
        </w:tabs>
        <w:rPr>
          <w:ins w:id="1498" w:author="Hein Monika" w:date="2025-08-01T11:55:00Z"/>
          <w:rFonts w:asciiTheme="minorHAnsi" w:hAnsiTheme="minorHAnsi"/>
          <w:b/>
          <w:bCs/>
          <w:sz w:val="20"/>
          <w:szCs w:val="28"/>
        </w:rPr>
      </w:pPr>
      <w:ins w:id="1499" w:author="Hein Monika" w:date="2025-08-01T11:55:00Z">
        <w:r w:rsidRPr="000922E3">
          <w:rPr>
            <w:rFonts w:asciiTheme="minorHAnsi" w:hAnsiTheme="minorHAnsi"/>
            <w:b/>
            <w:bCs/>
            <w:sz w:val="20"/>
            <w:szCs w:val="28"/>
          </w:rPr>
          <w:lastRenderedPageBreak/>
          <w:t>Załącznik nr 1</w:t>
        </w:r>
        <w:r>
          <w:rPr>
            <w:rFonts w:asciiTheme="minorHAnsi" w:hAnsiTheme="minorHAnsi"/>
            <w:b/>
            <w:bCs/>
            <w:sz w:val="20"/>
            <w:szCs w:val="28"/>
          </w:rPr>
          <w:t>1 a)</w:t>
        </w:r>
        <w:r w:rsidRPr="000922E3">
          <w:rPr>
            <w:rFonts w:asciiTheme="minorHAnsi" w:hAnsiTheme="minorHAnsi"/>
            <w:b/>
            <w:bCs/>
            <w:sz w:val="20"/>
            <w:szCs w:val="28"/>
          </w:rPr>
          <w:t xml:space="preserve"> - DOKUMENT POTWIERDZAJĄCY ZABEZPIECZENIE NALEŻYTEGO WYKONANIA UMOWY (WERSJA PAPIEROWA)</w:t>
        </w:r>
      </w:ins>
    </w:p>
    <w:p w14:paraId="3DE681D9" w14:textId="77777777" w:rsidR="00CE1271" w:rsidRDefault="00CE1271" w:rsidP="00CE1271">
      <w:pPr>
        <w:pStyle w:val="Nagwek2"/>
        <w:keepNext w:val="0"/>
        <w:numPr>
          <w:ilvl w:val="0"/>
          <w:numId w:val="0"/>
        </w:numPr>
        <w:spacing w:before="120" w:line="360" w:lineRule="auto"/>
        <w:ind w:left="567" w:hanging="567"/>
        <w:jc w:val="left"/>
        <w:rPr>
          <w:ins w:id="1500" w:author="Hein Monika" w:date="2025-08-01T11:55:00Z"/>
          <w:rFonts w:asciiTheme="minorHAnsi" w:hAnsiTheme="minorHAnsi" w:cs="Calibri"/>
          <w:b/>
          <w:u w:val="none"/>
        </w:rPr>
      </w:pPr>
    </w:p>
    <w:p w14:paraId="4F102C76" w14:textId="77777777" w:rsidR="00CE1271" w:rsidRDefault="00CE1271" w:rsidP="00CE1271">
      <w:pPr>
        <w:spacing w:line="360" w:lineRule="auto"/>
        <w:jc w:val="right"/>
        <w:rPr>
          <w:ins w:id="1501" w:author="Hein Monika" w:date="2025-08-01T11:55:00Z"/>
          <w:rFonts w:asciiTheme="minorHAnsi" w:hAnsiTheme="minorHAnsi"/>
          <w:color w:val="000000"/>
          <w:sz w:val="20"/>
          <w:szCs w:val="20"/>
        </w:rPr>
      </w:pPr>
      <w:ins w:id="1502" w:author="Hein Monika" w:date="2025-08-01T11:55:00Z">
        <w:r>
          <w:rPr>
            <w:rFonts w:asciiTheme="minorHAnsi" w:hAnsiTheme="minorHAnsi"/>
            <w:color w:val="000000"/>
            <w:sz w:val="20"/>
            <w:szCs w:val="20"/>
          </w:rPr>
          <w:t>miejscowość, dnia</w:t>
        </w:r>
      </w:ins>
    </w:p>
    <w:p w14:paraId="3A868169" w14:textId="77777777" w:rsidR="00CE1271" w:rsidRDefault="00CE1271" w:rsidP="00CE1271">
      <w:pPr>
        <w:pStyle w:val="Nagwek2"/>
        <w:keepNext w:val="0"/>
        <w:numPr>
          <w:ilvl w:val="0"/>
          <w:numId w:val="0"/>
        </w:numPr>
        <w:spacing w:before="120" w:line="360" w:lineRule="auto"/>
        <w:ind w:left="567" w:hanging="567"/>
        <w:rPr>
          <w:ins w:id="1503" w:author="Hein Monika" w:date="2025-08-01T11:55:00Z"/>
          <w:rFonts w:asciiTheme="minorHAnsi" w:hAnsiTheme="minorHAnsi"/>
        </w:rPr>
      </w:pPr>
    </w:p>
    <w:p w14:paraId="551F6B1D" w14:textId="77777777" w:rsidR="00CE1271" w:rsidRDefault="00CE1271" w:rsidP="00CE1271">
      <w:pPr>
        <w:spacing w:line="360" w:lineRule="auto"/>
        <w:rPr>
          <w:ins w:id="1504" w:author="Hein Monika" w:date="2025-08-01T11:55:00Z"/>
          <w:rFonts w:asciiTheme="minorHAnsi" w:hAnsiTheme="minorHAnsi"/>
          <w:snapToGrid w:val="0"/>
          <w:sz w:val="20"/>
          <w:szCs w:val="20"/>
        </w:rPr>
      </w:pPr>
      <w:ins w:id="1505" w:author="Hein Monika" w:date="2025-08-01T11:55:00Z">
        <w:r>
          <w:rPr>
            <w:rFonts w:asciiTheme="minorHAnsi" w:hAnsiTheme="minorHAnsi"/>
            <w:snapToGrid w:val="0"/>
            <w:sz w:val="20"/>
            <w:szCs w:val="20"/>
          </w:rPr>
          <w:t>ENEA Operator sp. z o.o.</w:t>
        </w:r>
      </w:ins>
    </w:p>
    <w:p w14:paraId="315D2CCD" w14:textId="77777777" w:rsidR="00CE1271" w:rsidRDefault="00CE1271" w:rsidP="00CE1271">
      <w:pPr>
        <w:spacing w:line="360" w:lineRule="auto"/>
        <w:rPr>
          <w:ins w:id="1506" w:author="Hein Monika" w:date="2025-08-01T11:55:00Z"/>
          <w:rFonts w:asciiTheme="minorHAnsi" w:hAnsiTheme="minorHAnsi"/>
          <w:snapToGrid w:val="0"/>
          <w:sz w:val="20"/>
          <w:szCs w:val="20"/>
        </w:rPr>
      </w:pPr>
      <w:ins w:id="1507" w:author="Hein Monika" w:date="2025-08-01T11:55:00Z">
        <w:r>
          <w:rPr>
            <w:rFonts w:asciiTheme="minorHAnsi" w:hAnsiTheme="minorHAnsi"/>
            <w:snapToGrid w:val="0"/>
            <w:sz w:val="20"/>
            <w:szCs w:val="20"/>
          </w:rPr>
          <w:t>60-479 Poznań, ul. Strzeszyńska 58, POLSKA</w:t>
        </w:r>
      </w:ins>
    </w:p>
    <w:p w14:paraId="5E8C7236" w14:textId="77777777" w:rsidR="00CE1271" w:rsidRDefault="00CE1271" w:rsidP="00CE1271">
      <w:pPr>
        <w:spacing w:line="360" w:lineRule="auto"/>
        <w:rPr>
          <w:ins w:id="1508" w:author="Hein Monika" w:date="2025-08-01T11:55:00Z"/>
          <w:snapToGrid w:val="0"/>
          <w:sz w:val="20"/>
          <w:szCs w:val="20"/>
        </w:rPr>
      </w:pPr>
    </w:p>
    <w:p w14:paraId="4D06753B" w14:textId="77777777" w:rsidR="00CE1271" w:rsidRDefault="00CE1271" w:rsidP="00CE1271">
      <w:pPr>
        <w:pStyle w:val="Nagwek2"/>
        <w:keepNext w:val="0"/>
        <w:numPr>
          <w:ilvl w:val="0"/>
          <w:numId w:val="0"/>
        </w:numPr>
        <w:spacing w:before="120" w:line="360" w:lineRule="auto"/>
        <w:ind w:left="567" w:hanging="567"/>
        <w:jc w:val="center"/>
        <w:rPr>
          <w:ins w:id="1509" w:author="Hein Monika" w:date="2025-08-01T11:55:00Z"/>
          <w:rFonts w:asciiTheme="minorHAnsi" w:hAnsiTheme="minorHAnsi"/>
          <w:b/>
          <w:color w:val="00B0F0"/>
        </w:rPr>
      </w:pPr>
      <w:ins w:id="1510" w:author="Hein Monika" w:date="2025-08-01T11:55:00Z">
        <w:r>
          <w:rPr>
            <w:rFonts w:asciiTheme="minorHAnsi" w:hAnsiTheme="minorHAnsi"/>
            <w:b/>
            <w:color w:val="00B0F0"/>
          </w:rPr>
          <w:t>Wzór - Gwarancja bankowa/ubezpieczeniowa należytego wykonania</w:t>
        </w:r>
      </w:ins>
    </w:p>
    <w:p w14:paraId="0BCC3CB1" w14:textId="77777777" w:rsidR="00CE1271" w:rsidRDefault="00CE1271" w:rsidP="00CE1271">
      <w:pPr>
        <w:spacing w:line="360" w:lineRule="auto"/>
        <w:jc w:val="center"/>
        <w:rPr>
          <w:ins w:id="1511" w:author="Hein Monika" w:date="2025-08-01T11:55:00Z"/>
          <w:rFonts w:asciiTheme="minorHAnsi" w:hAnsiTheme="minorHAnsi"/>
          <w:b/>
          <w:snapToGrid w:val="0"/>
          <w:sz w:val="20"/>
          <w:szCs w:val="20"/>
        </w:rPr>
      </w:pPr>
      <w:ins w:id="1512" w:author="Hein Monika" w:date="2025-08-01T11:55:00Z">
        <w:r>
          <w:rPr>
            <w:rFonts w:asciiTheme="minorHAnsi" w:hAnsiTheme="minorHAnsi"/>
            <w:b/>
            <w:sz w:val="20"/>
            <w:szCs w:val="20"/>
          </w:rPr>
          <w:t xml:space="preserve"> </w:t>
        </w:r>
        <w:r>
          <w:rPr>
            <w:rFonts w:asciiTheme="minorHAnsi" w:hAnsiTheme="minorHAnsi"/>
            <w:b/>
            <w:snapToGrid w:val="0"/>
            <w:sz w:val="20"/>
            <w:szCs w:val="20"/>
          </w:rPr>
          <w:t>Nr ………………..</w:t>
        </w:r>
      </w:ins>
    </w:p>
    <w:p w14:paraId="35410720" w14:textId="77777777" w:rsidR="00CE1271" w:rsidRDefault="00CE1271" w:rsidP="00CE1271">
      <w:pPr>
        <w:spacing w:line="360" w:lineRule="auto"/>
        <w:jc w:val="center"/>
        <w:rPr>
          <w:ins w:id="1513" w:author="Hein Monika" w:date="2025-08-01T11:55:00Z"/>
          <w:rFonts w:asciiTheme="minorHAnsi" w:hAnsiTheme="minorHAnsi"/>
          <w:b/>
          <w:snapToGrid w:val="0"/>
          <w:sz w:val="20"/>
          <w:szCs w:val="20"/>
        </w:rPr>
      </w:pPr>
    </w:p>
    <w:p w14:paraId="1ABB32A4" w14:textId="77777777" w:rsidR="00CE1271" w:rsidRDefault="00CE1271" w:rsidP="00CE1271">
      <w:pPr>
        <w:keepLines/>
        <w:spacing w:line="360" w:lineRule="auto"/>
        <w:rPr>
          <w:ins w:id="1514" w:author="Hein Monika" w:date="2025-08-01T11:55:00Z"/>
          <w:rFonts w:asciiTheme="minorHAnsi" w:hAnsiTheme="minorHAnsi"/>
          <w:snapToGrid w:val="0"/>
          <w:sz w:val="20"/>
          <w:szCs w:val="20"/>
        </w:rPr>
      </w:pPr>
      <w:ins w:id="1515" w:author="Hein Monika" w:date="2025-08-01T11:55:00Z">
        <w:r>
          <w:rPr>
            <w:rFonts w:asciiTheme="minorHAnsi" w:hAnsiTheme="minorHAnsi"/>
            <w:snapToGrid w:val="0"/>
            <w:sz w:val="20"/>
            <w:szCs w:val="20"/>
          </w:rPr>
          <w:t>Niniejszą gwarancję należytego wykonania wystawiamy w związku z następującym dokumentem ("Umowa"): Umowa numer CRU/U/1200/90000………../2024</w:t>
        </w:r>
      </w:ins>
    </w:p>
    <w:p w14:paraId="1A927328" w14:textId="77777777" w:rsidR="00CE1271" w:rsidRDefault="00CE1271" w:rsidP="00CE1271">
      <w:pPr>
        <w:keepLines/>
        <w:spacing w:line="360" w:lineRule="auto"/>
        <w:rPr>
          <w:ins w:id="1516" w:author="Hein Monika" w:date="2025-08-01T11:55:00Z"/>
          <w:rFonts w:asciiTheme="minorHAnsi" w:hAnsiTheme="minorHAnsi"/>
          <w:snapToGrid w:val="0"/>
          <w:sz w:val="20"/>
          <w:szCs w:val="20"/>
        </w:rPr>
      </w:pPr>
      <w:ins w:id="1517" w:author="Hein Monika" w:date="2025-08-01T11:55:00Z">
        <w:r>
          <w:rPr>
            <w:rFonts w:asciiTheme="minorHAnsi" w:hAnsiTheme="minorHAnsi"/>
            <w:snapToGrid w:val="0"/>
            <w:sz w:val="20"/>
            <w:szCs w:val="20"/>
          </w:rPr>
          <w:t xml:space="preserve">Przedmiot podlegający zabezpieczeniu niniejszą gwarancją: należyte wykonanie Umowy w przedmiocie realizacji zadania pn.: „Przebudowa linii 110 </w:t>
        </w:r>
        <w:proofErr w:type="spellStart"/>
        <w:r>
          <w:rPr>
            <w:rFonts w:asciiTheme="minorHAnsi" w:hAnsiTheme="minorHAnsi"/>
            <w:snapToGrid w:val="0"/>
            <w:sz w:val="20"/>
            <w:szCs w:val="20"/>
          </w:rPr>
          <w:t>kV</w:t>
        </w:r>
        <w:proofErr w:type="spellEnd"/>
        <w:r>
          <w:rPr>
            <w:rFonts w:asciiTheme="minorHAnsi" w:hAnsiTheme="minorHAnsi"/>
            <w:snapToGrid w:val="0"/>
            <w:sz w:val="20"/>
            <w:szCs w:val="20"/>
          </w:rPr>
          <w:t xml:space="preserve"> Elektrownia Wodna Koronowo – Jasiniec. Zadanie realizowane w trybie zaprojektuj i wybuduj”.</w:t>
        </w:r>
      </w:ins>
    </w:p>
    <w:p w14:paraId="7F587422" w14:textId="77777777" w:rsidR="00CE1271" w:rsidRDefault="00CE1271" w:rsidP="00CE1271">
      <w:pPr>
        <w:keepLines/>
        <w:spacing w:line="360" w:lineRule="auto"/>
        <w:rPr>
          <w:ins w:id="1518" w:author="Hein Monika" w:date="2025-08-01T11:55:00Z"/>
          <w:rFonts w:asciiTheme="minorHAnsi" w:hAnsiTheme="minorHAnsi"/>
          <w:snapToGrid w:val="0"/>
          <w:sz w:val="20"/>
          <w:szCs w:val="20"/>
        </w:rPr>
      </w:pPr>
      <w:ins w:id="1519" w:author="Hein Monika" w:date="2025-08-01T11:55:00Z">
        <w:r>
          <w:rPr>
            <w:rFonts w:asciiTheme="minorHAnsi" w:hAnsiTheme="minorHAnsi"/>
            <w:snapToGrid w:val="0"/>
            <w:sz w:val="20"/>
            <w:szCs w:val="20"/>
          </w:rPr>
          <w:t xml:space="preserve">Gwarancję wystawiamy za zobowiązania następującego podmiotu ("Kontrahent"): ………………………………………………….., wynikające z Umowy zawartej pomiędzy Kontrahentem a ENEA Operator </w:t>
        </w:r>
        <w:r>
          <w:rPr>
            <w:rFonts w:asciiTheme="minorHAnsi" w:hAnsiTheme="minorHAnsi"/>
            <w:snapToGrid w:val="0"/>
            <w:sz w:val="20"/>
            <w:szCs w:val="20"/>
          </w:rPr>
          <w:br/>
          <w:t>sp. z o.o., ul. Strzeszyńska 58, 60-479 Poznań („Zamawiający”) z tytułu niewykonania lub nienależytego wykonania przez Kontrahenta w całości lub części zobowiązań wynikających z Umowy, w tym roszczeń z tytułu zastrzeżonych kar umownych lub innych odszkodowań należnych, rękojmi oraz gwarancji jakości.</w:t>
        </w:r>
      </w:ins>
    </w:p>
    <w:p w14:paraId="7F6C3BCD" w14:textId="77777777" w:rsidR="00CE1271" w:rsidRDefault="00CE1271" w:rsidP="00CE1271">
      <w:pPr>
        <w:keepLines/>
        <w:spacing w:line="360" w:lineRule="auto"/>
        <w:rPr>
          <w:ins w:id="1520" w:author="Hein Monika" w:date="2025-08-01T11:55:00Z"/>
          <w:rFonts w:asciiTheme="minorHAnsi" w:hAnsiTheme="minorHAnsi"/>
          <w:snapToGrid w:val="0"/>
          <w:sz w:val="20"/>
          <w:szCs w:val="20"/>
        </w:rPr>
      </w:pPr>
      <w:ins w:id="1521" w:author="Hein Monika" w:date="2025-08-01T11:55:00Z">
        <w:r>
          <w:rPr>
            <w:rFonts w:asciiTheme="minorHAnsi" w:hAnsiTheme="minorHAnsi"/>
            <w:snapToGrid w:val="0"/>
            <w:sz w:val="20"/>
            <w:szCs w:val="2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ins>
    </w:p>
    <w:p w14:paraId="763F269F" w14:textId="77777777" w:rsidR="00CE1271" w:rsidRDefault="00CE1271" w:rsidP="00CE1271">
      <w:pPr>
        <w:pStyle w:val="Akapitzlist"/>
        <w:keepLines/>
        <w:numPr>
          <w:ilvl w:val="0"/>
          <w:numId w:val="59"/>
        </w:numPr>
        <w:spacing w:line="360" w:lineRule="auto"/>
        <w:rPr>
          <w:ins w:id="1522" w:author="Hein Monika" w:date="2025-08-01T11:55:00Z"/>
          <w:rFonts w:asciiTheme="minorHAnsi" w:hAnsiTheme="minorHAnsi"/>
          <w:snapToGrid w:val="0"/>
          <w:sz w:val="20"/>
          <w:szCs w:val="20"/>
        </w:rPr>
      </w:pPr>
      <w:ins w:id="1523" w:author="Hein Monika" w:date="2025-08-01T11:55:00Z">
        <w:r>
          <w:rPr>
            <w:rFonts w:asciiTheme="minorHAnsi" w:hAnsiTheme="minorHAnsi"/>
            <w:snapToGrid w:val="0"/>
            <w:sz w:val="20"/>
            <w:szCs w:val="20"/>
          </w:rPr>
          <w:t>do kwoty …………………. PLN (słownie: ……………………………………..) w terminie do dnia ………………….. z tytułu niewykonania lub nienależytego wykonania w całości lub części zobowiązań wynikających z Umowy w zakresie należytego wykonania Umowy, w tym roszczeń z tytułu zastrzeżonych kar umownych lub innych odszkodowań należnych,</w:t>
        </w:r>
      </w:ins>
    </w:p>
    <w:p w14:paraId="6FB9AB67" w14:textId="77777777" w:rsidR="00CE1271" w:rsidRDefault="00CE1271" w:rsidP="00CE1271">
      <w:pPr>
        <w:pStyle w:val="Akapitzlist"/>
        <w:keepLines/>
        <w:numPr>
          <w:ilvl w:val="0"/>
          <w:numId w:val="59"/>
        </w:numPr>
        <w:spacing w:line="360" w:lineRule="auto"/>
        <w:rPr>
          <w:ins w:id="1524" w:author="Hein Monika" w:date="2025-08-01T11:55:00Z"/>
          <w:rFonts w:asciiTheme="minorHAnsi" w:hAnsiTheme="minorHAnsi"/>
          <w:snapToGrid w:val="0"/>
          <w:sz w:val="20"/>
          <w:szCs w:val="20"/>
        </w:rPr>
      </w:pPr>
      <w:ins w:id="1525" w:author="Hein Monika" w:date="2025-08-01T11:55:00Z">
        <w:r>
          <w:rPr>
            <w:rFonts w:asciiTheme="minorHAnsi" w:hAnsiTheme="minorHAnsi"/>
            <w:snapToGrid w:val="0"/>
            <w:sz w:val="20"/>
            <w:szCs w:val="20"/>
          </w:rPr>
          <w:lastRenderedPageBreak/>
          <w:t>do kwoty ………………….. PLN (słownie: ………………………………..) w terminie od dnia ………………. do dnia …………………. z tytułu niewykonania lub nienależytego wykonania w całości lub części zobowiązań wynikających z Umowy w zakresie rękojmi oraz gwarancji jakości, w tym roszczeń z tytułu zastrzeżonych kar umownych lub innych odszkodowań należnych,</w:t>
        </w:r>
      </w:ins>
    </w:p>
    <w:p w14:paraId="40F1822F" w14:textId="77777777" w:rsidR="00CE1271" w:rsidRDefault="00CE1271" w:rsidP="00CE1271">
      <w:pPr>
        <w:keepLines/>
        <w:spacing w:line="360" w:lineRule="auto"/>
        <w:rPr>
          <w:ins w:id="1526" w:author="Hein Monika" w:date="2025-08-01T11:55:00Z"/>
          <w:rFonts w:asciiTheme="minorHAnsi" w:hAnsiTheme="minorHAnsi"/>
          <w:snapToGrid w:val="0"/>
          <w:sz w:val="20"/>
          <w:szCs w:val="20"/>
        </w:rPr>
      </w:pPr>
      <w:ins w:id="1527" w:author="Hein Monika" w:date="2025-08-01T11:55:00Z">
        <w:r>
          <w:rPr>
            <w:rFonts w:asciiTheme="minorHAnsi" w:hAnsiTheme="minorHAnsi"/>
            <w:snapToGrid w:val="0"/>
            <w:sz w:val="20"/>
            <w:szCs w:val="20"/>
          </w:rPr>
          <w:t>w terminie 14 dni po otrzymaniu Państwa pierwszego pisemnego żądania wypłaty zawierającego oświadczenie stwierdzające, że Kontrahent nie wykonał lub nienależycie wykonał swoje zobowiązania wynikające z Umowy.</w:t>
        </w:r>
      </w:ins>
    </w:p>
    <w:p w14:paraId="0C1C10FB" w14:textId="77777777" w:rsidR="00CE1271" w:rsidRDefault="00CE1271" w:rsidP="00CE1271">
      <w:pPr>
        <w:keepLines/>
        <w:spacing w:line="360" w:lineRule="auto"/>
        <w:rPr>
          <w:ins w:id="1528" w:author="Hein Monika" w:date="2025-08-01T11:55:00Z"/>
          <w:rFonts w:ascii="Arial" w:hAnsi="Arial"/>
          <w:sz w:val="20"/>
        </w:rPr>
      </w:pPr>
      <w:ins w:id="1529" w:author="Hein Monika" w:date="2025-08-01T11:55:00Z">
        <w:r>
          <w:rPr>
            <w:rFonts w:asciiTheme="minorHAnsi" w:hAnsiTheme="minorHAnsi"/>
            <w:snapToGrid w:val="0"/>
            <w:sz w:val="20"/>
            <w:szCs w:val="20"/>
          </w:rPr>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Pr>
            <w:rFonts w:ascii="Arial" w:hAnsi="Arial" w:cs="Arial"/>
            <w:sz w:val="20"/>
            <w:szCs w:val="20"/>
          </w:rPr>
          <w:t xml:space="preserve"> </w:t>
        </w:r>
      </w:ins>
    </w:p>
    <w:p w14:paraId="2BC420BC" w14:textId="77777777" w:rsidR="00CE1271" w:rsidRDefault="00CE1271" w:rsidP="00CE1271">
      <w:pPr>
        <w:keepLines/>
        <w:spacing w:line="360" w:lineRule="auto"/>
        <w:rPr>
          <w:ins w:id="1530" w:author="Hein Monika" w:date="2025-08-01T11:55:00Z"/>
          <w:rFonts w:asciiTheme="minorHAnsi" w:hAnsiTheme="minorHAnsi"/>
          <w:snapToGrid w:val="0"/>
          <w:sz w:val="20"/>
          <w:szCs w:val="20"/>
        </w:rPr>
      </w:pPr>
      <w:ins w:id="1531" w:author="Hein Monika" w:date="2025-08-01T11:55:00Z">
        <w:r>
          <w:rPr>
            <w:rFonts w:asciiTheme="minorHAnsi" w:hAnsiTheme="minorHAnsi"/>
            <w:snapToGrid w:val="0"/>
            <w:sz w:val="20"/>
            <w:szCs w:val="20"/>
          </w:rPr>
          <w:t xml:space="preserve">Żądanie wypłaty w ramach niniejszej gwarancji musi być nam dostarczone najpóźniej ostatniego dnia ważności gwarancji na adres: ul. ……………………., ……………………... . </w:t>
        </w:r>
      </w:ins>
    </w:p>
    <w:p w14:paraId="1E28A4F0" w14:textId="77777777" w:rsidR="00CE1271" w:rsidRDefault="00CE1271" w:rsidP="00CE1271">
      <w:pPr>
        <w:keepLines/>
        <w:spacing w:line="360" w:lineRule="auto"/>
        <w:rPr>
          <w:ins w:id="1532" w:author="Hein Monika" w:date="2025-08-01T11:55:00Z"/>
          <w:rFonts w:asciiTheme="minorHAnsi" w:hAnsiTheme="minorHAnsi"/>
          <w:snapToGrid w:val="0"/>
          <w:sz w:val="20"/>
          <w:szCs w:val="20"/>
        </w:rPr>
      </w:pPr>
      <w:ins w:id="1533" w:author="Hein Monika" w:date="2025-08-01T11:55:00Z">
        <w:r>
          <w:rPr>
            <w:rFonts w:asciiTheme="minorHAnsi" w:hAnsiTheme="minorHAnsi"/>
            <w:snapToGrid w:val="0"/>
            <w:sz w:val="20"/>
            <w:szCs w:val="20"/>
          </w:rPr>
          <w:t>Każda wypłata dokonana przez Bank/Towarzystwo ubezpieczeniowe z tytułu niniejszej gwarancji automatycznie zmniejsza kwotę naszego zobowiązania, aż do całkowitego wykorzystania kwoty gwarancji.</w:t>
        </w:r>
      </w:ins>
    </w:p>
    <w:p w14:paraId="184C6075" w14:textId="77777777" w:rsidR="00CE1271" w:rsidRDefault="00CE1271" w:rsidP="00CE1271">
      <w:pPr>
        <w:keepLines/>
        <w:spacing w:line="360" w:lineRule="auto"/>
        <w:rPr>
          <w:ins w:id="1534" w:author="Hein Monika" w:date="2025-08-01T11:55:00Z"/>
          <w:rFonts w:asciiTheme="minorHAnsi" w:hAnsiTheme="minorHAnsi"/>
          <w:snapToGrid w:val="0"/>
          <w:sz w:val="20"/>
          <w:szCs w:val="20"/>
        </w:rPr>
      </w:pPr>
      <w:ins w:id="1535" w:author="Hein Monika" w:date="2025-08-01T11:55:00Z">
        <w:r>
          <w:rPr>
            <w:rFonts w:asciiTheme="minorHAnsi" w:hAnsiTheme="minorHAnsi"/>
            <w:snapToGrid w:val="0"/>
            <w:sz w:val="20"/>
            <w:szCs w:val="20"/>
          </w:rPr>
          <w:t>Niniejsza gwarancja wchodzi w życie z dniem …………………….. roku.</w:t>
        </w:r>
      </w:ins>
    </w:p>
    <w:p w14:paraId="451D371B" w14:textId="77777777" w:rsidR="00CE1271" w:rsidRDefault="00CE1271" w:rsidP="00CE1271">
      <w:pPr>
        <w:keepLines/>
        <w:spacing w:line="360" w:lineRule="auto"/>
        <w:rPr>
          <w:ins w:id="1536" w:author="Hein Monika" w:date="2025-08-01T11:55:00Z"/>
          <w:rFonts w:asciiTheme="minorHAnsi" w:hAnsiTheme="minorHAnsi"/>
          <w:snapToGrid w:val="0"/>
          <w:sz w:val="20"/>
          <w:szCs w:val="20"/>
        </w:rPr>
      </w:pPr>
      <w:ins w:id="1537" w:author="Hein Monika" w:date="2025-08-01T11:55:00Z">
        <w:r>
          <w:rPr>
            <w:rFonts w:asciiTheme="minorHAnsi" w:hAnsiTheme="minorHAnsi"/>
            <w:snapToGrid w:val="0"/>
            <w:sz w:val="20"/>
            <w:szCs w:val="2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ins>
    </w:p>
    <w:p w14:paraId="0CD7CF0B" w14:textId="77777777" w:rsidR="00CE1271" w:rsidRDefault="00CE1271" w:rsidP="00CE1271">
      <w:pPr>
        <w:keepLines/>
        <w:spacing w:line="360" w:lineRule="auto"/>
        <w:rPr>
          <w:ins w:id="1538" w:author="Hein Monika" w:date="2025-08-01T11:55:00Z"/>
          <w:rFonts w:asciiTheme="minorHAnsi" w:hAnsiTheme="minorHAnsi"/>
          <w:snapToGrid w:val="0"/>
          <w:sz w:val="20"/>
          <w:szCs w:val="20"/>
        </w:rPr>
      </w:pPr>
      <w:ins w:id="1539" w:author="Hein Monika" w:date="2025-08-01T11:55:00Z">
        <w:r>
          <w:rPr>
            <w:rFonts w:asciiTheme="minorHAnsi" w:hAnsiTheme="minorHAnsi"/>
            <w:snapToGrid w:val="0"/>
            <w:sz w:val="20"/>
            <w:szCs w:val="20"/>
          </w:rPr>
          <w:t>Jednocześnie gwarancja wygasa automatycznie i całkowicie, w przypadku:</w:t>
        </w:r>
      </w:ins>
    </w:p>
    <w:p w14:paraId="4E2E905E" w14:textId="77777777" w:rsidR="00CE1271" w:rsidRDefault="00CE1271" w:rsidP="00CE1271">
      <w:pPr>
        <w:keepLines/>
        <w:numPr>
          <w:ilvl w:val="0"/>
          <w:numId w:val="60"/>
        </w:numPr>
        <w:spacing w:line="360" w:lineRule="auto"/>
        <w:ind w:left="567" w:hanging="283"/>
        <w:rPr>
          <w:ins w:id="1540" w:author="Hein Monika" w:date="2025-08-01T11:55:00Z"/>
          <w:rFonts w:asciiTheme="minorHAnsi" w:hAnsiTheme="minorHAnsi"/>
          <w:snapToGrid w:val="0"/>
          <w:sz w:val="20"/>
          <w:szCs w:val="20"/>
        </w:rPr>
      </w:pPr>
      <w:ins w:id="1541" w:author="Hein Monika" w:date="2025-08-01T11:55:00Z">
        <w:r>
          <w:rPr>
            <w:rFonts w:asciiTheme="minorHAnsi" w:hAnsiTheme="minorHAnsi"/>
            <w:snapToGrid w:val="0"/>
            <w:sz w:val="20"/>
            <w:szCs w:val="20"/>
          </w:rPr>
          <w:t xml:space="preserve">gdyby Państwa żądanie wypłaty z gwarancji nie zostało nam dostarczone w terminie ważności gwarancji </w:t>
        </w:r>
      </w:ins>
    </w:p>
    <w:p w14:paraId="6B6548E7" w14:textId="77777777" w:rsidR="00CE1271" w:rsidRDefault="00CE1271" w:rsidP="00CE1271">
      <w:pPr>
        <w:keepLines/>
        <w:spacing w:line="360" w:lineRule="auto"/>
        <w:ind w:left="567"/>
        <w:rPr>
          <w:ins w:id="1542" w:author="Hein Monika" w:date="2025-08-01T11:55:00Z"/>
          <w:rFonts w:asciiTheme="minorHAnsi" w:hAnsiTheme="minorHAnsi"/>
          <w:snapToGrid w:val="0"/>
          <w:sz w:val="20"/>
          <w:szCs w:val="20"/>
        </w:rPr>
      </w:pPr>
      <w:ins w:id="1543" w:author="Hein Monika" w:date="2025-08-01T11:55:00Z">
        <w:r>
          <w:rPr>
            <w:rFonts w:asciiTheme="minorHAnsi" w:hAnsiTheme="minorHAnsi"/>
            <w:snapToGrid w:val="0"/>
            <w:sz w:val="20"/>
            <w:szCs w:val="20"/>
          </w:rPr>
          <w:t>lub</w:t>
        </w:r>
      </w:ins>
    </w:p>
    <w:p w14:paraId="27AAAF32" w14:textId="77777777" w:rsidR="00CE1271" w:rsidRDefault="00CE1271" w:rsidP="00CE1271">
      <w:pPr>
        <w:keepLines/>
        <w:numPr>
          <w:ilvl w:val="0"/>
          <w:numId w:val="60"/>
        </w:numPr>
        <w:spacing w:line="360" w:lineRule="auto"/>
        <w:ind w:left="567" w:hanging="283"/>
        <w:rPr>
          <w:ins w:id="1544" w:author="Hein Monika" w:date="2025-08-01T11:55:00Z"/>
          <w:rFonts w:asciiTheme="minorHAnsi" w:hAnsiTheme="minorHAnsi"/>
          <w:snapToGrid w:val="0"/>
          <w:sz w:val="20"/>
          <w:szCs w:val="20"/>
        </w:rPr>
      </w:pPr>
      <w:ins w:id="1545" w:author="Hein Monika" w:date="2025-08-01T11:55:00Z">
        <w:r>
          <w:rPr>
            <w:rFonts w:asciiTheme="minorHAnsi" w:hAnsiTheme="minorHAnsi"/>
            <w:snapToGrid w:val="0"/>
            <w:sz w:val="20"/>
            <w:szCs w:val="20"/>
          </w:rPr>
          <w:t>gdyby dokonane przez Bank świadczenia z tytułu gwarancji osiągnęły kwotę gwarancji,</w:t>
        </w:r>
      </w:ins>
    </w:p>
    <w:p w14:paraId="5A0FCC95" w14:textId="77777777" w:rsidR="00CE1271" w:rsidRDefault="00CE1271" w:rsidP="00CE1271">
      <w:pPr>
        <w:keepLines/>
        <w:numPr>
          <w:ilvl w:val="0"/>
          <w:numId w:val="60"/>
        </w:numPr>
        <w:spacing w:line="360" w:lineRule="auto"/>
        <w:ind w:left="567" w:hanging="283"/>
        <w:rPr>
          <w:ins w:id="1546" w:author="Hein Monika" w:date="2025-08-01T11:55:00Z"/>
          <w:rFonts w:asciiTheme="minorHAnsi" w:hAnsiTheme="minorHAnsi"/>
          <w:snapToGrid w:val="0"/>
          <w:sz w:val="20"/>
          <w:szCs w:val="20"/>
        </w:rPr>
      </w:pPr>
      <w:ins w:id="1547" w:author="Hein Monika" w:date="2025-08-01T11:55:00Z">
        <w:r>
          <w:rPr>
            <w:rFonts w:asciiTheme="minorHAnsi" w:hAnsiTheme="minorHAnsi"/>
            <w:snapToGrid w:val="0"/>
            <w:sz w:val="20"/>
            <w:szCs w:val="20"/>
          </w:rPr>
          <w:t>zwrócenia nam przez Państwa oryginału niniejszej gwarancji.</w:t>
        </w:r>
      </w:ins>
    </w:p>
    <w:p w14:paraId="2B284B8B" w14:textId="77777777" w:rsidR="00CE1271" w:rsidRDefault="00CE1271" w:rsidP="00CE1271">
      <w:pPr>
        <w:keepLines/>
        <w:spacing w:line="360" w:lineRule="auto"/>
        <w:rPr>
          <w:ins w:id="1548" w:author="Hein Monika" w:date="2025-08-01T11:55:00Z"/>
          <w:rFonts w:asciiTheme="minorHAnsi" w:hAnsiTheme="minorHAnsi"/>
          <w:snapToGrid w:val="0"/>
          <w:sz w:val="20"/>
          <w:szCs w:val="20"/>
        </w:rPr>
      </w:pPr>
      <w:ins w:id="1549" w:author="Hein Monika" w:date="2025-08-01T11:55:00Z">
        <w:r>
          <w:rPr>
            <w:rFonts w:asciiTheme="minorHAnsi" w:hAnsiTheme="minorHAnsi"/>
            <w:snapToGrid w:val="0"/>
            <w:sz w:val="20"/>
            <w:szCs w:val="20"/>
          </w:rPr>
          <w:t>Oryginał niniejszej gwarancji powinien być zwrócony Bankowi/Towarzystwu Ubezpieczeniowemu po upływie terminu jej ważności, jednakże niniejsza gwarancja wygasa również z upływem tego terminu mimo niezwrócenia nam jej oryginału.</w:t>
        </w:r>
      </w:ins>
    </w:p>
    <w:p w14:paraId="43E6DE0D" w14:textId="77777777" w:rsidR="00CE1271" w:rsidRDefault="00CE1271" w:rsidP="00CE1271">
      <w:pPr>
        <w:keepLines/>
        <w:spacing w:line="360" w:lineRule="auto"/>
        <w:rPr>
          <w:ins w:id="1550" w:author="Hein Monika" w:date="2025-08-01T11:55:00Z"/>
          <w:rFonts w:asciiTheme="minorHAnsi" w:hAnsiTheme="minorHAnsi"/>
          <w:snapToGrid w:val="0"/>
          <w:sz w:val="20"/>
          <w:szCs w:val="20"/>
        </w:rPr>
      </w:pPr>
      <w:ins w:id="1551" w:author="Hein Monika" w:date="2025-08-01T11:55:00Z">
        <w:r>
          <w:rPr>
            <w:rFonts w:asciiTheme="minorHAnsi" w:hAnsiTheme="minorHAnsi"/>
            <w:snapToGrid w:val="0"/>
            <w:sz w:val="20"/>
            <w:szCs w:val="20"/>
          </w:rPr>
          <w:t>Gwarancja ta podlega przepisom prawa Rzeczpospolitej Polskiej, a miejscem jurysdykcji będzie Poznań.</w:t>
        </w:r>
      </w:ins>
    </w:p>
    <w:p w14:paraId="0AE1684D" w14:textId="77777777" w:rsidR="00CE1271" w:rsidRDefault="00CE1271" w:rsidP="00CE1271">
      <w:pPr>
        <w:spacing w:line="360" w:lineRule="auto"/>
        <w:rPr>
          <w:ins w:id="1552" w:author="Hein Monika" w:date="2025-08-01T11:55:00Z"/>
          <w:rFonts w:asciiTheme="minorHAnsi" w:hAnsiTheme="minorHAnsi"/>
          <w:snapToGrid w:val="0"/>
          <w:sz w:val="20"/>
          <w:szCs w:val="20"/>
        </w:rPr>
      </w:pPr>
      <w:ins w:id="1553" w:author="Hein Monika" w:date="2025-08-01T11:55:00Z">
        <w:r>
          <w:rPr>
            <w:rFonts w:asciiTheme="minorHAnsi" w:hAnsiTheme="minorHAnsi"/>
            <w:snapToGrid w:val="0"/>
            <w:sz w:val="20"/>
            <w:szCs w:val="20"/>
          </w:rPr>
          <w:t>Gwarancja jest nieprzenaszalna.</w:t>
        </w:r>
      </w:ins>
    </w:p>
    <w:p w14:paraId="046B01B5" w14:textId="77777777" w:rsidR="00CE1271" w:rsidRDefault="00CE1271" w:rsidP="00CE1271">
      <w:pPr>
        <w:spacing w:line="360" w:lineRule="auto"/>
        <w:rPr>
          <w:ins w:id="1554" w:author="Hein Monika" w:date="2025-08-01T11:55:00Z"/>
          <w:rFonts w:asciiTheme="minorHAnsi" w:hAnsiTheme="minorHAnsi"/>
          <w:snapToGrid w:val="0"/>
          <w:sz w:val="20"/>
          <w:szCs w:val="20"/>
        </w:rPr>
      </w:pPr>
    </w:p>
    <w:p w14:paraId="182D24EB" w14:textId="77777777" w:rsidR="00CE1271" w:rsidRDefault="00CE1271" w:rsidP="00CE1271">
      <w:pPr>
        <w:spacing w:line="360" w:lineRule="auto"/>
        <w:rPr>
          <w:ins w:id="1555" w:author="Hein Monika" w:date="2025-08-01T11:55:00Z"/>
          <w:rFonts w:asciiTheme="minorHAnsi" w:hAnsiTheme="minorHAnsi"/>
          <w:snapToGrid w:val="0"/>
          <w:sz w:val="20"/>
          <w:szCs w:val="20"/>
        </w:rPr>
      </w:pPr>
    </w:p>
    <w:p w14:paraId="16EE0CA3" w14:textId="77777777" w:rsidR="00CE1271" w:rsidRDefault="00CE1271" w:rsidP="00CE1271">
      <w:pPr>
        <w:pStyle w:val="Tytu"/>
        <w:spacing w:before="120"/>
        <w:jc w:val="both"/>
        <w:rPr>
          <w:ins w:id="1556" w:author="Hein Monika" w:date="2025-08-01T11:55:00Z"/>
          <w:rFonts w:ascii="Garamond" w:hAnsi="Garamond" w:cs="Tahoma"/>
          <w:b w:val="0"/>
          <w:bCs/>
          <w:snapToGrid w:val="0"/>
        </w:rPr>
      </w:pPr>
      <w:ins w:id="1557" w:author="Hein Monika" w:date="2025-08-01T11:55:00Z">
        <w:r>
          <w:rPr>
            <w:b w:val="0"/>
            <w:i/>
            <w:iCs/>
            <w:sz w:val="16"/>
            <w:szCs w:val="16"/>
          </w:rPr>
          <w:br w:type="page"/>
        </w:r>
      </w:ins>
    </w:p>
    <w:p w14:paraId="456784B5" w14:textId="77777777" w:rsidR="00CE1271" w:rsidRDefault="00CE1271" w:rsidP="00CE1271">
      <w:pPr>
        <w:spacing w:line="360" w:lineRule="auto"/>
        <w:rPr>
          <w:ins w:id="1558" w:author="Hein Monika" w:date="2025-08-01T11:55:00Z"/>
          <w:rFonts w:ascii="Calibri" w:hAnsi="Calibri"/>
          <w:b/>
          <w:smallCaps/>
          <w:snapToGrid w:val="0"/>
          <w:sz w:val="20"/>
          <w:szCs w:val="20"/>
        </w:rPr>
      </w:pPr>
      <w:ins w:id="1559" w:author="Hein Monika" w:date="2025-08-01T11:55:00Z">
        <w:r w:rsidRPr="000922E3">
          <w:rPr>
            <w:rFonts w:asciiTheme="minorHAnsi" w:hAnsiTheme="minorHAnsi"/>
            <w:b/>
            <w:bCs/>
            <w:sz w:val="20"/>
            <w:szCs w:val="28"/>
          </w:rPr>
          <w:lastRenderedPageBreak/>
          <w:t>Załącznik nr 1</w:t>
        </w:r>
        <w:r>
          <w:rPr>
            <w:rFonts w:asciiTheme="minorHAnsi" w:hAnsiTheme="minorHAnsi"/>
            <w:b/>
            <w:bCs/>
            <w:sz w:val="20"/>
            <w:szCs w:val="28"/>
          </w:rPr>
          <w:t>1 b)</w:t>
        </w:r>
        <w:r w:rsidRPr="000922E3">
          <w:rPr>
            <w:rFonts w:asciiTheme="minorHAnsi" w:hAnsiTheme="minorHAnsi"/>
            <w:b/>
            <w:bCs/>
            <w:sz w:val="20"/>
            <w:szCs w:val="28"/>
          </w:rPr>
          <w:t xml:space="preserve"> </w:t>
        </w:r>
        <w:r>
          <w:rPr>
            <w:rFonts w:ascii="Calibri" w:hAnsi="Calibri"/>
            <w:b/>
            <w:smallCaps/>
            <w:snapToGrid w:val="0"/>
            <w:sz w:val="20"/>
            <w:szCs w:val="20"/>
          </w:rPr>
          <w:t>- DOKUMENT POTWIERDZAJĄCY ZABEZPIECZENIE NALEŻYTEGO WYKONANIA UMOWY (WERSJA ELEKTRONICZNA)</w:t>
        </w:r>
      </w:ins>
    </w:p>
    <w:p w14:paraId="2F5AF623" w14:textId="77777777" w:rsidR="00CE1271" w:rsidRDefault="00CE1271" w:rsidP="00CE1271">
      <w:pPr>
        <w:spacing w:line="360" w:lineRule="auto"/>
        <w:jc w:val="right"/>
        <w:rPr>
          <w:ins w:id="1560" w:author="Hein Monika" w:date="2025-08-01T11:55:00Z"/>
          <w:rFonts w:asciiTheme="minorHAnsi" w:hAnsiTheme="minorHAnsi" w:cstheme="minorHAnsi"/>
          <w:color w:val="000000"/>
          <w:sz w:val="20"/>
          <w:szCs w:val="20"/>
        </w:rPr>
      </w:pPr>
      <w:ins w:id="1561" w:author="Hein Monika" w:date="2025-08-01T11:55:00Z">
        <w:r>
          <w:rPr>
            <w:rFonts w:asciiTheme="minorHAnsi" w:hAnsiTheme="minorHAnsi" w:cstheme="minorHAnsi"/>
            <w:color w:val="000000"/>
            <w:sz w:val="20"/>
            <w:szCs w:val="20"/>
          </w:rPr>
          <w:t>miejscowość, dnia</w:t>
        </w:r>
      </w:ins>
    </w:p>
    <w:p w14:paraId="4FA16326" w14:textId="77777777" w:rsidR="00CE1271" w:rsidRDefault="00CE1271" w:rsidP="00CE1271">
      <w:pPr>
        <w:pStyle w:val="Nagwek2"/>
        <w:keepNext w:val="0"/>
        <w:numPr>
          <w:ilvl w:val="0"/>
          <w:numId w:val="0"/>
        </w:numPr>
        <w:spacing w:before="120" w:line="360" w:lineRule="auto"/>
        <w:ind w:left="567" w:hanging="567"/>
        <w:rPr>
          <w:ins w:id="1562" w:author="Hein Monika" w:date="2025-08-01T11:55:00Z"/>
          <w:rFonts w:asciiTheme="minorHAnsi" w:hAnsiTheme="minorHAnsi" w:cstheme="minorHAnsi"/>
        </w:rPr>
      </w:pPr>
    </w:p>
    <w:p w14:paraId="7D6578C0" w14:textId="77777777" w:rsidR="00CE1271" w:rsidRDefault="00CE1271" w:rsidP="00CE1271">
      <w:pPr>
        <w:spacing w:line="360" w:lineRule="auto"/>
        <w:rPr>
          <w:ins w:id="1563" w:author="Hein Monika" w:date="2025-08-01T11:55:00Z"/>
          <w:rFonts w:asciiTheme="minorHAnsi" w:hAnsiTheme="minorHAnsi" w:cstheme="minorHAnsi"/>
          <w:snapToGrid w:val="0"/>
          <w:sz w:val="20"/>
          <w:szCs w:val="20"/>
        </w:rPr>
      </w:pPr>
      <w:ins w:id="1564" w:author="Hein Monika" w:date="2025-08-01T11:55:00Z">
        <w:r>
          <w:rPr>
            <w:rFonts w:asciiTheme="minorHAnsi" w:hAnsiTheme="minorHAnsi" w:cstheme="minorHAnsi"/>
            <w:snapToGrid w:val="0"/>
            <w:sz w:val="20"/>
            <w:szCs w:val="20"/>
          </w:rPr>
          <w:t>ENEA Operator sp. z o.o.</w:t>
        </w:r>
      </w:ins>
    </w:p>
    <w:p w14:paraId="38D656AF" w14:textId="77777777" w:rsidR="00CE1271" w:rsidRDefault="00CE1271" w:rsidP="00CE1271">
      <w:pPr>
        <w:spacing w:line="360" w:lineRule="auto"/>
        <w:rPr>
          <w:ins w:id="1565" w:author="Hein Monika" w:date="2025-08-01T11:55:00Z"/>
          <w:rFonts w:asciiTheme="minorHAnsi" w:hAnsiTheme="minorHAnsi" w:cstheme="minorHAnsi"/>
          <w:snapToGrid w:val="0"/>
          <w:sz w:val="20"/>
          <w:szCs w:val="20"/>
        </w:rPr>
      </w:pPr>
      <w:ins w:id="1566" w:author="Hein Monika" w:date="2025-08-01T11:55:00Z">
        <w:r>
          <w:rPr>
            <w:rFonts w:asciiTheme="minorHAnsi" w:hAnsiTheme="minorHAnsi" w:cstheme="minorHAnsi"/>
            <w:snapToGrid w:val="0"/>
            <w:sz w:val="20"/>
            <w:szCs w:val="20"/>
          </w:rPr>
          <w:t>60-479 Poznań, ul. Strzeszyńska 58, POLSKA</w:t>
        </w:r>
      </w:ins>
    </w:p>
    <w:p w14:paraId="11C85803" w14:textId="77777777" w:rsidR="00CE1271" w:rsidRDefault="00CE1271" w:rsidP="00CE1271">
      <w:pPr>
        <w:spacing w:line="360" w:lineRule="auto"/>
        <w:rPr>
          <w:ins w:id="1567" w:author="Hein Monika" w:date="2025-08-01T11:55:00Z"/>
          <w:rFonts w:asciiTheme="minorHAnsi" w:hAnsiTheme="minorHAnsi" w:cstheme="minorHAnsi"/>
          <w:snapToGrid w:val="0"/>
          <w:sz w:val="20"/>
          <w:szCs w:val="20"/>
        </w:rPr>
      </w:pPr>
    </w:p>
    <w:p w14:paraId="4DE515CC" w14:textId="77777777" w:rsidR="00CE1271" w:rsidRDefault="00CE1271" w:rsidP="00CE1271">
      <w:pPr>
        <w:pStyle w:val="Nagwek2"/>
        <w:keepNext w:val="0"/>
        <w:numPr>
          <w:ilvl w:val="0"/>
          <w:numId w:val="0"/>
        </w:numPr>
        <w:spacing w:before="120" w:line="360" w:lineRule="auto"/>
        <w:ind w:left="567" w:hanging="567"/>
        <w:jc w:val="center"/>
        <w:rPr>
          <w:ins w:id="1568" w:author="Hein Monika" w:date="2025-08-01T11:55:00Z"/>
          <w:rFonts w:asciiTheme="minorHAnsi" w:hAnsiTheme="minorHAnsi" w:cstheme="minorHAnsi"/>
          <w:b/>
          <w:color w:val="00B0F0"/>
        </w:rPr>
      </w:pPr>
      <w:ins w:id="1569" w:author="Hein Monika" w:date="2025-08-01T11:55:00Z">
        <w:r>
          <w:rPr>
            <w:rFonts w:asciiTheme="minorHAnsi" w:hAnsiTheme="minorHAnsi" w:cstheme="minorHAnsi"/>
            <w:b/>
            <w:color w:val="00B0F0"/>
          </w:rPr>
          <w:t>Wzór - Gwarancja bankowa/ubezpieczeniowa należytego wykonania</w:t>
        </w:r>
      </w:ins>
    </w:p>
    <w:p w14:paraId="6882217A" w14:textId="77777777" w:rsidR="00CE1271" w:rsidRDefault="00CE1271" w:rsidP="00CE1271">
      <w:pPr>
        <w:spacing w:line="360" w:lineRule="auto"/>
        <w:jc w:val="center"/>
        <w:rPr>
          <w:ins w:id="1570" w:author="Hein Monika" w:date="2025-08-01T11:55:00Z"/>
          <w:rFonts w:asciiTheme="minorHAnsi" w:hAnsiTheme="minorHAnsi" w:cstheme="minorHAnsi"/>
          <w:b/>
          <w:snapToGrid w:val="0"/>
          <w:sz w:val="20"/>
          <w:szCs w:val="20"/>
        </w:rPr>
      </w:pPr>
      <w:ins w:id="1571" w:author="Hein Monika" w:date="2025-08-01T11:55:00Z">
        <w:r>
          <w:rPr>
            <w:rFonts w:asciiTheme="minorHAnsi" w:hAnsiTheme="minorHAnsi" w:cstheme="minorHAnsi"/>
            <w:b/>
            <w:sz w:val="20"/>
            <w:szCs w:val="20"/>
          </w:rPr>
          <w:t xml:space="preserve"> </w:t>
        </w:r>
        <w:r>
          <w:rPr>
            <w:rFonts w:asciiTheme="minorHAnsi" w:hAnsiTheme="minorHAnsi" w:cstheme="minorHAnsi"/>
            <w:b/>
            <w:snapToGrid w:val="0"/>
            <w:sz w:val="20"/>
            <w:szCs w:val="20"/>
          </w:rPr>
          <w:t>Nr ………………..</w:t>
        </w:r>
      </w:ins>
    </w:p>
    <w:p w14:paraId="634B3483" w14:textId="77777777" w:rsidR="00CE1271" w:rsidRDefault="00CE1271" w:rsidP="00CE1271">
      <w:pPr>
        <w:spacing w:line="360" w:lineRule="auto"/>
        <w:jc w:val="center"/>
        <w:rPr>
          <w:ins w:id="1572" w:author="Hein Monika" w:date="2025-08-01T11:55:00Z"/>
          <w:rFonts w:asciiTheme="minorHAnsi" w:hAnsiTheme="minorHAnsi" w:cstheme="minorHAnsi"/>
          <w:b/>
          <w:snapToGrid w:val="0"/>
          <w:sz w:val="20"/>
          <w:szCs w:val="20"/>
        </w:rPr>
      </w:pPr>
    </w:p>
    <w:p w14:paraId="572A74B5" w14:textId="77777777" w:rsidR="00CE1271" w:rsidRDefault="00CE1271" w:rsidP="00CE1271">
      <w:pPr>
        <w:keepLines/>
        <w:spacing w:line="360" w:lineRule="auto"/>
        <w:rPr>
          <w:ins w:id="1573" w:author="Hein Monika" w:date="2025-08-01T11:55:00Z"/>
          <w:rFonts w:asciiTheme="minorHAnsi" w:hAnsiTheme="minorHAnsi"/>
          <w:snapToGrid w:val="0"/>
          <w:sz w:val="20"/>
          <w:szCs w:val="20"/>
        </w:rPr>
      </w:pPr>
      <w:ins w:id="1574" w:author="Hein Monika" w:date="2025-08-01T11:55:00Z">
        <w:r>
          <w:rPr>
            <w:rFonts w:asciiTheme="minorHAnsi" w:hAnsiTheme="minorHAnsi"/>
            <w:snapToGrid w:val="0"/>
            <w:sz w:val="20"/>
            <w:szCs w:val="20"/>
          </w:rPr>
          <w:t>Niniejszą gwarancję należytego wykonania wystawiamy w związku z następującym dokumentem ("Umowa"): Umowa numer CRU/U/1200/90000……/2024</w:t>
        </w:r>
      </w:ins>
    </w:p>
    <w:p w14:paraId="12CC2BE8" w14:textId="77777777" w:rsidR="00CE1271" w:rsidRDefault="00CE1271" w:rsidP="00CE1271">
      <w:pPr>
        <w:keepLines/>
        <w:spacing w:line="360" w:lineRule="auto"/>
        <w:rPr>
          <w:ins w:id="1575" w:author="Hein Monika" w:date="2025-08-01T11:55:00Z"/>
          <w:rFonts w:asciiTheme="minorHAnsi" w:hAnsiTheme="minorHAnsi"/>
          <w:snapToGrid w:val="0"/>
          <w:sz w:val="20"/>
          <w:szCs w:val="20"/>
        </w:rPr>
      </w:pPr>
      <w:ins w:id="1576" w:author="Hein Monika" w:date="2025-08-01T11:55:00Z">
        <w:r>
          <w:rPr>
            <w:rFonts w:asciiTheme="minorHAnsi" w:hAnsiTheme="minorHAnsi"/>
            <w:snapToGrid w:val="0"/>
            <w:sz w:val="20"/>
            <w:szCs w:val="20"/>
          </w:rPr>
          <w:t xml:space="preserve">Przedmiot podlegający zabezpieczeniu niniejszą gwarancją: należyte wykonanie Umowy w przedmiocie realizacji zadania pn.: „Przebudowa linii 110 </w:t>
        </w:r>
        <w:proofErr w:type="spellStart"/>
        <w:r>
          <w:rPr>
            <w:rFonts w:asciiTheme="minorHAnsi" w:hAnsiTheme="minorHAnsi"/>
            <w:snapToGrid w:val="0"/>
            <w:sz w:val="20"/>
            <w:szCs w:val="20"/>
          </w:rPr>
          <w:t>kV</w:t>
        </w:r>
        <w:proofErr w:type="spellEnd"/>
        <w:r>
          <w:rPr>
            <w:rFonts w:asciiTheme="minorHAnsi" w:hAnsiTheme="minorHAnsi"/>
            <w:snapToGrid w:val="0"/>
            <w:sz w:val="20"/>
            <w:szCs w:val="20"/>
          </w:rPr>
          <w:t xml:space="preserve"> Elektrownia Wodna Koronowo – Jasiniec. Zadanie realizowane w trybie zaprojektuj i wybuduj”.</w:t>
        </w:r>
      </w:ins>
    </w:p>
    <w:p w14:paraId="3DBD2931" w14:textId="77777777" w:rsidR="00CE1271" w:rsidRDefault="00CE1271" w:rsidP="00CE1271">
      <w:pPr>
        <w:keepLines/>
        <w:spacing w:line="360" w:lineRule="auto"/>
        <w:rPr>
          <w:ins w:id="1577" w:author="Hein Monika" w:date="2025-08-01T11:55:00Z"/>
          <w:rFonts w:asciiTheme="minorHAnsi" w:hAnsiTheme="minorHAnsi"/>
          <w:snapToGrid w:val="0"/>
          <w:sz w:val="20"/>
          <w:szCs w:val="20"/>
        </w:rPr>
      </w:pPr>
      <w:ins w:id="1578" w:author="Hein Monika" w:date="2025-08-01T11:55:00Z">
        <w:r>
          <w:rPr>
            <w:rFonts w:asciiTheme="minorHAnsi" w:hAnsiTheme="minorHAnsi"/>
            <w:snapToGrid w:val="0"/>
            <w:sz w:val="20"/>
            <w:szCs w:val="20"/>
          </w:rPr>
          <w:t xml:space="preserve">Gwarancję wystawiamy za zobowiązania następującego podmiotu ("Kontrahent"): ………………………………………………….., wynikające z Umowy zawartej pomiędzy Kontrahentem a ENEA Operator </w:t>
        </w:r>
        <w:r>
          <w:rPr>
            <w:rFonts w:asciiTheme="minorHAnsi" w:hAnsiTheme="minorHAnsi"/>
            <w:snapToGrid w:val="0"/>
            <w:sz w:val="20"/>
            <w:szCs w:val="20"/>
          </w:rPr>
          <w:br/>
          <w:t>sp. z o.o., ul. Strzeszyńska 58, 60-479 Poznań („Zamawiający”) z tytułu niewykonania lub nienależytego wykonania przez Kontrahenta w całości lub części zobowiązań wynikających z Umowy, w tym roszczeń z tytułu zastrzeżonych kar umownych lub innych odszkodowań należnych, rękojmi oraz gwarancji jakości.</w:t>
        </w:r>
      </w:ins>
    </w:p>
    <w:p w14:paraId="1CE20256" w14:textId="77777777" w:rsidR="00CE1271" w:rsidRDefault="00CE1271" w:rsidP="00CE1271">
      <w:pPr>
        <w:keepLines/>
        <w:spacing w:line="360" w:lineRule="auto"/>
        <w:rPr>
          <w:ins w:id="1579" w:author="Hein Monika" w:date="2025-08-01T11:55:00Z"/>
          <w:rFonts w:asciiTheme="minorHAnsi" w:hAnsiTheme="minorHAnsi"/>
          <w:snapToGrid w:val="0"/>
          <w:sz w:val="20"/>
          <w:szCs w:val="20"/>
        </w:rPr>
      </w:pPr>
      <w:ins w:id="1580" w:author="Hein Monika" w:date="2025-08-01T11:55:00Z">
        <w:r>
          <w:rPr>
            <w:rFonts w:asciiTheme="minorHAnsi" w:hAnsiTheme="minorHAnsi"/>
            <w:snapToGrid w:val="0"/>
            <w:sz w:val="20"/>
            <w:szCs w:val="2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ins>
    </w:p>
    <w:p w14:paraId="2580664D" w14:textId="77777777" w:rsidR="00CE1271" w:rsidRDefault="00CE1271" w:rsidP="00CE1271">
      <w:pPr>
        <w:pStyle w:val="Akapitzlist"/>
        <w:keepLines/>
        <w:numPr>
          <w:ilvl w:val="0"/>
          <w:numId w:val="61"/>
        </w:numPr>
        <w:spacing w:line="360" w:lineRule="auto"/>
        <w:rPr>
          <w:ins w:id="1581" w:author="Hein Monika" w:date="2025-08-01T11:55:00Z"/>
          <w:rFonts w:asciiTheme="minorHAnsi" w:hAnsiTheme="minorHAnsi"/>
          <w:snapToGrid w:val="0"/>
          <w:sz w:val="20"/>
          <w:szCs w:val="20"/>
        </w:rPr>
      </w:pPr>
      <w:ins w:id="1582" w:author="Hein Monika" w:date="2025-08-01T11:55:00Z">
        <w:r>
          <w:rPr>
            <w:rFonts w:asciiTheme="minorHAnsi" w:hAnsiTheme="minorHAnsi"/>
            <w:snapToGrid w:val="0"/>
            <w:sz w:val="20"/>
            <w:szCs w:val="20"/>
          </w:rPr>
          <w:t>w kwocie …………………. PLN (słownie: ……………………………………..) do dnia ………………….. z tytułu niewykonania lub nienależytego wykonania w całości lub części zobowiązań wynikających z Umowy w zakresie należytego wykonania Umowy, w tym roszczeń z tytułu zastrzeżonych kar umownych lub innych odszkodowań należnych,</w:t>
        </w:r>
      </w:ins>
    </w:p>
    <w:p w14:paraId="49E14F45" w14:textId="77777777" w:rsidR="00CE1271" w:rsidRDefault="00CE1271" w:rsidP="00CE1271">
      <w:pPr>
        <w:pStyle w:val="Akapitzlist"/>
        <w:keepLines/>
        <w:numPr>
          <w:ilvl w:val="0"/>
          <w:numId w:val="61"/>
        </w:numPr>
        <w:spacing w:line="360" w:lineRule="auto"/>
        <w:rPr>
          <w:ins w:id="1583" w:author="Hein Monika" w:date="2025-08-01T11:55:00Z"/>
          <w:rFonts w:asciiTheme="minorHAnsi" w:hAnsiTheme="minorHAnsi"/>
          <w:snapToGrid w:val="0"/>
          <w:sz w:val="20"/>
          <w:szCs w:val="20"/>
        </w:rPr>
      </w:pPr>
      <w:ins w:id="1584" w:author="Hein Monika" w:date="2025-08-01T11:55:00Z">
        <w:r>
          <w:rPr>
            <w:rFonts w:asciiTheme="minorHAnsi" w:hAnsiTheme="minorHAnsi"/>
            <w:snapToGrid w:val="0"/>
            <w:sz w:val="20"/>
            <w:szCs w:val="20"/>
          </w:rPr>
          <w:lastRenderedPageBreak/>
          <w:t>w kwocie ………………….. PLN (słownie: ………………………………..) od dnia ………………. do dnia …………………. z tytułu niewykonania lub nienależytego wykonania w całości lub części zobowiązań wynikających z Umowy w zakresie rękojmi oraz gwarancji jakości, w tym roszczeń z tytułu zastrzeżonych kar umownych lub innych odszkodowań należnych,</w:t>
        </w:r>
      </w:ins>
    </w:p>
    <w:p w14:paraId="63AAE5DA" w14:textId="77777777" w:rsidR="00CE1271" w:rsidRDefault="00CE1271" w:rsidP="00CE1271">
      <w:pPr>
        <w:keepLines/>
        <w:spacing w:line="360" w:lineRule="auto"/>
        <w:rPr>
          <w:ins w:id="1585" w:author="Hein Monika" w:date="2025-08-01T11:55:00Z"/>
          <w:rFonts w:asciiTheme="minorHAnsi" w:hAnsiTheme="minorHAnsi"/>
          <w:snapToGrid w:val="0"/>
          <w:sz w:val="20"/>
          <w:szCs w:val="20"/>
        </w:rPr>
      </w:pPr>
      <w:ins w:id="1586" w:author="Hein Monika" w:date="2025-08-01T11:55:00Z">
        <w:r>
          <w:rPr>
            <w:rFonts w:asciiTheme="minorHAnsi" w:hAnsiTheme="minorHAnsi"/>
            <w:snapToGrid w:val="0"/>
            <w:sz w:val="20"/>
            <w:szCs w:val="20"/>
          </w:rPr>
          <w:t>w terminie 14 dni po otrzymaniu Państwa pierwszego pisemnego żądania wypłaty zawierającego oświadczenie stwierdzające, że Kontrahent nie wykonał lub nienależycie wykonał swoje zobowiązania wynikające z Umowy.</w:t>
        </w:r>
      </w:ins>
    </w:p>
    <w:p w14:paraId="2E40C998" w14:textId="77777777" w:rsidR="00CE1271" w:rsidRDefault="00CE1271" w:rsidP="00CE1271">
      <w:pPr>
        <w:keepLines/>
        <w:spacing w:line="360" w:lineRule="auto"/>
        <w:rPr>
          <w:ins w:id="1587" w:author="Hein Monika" w:date="2025-08-01T11:55:00Z"/>
          <w:rFonts w:ascii="Arial" w:hAnsi="Arial"/>
          <w:sz w:val="20"/>
        </w:rPr>
      </w:pPr>
      <w:ins w:id="1588" w:author="Hein Monika" w:date="2025-08-01T11:55:00Z">
        <w:r>
          <w:rPr>
            <w:rFonts w:asciiTheme="minorHAnsi" w:hAnsiTheme="minorHAnsi"/>
            <w:snapToGrid w:val="0"/>
            <w:sz w:val="20"/>
            <w:szCs w:val="20"/>
          </w:rPr>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Pr>
            <w:rFonts w:ascii="Arial" w:hAnsi="Arial" w:cs="Arial"/>
            <w:sz w:val="20"/>
            <w:szCs w:val="20"/>
          </w:rPr>
          <w:t xml:space="preserve"> </w:t>
        </w:r>
      </w:ins>
    </w:p>
    <w:p w14:paraId="06828731" w14:textId="77777777" w:rsidR="00CE1271" w:rsidRDefault="00CE1271" w:rsidP="00CE1271">
      <w:pPr>
        <w:keepLines/>
        <w:spacing w:line="360" w:lineRule="auto"/>
        <w:rPr>
          <w:ins w:id="1589" w:author="Hein Monika" w:date="2025-08-01T11:55:00Z"/>
          <w:rFonts w:asciiTheme="minorHAnsi" w:hAnsiTheme="minorHAnsi"/>
          <w:snapToGrid w:val="0"/>
          <w:sz w:val="20"/>
          <w:szCs w:val="20"/>
        </w:rPr>
      </w:pPr>
      <w:ins w:id="1590" w:author="Hein Monika" w:date="2025-08-01T11:55:00Z">
        <w:r>
          <w:rPr>
            <w:rFonts w:asciiTheme="minorHAnsi" w:hAnsiTheme="minorHAnsi"/>
            <w:snapToGrid w:val="0"/>
            <w:sz w:val="20"/>
            <w:szCs w:val="20"/>
          </w:rPr>
          <w:t xml:space="preserve">Żądanie wypłaty w ramach niniejszej gwarancji musi być nam dostarczone najpóźniej ostatniego dnia ważności gwarancji na adres: ul. ……………………., ……………………... . </w:t>
        </w:r>
      </w:ins>
    </w:p>
    <w:p w14:paraId="58891467" w14:textId="77777777" w:rsidR="00CE1271" w:rsidRDefault="00CE1271" w:rsidP="00CE1271">
      <w:pPr>
        <w:keepLines/>
        <w:spacing w:line="360" w:lineRule="auto"/>
        <w:rPr>
          <w:ins w:id="1591" w:author="Hein Monika" w:date="2025-08-01T11:55:00Z"/>
          <w:rFonts w:asciiTheme="minorHAnsi" w:hAnsiTheme="minorHAnsi"/>
          <w:snapToGrid w:val="0"/>
          <w:sz w:val="20"/>
          <w:szCs w:val="20"/>
        </w:rPr>
      </w:pPr>
      <w:ins w:id="1592" w:author="Hein Monika" w:date="2025-08-01T11:55:00Z">
        <w:r>
          <w:rPr>
            <w:rFonts w:asciiTheme="minorHAnsi" w:hAnsiTheme="minorHAnsi"/>
            <w:snapToGrid w:val="0"/>
            <w:sz w:val="20"/>
            <w:szCs w:val="20"/>
          </w:rPr>
          <w:t>Każda wypłata dokonana przez Bank/Towarzystwo ubezpieczeniowe z tytułu niniejszej gwarancji automatycznie zmniejsza kwotę naszego zobowiązania, aż do całkowitego wykorzystania kwoty gwarancji.</w:t>
        </w:r>
      </w:ins>
    </w:p>
    <w:p w14:paraId="1DE096B3" w14:textId="77777777" w:rsidR="00CE1271" w:rsidRDefault="00CE1271" w:rsidP="00CE1271">
      <w:pPr>
        <w:keepLines/>
        <w:spacing w:line="360" w:lineRule="auto"/>
        <w:rPr>
          <w:ins w:id="1593" w:author="Hein Monika" w:date="2025-08-01T11:55:00Z"/>
          <w:rFonts w:asciiTheme="minorHAnsi" w:hAnsiTheme="minorHAnsi"/>
          <w:snapToGrid w:val="0"/>
          <w:sz w:val="20"/>
          <w:szCs w:val="20"/>
        </w:rPr>
      </w:pPr>
      <w:ins w:id="1594" w:author="Hein Monika" w:date="2025-08-01T11:55:00Z">
        <w:r>
          <w:rPr>
            <w:rFonts w:asciiTheme="minorHAnsi" w:hAnsiTheme="minorHAnsi"/>
            <w:snapToGrid w:val="0"/>
            <w:sz w:val="20"/>
            <w:szCs w:val="20"/>
          </w:rPr>
          <w:t>Niniejsza gwarancja wchodzi w życie z dniem …………………….. roku.</w:t>
        </w:r>
      </w:ins>
    </w:p>
    <w:p w14:paraId="4C021E5A" w14:textId="77777777" w:rsidR="00CE1271" w:rsidRDefault="00CE1271" w:rsidP="00CE1271">
      <w:pPr>
        <w:keepLines/>
        <w:spacing w:line="360" w:lineRule="auto"/>
        <w:rPr>
          <w:ins w:id="1595" w:author="Hein Monika" w:date="2025-08-01T11:55:00Z"/>
          <w:rFonts w:asciiTheme="minorHAnsi" w:hAnsiTheme="minorHAnsi"/>
          <w:snapToGrid w:val="0"/>
          <w:sz w:val="20"/>
          <w:szCs w:val="20"/>
        </w:rPr>
      </w:pPr>
      <w:ins w:id="1596" w:author="Hein Monika" w:date="2025-08-01T11:55:00Z">
        <w:r>
          <w:rPr>
            <w:rFonts w:asciiTheme="minorHAnsi" w:hAnsiTheme="minorHAnsi"/>
            <w:snapToGrid w:val="0"/>
            <w:sz w:val="20"/>
            <w:szCs w:val="2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ins>
    </w:p>
    <w:p w14:paraId="08534DEC" w14:textId="77777777" w:rsidR="00CE1271" w:rsidRDefault="00CE1271" w:rsidP="00CE1271">
      <w:pPr>
        <w:keepLines/>
        <w:spacing w:line="360" w:lineRule="auto"/>
        <w:rPr>
          <w:ins w:id="1597" w:author="Hein Monika" w:date="2025-08-01T11:55:00Z"/>
          <w:rFonts w:asciiTheme="minorHAnsi" w:hAnsiTheme="minorHAnsi"/>
          <w:snapToGrid w:val="0"/>
          <w:sz w:val="20"/>
          <w:szCs w:val="20"/>
        </w:rPr>
      </w:pPr>
      <w:ins w:id="1598" w:author="Hein Monika" w:date="2025-08-01T11:55:00Z">
        <w:r>
          <w:rPr>
            <w:rFonts w:asciiTheme="minorHAnsi" w:hAnsiTheme="minorHAnsi"/>
            <w:snapToGrid w:val="0"/>
            <w:sz w:val="20"/>
            <w:szCs w:val="20"/>
          </w:rPr>
          <w:t>Jednocześnie gwarancja wygasa automatycznie i całkowicie, w przypadku:</w:t>
        </w:r>
      </w:ins>
    </w:p>
    <w:p w14:paraId="7EE1076F" w14:textId="77777777" w:rsidR="00CE1271" w:rsidRDefault="00CE1271" w:rsidP="00CE1271">
      <w:pPr>
        <w:keepLines/>
        <w:numPr>
          <w:ilvl w:val="0"/>
          <w:numId w:val="62"/>
        </w:numPr>
        <w:spacing w:line="360" w:lineRule="auto"/>
        <w:ind w:left="567" w:hanging="283"/>
        <w:rPr>
          <w:ins w:id="1599" w:author="Hein Monika" w:date="2025-08-01T11:55:00Z"/>
          <w:rFonts w:asciiTheme="minorHAnsi" w:hAnsiTheme="minorHAnsi"/>
          <w:snapToGrid w:val="0"/>
          <w:sz w:val="20"/>
          <w:szCs w:val="20"/>
        </w:rPr>
      </w:pPr>
      <w:ins w:id="1600" w:author="Hein Monika" w:date="2025-08-01T11:55:00Z">
        <w:r>
          <w:rPr>
            <w:rFonts w:asciiTheme="minorHAnsi" w:hAnsiTheme="minorHAnsi"/>
            <w:snapToGrid w:val="0"/>
            <w:sz w:val="20"/>
            <w:szCs w:val="20"/>
          </w:rPr>
          <w:t xml:space="preserve">gdyby Państwa żądanie wypłaty z gwarancji nie zostało nam dostarczone w terminie ważności gwarancji </w:t>
        </w:r>
      </w:ins>
    </w:p>
    <w:p w14:paraId="19E73014" w14:textId="77777777" w:rsidR="00CE1271" w:rsidRDefault="00CE1271" w:rsidP="00CE1271">
      <w:pPr>
        <w:keepLines/>
        <w:spacing w:line="360" w:lineRule="auto"/>
        <w:ind w:left="567"/>
        <w:rPr>
          <w:ins w:id="1601" w:author="Hein Monika" w:date="2025-08-01T11:55:00Z"/>
          <w:rFonts w:asciiTheme="minorHAnsi" w:hAnsiTheme="minorHAnsi"/>
          <w:snapToGrid w:val="0"/>
          <w:sz w:val="20"/>
          <w:szCs w:val="20"/>
        </w:rPr>
      </w:pPr>
      <w:ins w:id="1602" w:author="Hein Monika" w:date="2025-08-01T11:55:00Z">
        <w:r>
          <w:rPr>
            <w:rFonts w:asciiTheme="minorHAnsi" w:hAnsiTheme="minorHAnsi"/>
            <w:snapToGrid w:val="0"/>
            <w:sz w:val="20"/>
            <w:szCs w:val="20"/>
          </w:rPr>
          <w:t>lub</w:t>
        </w:r>
      </w:ins>
    </w:p>
    <w:p w14:paraId="552C2164" w14:textId="77777777" w:rsidR="00CE1271" w:rsidRDefault="00CE1271" w:rsidP="00CE1271">
      <w:pPr>
        <w:keepLines/>
        <w:numPr>
          <w:ilvl w:val="0"/>
          <w:numId w:val="62"/>
        </w:numPr>
        <w:spacing w:line="360" w:lineRule="auto"/>
        <w:ind w:left="567" w:hanging="283"/>
        <w:rPr>
          <w:ins w:id="1603" w:author="Hein Monika" w:date="2025-08-01T11:55:00Z"/>
          <w:rFonts w:asciiTheme="minorHAnsi" w:hAnsiTheme="minorHAnsi"/>
          <w:snapToGrid w:val="0"/>
          <w:sz w:val="20"/>
          <w:szCs w:val="20"/>
        </w:rPr>
      </w:pPr>
      <w:ins w:id="1604" w:author="Hein Monika" w:date="2025-08-01T11:55:00Z">
        <w:r>
          <w:rPr>
            <w:rFonts w:asciiTheme="minorHAnsi" w:hAnsiTheme="minorHAnsi"/>
            <w:snapToGrid w:val="0"/>
            <w:sz w:val="20"/>
            <w:szCs w:val="20"/>
          </w:rPr>
          <w:t>gdyby dokonane przez Bank świadczenia z tytułu gwarancji osiągnęły kwotę gwarancji,</w:t>
        </w:r>
      </w:ins>
    </w:p>
    <w:p w14:paraId="1909E707" w14:textId="77777777" w:rsidR="00CE1271" w:rsidRDefault="00CE1271" w:rsidP="00CE1271">
      <w:pPr>
        <w:keepLines/>
        <w:spacing w:line="360" w:lineRule="auto"/>
        <w:rPr>
          <w:ins w:id="1605" w:author="Hein Monika" w:date="2025-08-01T11:55:00Z"/>
          <w:rFonts w:asciiTheme="minorHAnsi" w:hAnsiTheme="minorHAnsi"/>
          <w:snapToGrid w:val="0"/>
          <w:sz w:val="20"/>
          <w:szCs w:val="20"/>
        </w:rPr>
      </w:pPr>
      <w:ins w:id="1606" w:author="Hein Monika" w:date="2025-08-01T11:55:00Z">
        <w:r>
          <w:rPr>
            <w:rFonts w:asciiTheme="minorHAnsi" w:hAnsiTheme="minorHAnsi"/>
            <w:snapToGrid w:val="0"/>
            <w:sz w:val="20"/>
            <w:szCs w:val="20"/>
          </w:rPr>
          <w:t>Gwarancja ta podlega przepisom prawa Rzeczpospolitej Polskiej, a miejscem jurysdykcji będzie Poznań.</w:t>
        </w:r>
      </w:ins>
    </w:p>
    <w:p w14:paraId="2BF0A806" w14:textId="77777777" w:rsidR="00CE1271" w:rsidRDefault="00CE1271" w:rsidP="00CE1271">
      <w:pPr>
        <w:spacing w:line="360" w:lineRule="auto"/>
        <w:rPr>
          <w:ins w:id="1607" w:author="Hein Monika" w:date="2025-08-01T11:55:00Z"/>
          <w:rFonts w:asciiTheme="minorHAnsi" w:hAnsiTheme="minorHAnsi" w:cstheme="minorHAnsi"/>
          <w:b/>
          <w:sz w:val="20"/>
          <w:szCs w:val="20"/>
        </w:rPr>
      </w:pPr>
      <w:ins w:id="1608" w:author="Hein Monika" w:date="2025-08-01T11:55:00Z">
        <w:r>
          <w:rPr>
            <w:rFonts w:asciiTheme="minorHAnsi" w:hAnsiTheme="minorHAnsi"/>
            <w:snapToGrid w:val="0"/>
            <w:sz w:val="20"/>
            <w:szCs w:val="20"/>
          </w:rPr>
          <w:t>Gwarancja jest nieprzenaszalna.</w:t>
        </w:r>
      </w:ins>
    </w:p>
    <w:p w14:paraId="4A6AB5A9" w14:textId="77777777" w:rsidR="00CE1271" w:rsidRDefault="00CE1271" w:rsidP="00CE1271">
      <w:pPr>
        <w:spacing w:line="360" w:lineRule="auto"/>
        <w:rPr>
          <w:ins w:id="1609" w:author="Hein Monika" w:date="2025-08-01T11:55:00Z"/>
          <w:rFonts w:ascii="Calibri" w:hAnsi="Calibri"/>
          <w:b/>
          <w:smallCaps/>
          <w:snapToGrid w:val="0"/>
          <w:sz w:val="20"/>
          <w:szCs w:val="20"/>
        </w:rPr>
      </w:pPr>
    </w:p>
    <w:p w14:paraId="7AC7F92B" w14:textId="77777777" w:rsidR="00CE1271" w:rsidRDefault="00CE1271" w:rsidP="00CE1271">
      <w:pPr>
        <w:spacing w:line="360" w:lineRule="auto"/>
        <w:rPr>
          <w:ins w:id="1610" w:author="Hein Monika" w:date="2025-08-01T11:55:00Z"/>
          <w:rFonts w:ascii="Calibri" w:hAnsi="Calibri"/>
          <w:b/>
          <w:smallCaps/>
          <w:snapToGrid w:val="0"/>
          <w:sz w:val="20"/>
          <w:szCs w:val="20"/>
        </w:rPr>
      </w:pPr>
    </w:p>
    <w:p w14:paraId="64AEF296" w14:textId="77777777" w:rsidR="00CE1271" w:rsidRDefault="00CE1271" w:rsidP="00CE1271">
      <w:pPr>
        <w:spacing w:before="0" w:after="160" w:line="259" w:lineRule="auto"/>
        <w:jc w:val="left"/>
        <w:rPr>
          <w:ins w:id="1611" w:author="Hein Monika" w:date="2025-08-01T11:55:00Z"/>
          <w:rFonts w:asciiTheme="minorHAnsi" w:hAnsiTheme="minorHAnsi"/>
          <w:sz w:val="18"/>
        </w:rPr>
      </w:pPr>
      <w:ins w:id="1612" w:author="Hein Monika" w:date="2025-08-01T11:55:00Z">
        <w:r>
          <w:rPr>
            <w:rFonts w:asciiTheme="minorHAnsi" w:hAnsiTheme="minorHAnsi"/>
            <w:sz w:val="18"/>
          </w:rPr>
          <w:br w:type="page"/>
        </w:r>
      </w:ins>
    </w:p>
    <w:p w14:paraId="269D4A06" w14:textId="77777777" w:rsidR="00CE1271" w:rsidRDefault="00CE1271" w:rsidP="00CE1271">
      <w:pPr>
        <w:spacing w:line="360" w:lineRule="auto"/>
        <w:rPr>
          <w:ins w:id="1613" w:author="Hein Monika" w:date="2025-08-01T11:55:00Z"/>
          <w:rFonts w:ascii="Calibri" w:hAnsi="Calibri"/>
          <w:b/>
          <w:smallCaps/>
          <w:snapToGrid w:val="0"/>
          <w:sz w:val="20"/>
          <w:szCs w:val="20"/>
        </w:rPr>
      </w:pPr>
      <w:ins w:id="1614" w:author="Hein Monika" w:date="2025-08-01T11:55:00Z">
        <w:r w:rsidRPr="000922E3">
          <w:rPr>
            <w:rFonts w:asciiTheme="minorHAnsi" w:hAnsiTheme="minorHAnsi"/>
            <w:b/>
            <w:bCs/>
            <w:sz w:val="20"/>
            <w:szCs w:val="28"/>
          </w:rPr>
          <w:lastRenderedPageBreak/>
          <w:t>Załącznik nr 1</w:t>
        </w:r>
        <w:r>
          <w:rPr>
            <w:rFonts w:asciiTheme="minorHAnsi" w:hAnsiTheme="minorHAnsi"/>
            <w:b/>
            <w:bCs/>
            <w:sz w:val="20"/>
            <w:szCs w:val="28"/>
          </w:rPr>
          <w:t>2  - Tabela elementów scalonych</w:t>
        </w:r>
      </w:ins>
    </w:p>
    <w:p w14:paraId="7B2D805F" w14:textId="77777777" w:rsidR="00CE1271" w:rsidRDefault="00CE1271" w:rsidP="00CE1271">
      <w:pPr>
        <w:spacing w:before="0" w:after="160" w:line="259" w:lineRule="auto"/>
        <w:jc w:val="left"/>
        <w:rPr>
          <w:ins w:id="1615" w:author="Hein Monika" w:date="2025-08-01T11:55:00Z"/>
          <w:rFonts w:asciiTheme="minorHAnsi" w:hAnsiTheme="minorHAnsi"/>
          <w:b/>
          <w:bCs/>
          <w:sz w:val="20"/>
          <w:szCs w:val="20"/>
        </w:rPr>
      </w:pPr>
      <w:ins w:id="1616" w:author="Hein Monika" w:date="2025-08-01T11:55:00Z">
        <w:r>
          <w:rPr>
            <w:rFonts w:asciiTheme="minorHAnsi" w:hAnsiTheme="minorHAnsi"/>
            <w:b/>
            <w:bCs/>
            <w:sz w:val="20"/>
            <w:szCs w:val="20"/>
          </w:rPr>
          <w:br w:type="page"/>
        </w:r>
      </w:ins>
    </w:p>
    <w:p w14:paraId="7437E849" w14:textId="4BD78746" w:rsidR="00CE1271" w:rsidRPr="00CE1271" w:rsidRDefault="00CE1271">
      <w:pPr>
        <w:tabs>
          <w:tab w:val="left" w:pos="426"/>
        </w:tabs>
        <w:spacing w:before="0" w:line="276" w:lineRule="auto"/>
        <w:rPr>
          <w:ins w:id="1617" w:author="Hein Monika" w:date="2025-08-01T11:55:00Z"/>
          <w:rPrChange w:id="1618" w:author="Hein Monika" w:date="2025-08-01T11:55:00Z">
            <w:rPr>
              <w:ins w:id="1619" w:author="Hein Monika" w:date="2025-08-01T11:55:00Z"/>
              <w:rFonts w:asciiTheme="minorHAnsi" w:hAnsiTheme="minorHAnsi"/>
              <w:b/>
              <w:bCs/>
              <w:sz w:val="20"/>
              <w:szCs w:val="20"/>
            </w:rPr>
          </w:rPrChange>
        </w:rPr>
      </w:pPr>
      <w:ins w:id="1620" w:author="Hein Monika" w:date="2025-08-01T11:55:00Z">
        <w:r w:rsidRPr="00F35D9B">
          <w:rPr>
            <w:rFonts w:asciiTheme="minorHAnsi" w:hAnsiTheme="minorHAnsi"/>
            <w:b/>
            <w:bCs/>
            <w:sz w:val="20"/>
            <w:szCs w:val="20"/>
          </w:rPr>
          <w:lastRenderedPageBreak/>
          <w:t xml:space="preserve">Załącznik nr </w:t>
        </w:r>
        <w:r>
          <w:rPr>
            <w:rFonts w:asciiTheme="minorHAnsi" w:hAnsiTheme="minorHAnsi"/>
            <w:b/>
            <w:bCs/>
            <w:sz w:val="20"/>
            <w:szCs w:val="20"/>
          </w:rPr>
          <w:t>13</w:t>
        </w:r>
        <w:r w:rsidRPr="00F35D9B">
          <w:rPr>
            <w:rFonts w:asciiTheme="minorHAnsi" w:hAnsiTheme="minorHAnsi"/>
            <w:b/>
            <w:bCs/>
            <w:sz w:val="20"/>
            <w:szCs w:val="20"/>
          </w:rPr>
          <w:t xml:space="preserve"> - </w:t>
        </w:r>
        <w:r>
          <w:rPr>
            <w:noProof/>
          </w:rPr>
          <mc:AlternateContent>
            <mc:Choice Requires="wps">
              <w:drawing>
                <wp:anchor distT="0" distB="0" distL="114300" distR="114300" simplePos="0" relativeHeight="251660288" behindDoc="0" locked="0" layoutInCell="1" allowOverlap="1" wp14:anchorId="4C7DF84C" wp14:editId="17AB4B09">
                  <wp:simplePos x="0" y="0"/>
                  <wp:positionH relativeFrom="column">
                    <wp:posOffset>3724275</wp:posOffset>
                  </wp:positionH>
                  <wp:positionV relativeFrom="paragraph">
                    <wp:posOffset>213360</wp:posOffset>
                  </wp:positionV>
                  <wp:extent cx="2006600" cy="622300"/>
                  <wp:effectExtent l="0" t="0" r="0" b="63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B1FA5" w14:textId="77777777" w:rsidR="00CE1271" w:rsidRDefault="00CE1271" w:rsidP="00CE1271">
                              <w:pPr>
                                <w:jc w:val="center"/>
                                <w:rPr>
                                  <w:sz w:val="18"/>
                                </w:rPr>
                              </w:pPr>
                              <w:r>
                                <w:rPr>
                                  <w:sz w:val="18"/>
                                </w:rPr>
                                <w:t>......................................................</w:t>
                              </w:r>
                            </w:p>
                            <w:p w14:paraId="1969D835" w14:textId="77777777" w:rsidR="00CE1271" w:rsidRDefault="00CE1271" w:rsidP="00CE1271">
                              <w:pPr>
                                <w:jc w:val="center"/>
                                <w:rPr>
                                  <w:sz w:val="16"/>
                                </w:rPr>
                              </w:pPr>
                              <w:r>
                                <w:rPr>
                                  <w:sz w:val="16"/>
                                </w:rPr>
                                <w:t>Pieczęć i podpis upoważnionego pracownika ENEA Operator Sp.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DF84C" id="_x0000_t202" coordsize="21600,21600" o:spt="202" path="m,l,21600r21600,l21600,xe">
                  <v:stroke joinstyle="miter"/>
                  <v:path gradientshapeok="t" o:connecttype="rect"/>
                </v:shapetype>
                <v:shape id="Pole tekstowe 2" o:spid="_x0000_s1026" type="#_x0000_t202" style="position:absolute;left:0;text-align:left;margin-left:293.25pt;margin-top:16.8pt;width:158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" stroked="f">
                  <v:textbox>
                    <w:txbxContent>
                      <w:p w14:paraId="282B1FA5" w14:textId="77777777" w:rsidR="00CE1271" w:rsidRDefault="00CE1271" w:rsidP="00CE1271">
                        <w:pPr>
                          <w:jc w:val="center"/>
                          <w:rPr>
                            <w:sz w:val="18"/>
                          </w:rPr>
                        </w:pPr>
                        <w:r>
                          <w:rPr>
                            <w:sz w:val="18"/>
                          </w:rPr>
                          <w:t>......................................................</w:t>
                        </w:r>
                      </w:p>
                      <w:p w14:paraId="1969D835" w14:textId="77777777" w:rsidR="00CE1271" w:rsidRDefault="00CE1271" w:rsidP="00CE1271">
                        <w:pPr>
                          <w:jc w:val="center"/>
                          <w:rPr>
                            <w:sz w:val="16"/>
                          </w:rPr>
                        </w:pPr>
                        <w:r>
                          <w:rPr>
                            <w:sz w:val="16"/>
                          </w:rPr>
                          <w:t>Pieczęć i podpis upoważnionego pracownika ENEA Operator Sp. z o.o.</w:t>
                        </w:r>
                      </w:p>
                    </w:txbxContent>
                  </v:textbox>
                </v:shape>
              </w:pict>
            </mc:Fallback>
          </mc:AlternateContent>
        </w:r>
        <w:bookmarkStart w:id="1621" w:name="bookmark0"/>
        <w:r w:rsidRPr="00F35D9B">
          <w:rPr>
            <w:rFonts w:asciiTheme="minorHAnsi" w:hAnsiTheme="minorHAnsi"/>
            <w:b/>
            <w:bCs/>
            <w:sz w:val="20"/>
            <w:szCs w:val="20"/>
          </w:rPr>
          <w:t>Wzór dokumentu zgłoszenia gotowości do odbioru;</w:t>
        </w:r>
      </w:ins>
    </w:p>
    <w:p w14:paraId="1FD73880" w14:textId="77777777" w:rsidR="00CE1271" w:rsidRDefault="00CE1271" w:rsidP="00CE1271">
      <w:pPr>
        <w:pStyle w:val="Bezodstpw"/>
        <w:jc w:val="center"/>
        <w:rPr>
          <w:ins w:id="1622" w:author="Hein Monika" w:date="2025-08-01T11:55:00Z"/>
          <w:sz w:val="36"/>
          <w:szCs w:val="36"/>
          <w:highlight w:val="lightGray"/>
        </w:rPr>
      </w:pPr>
    </w:p>
    <w:p w14:paraId="1E9F4345" w14:textId="77777777" w:rsidR="00CE1271" w:rsidRDefault="00CE1271" w:rsidP="00CE1271">
      <w:pPr>
        <w:pStyle w:val="Bezodstpw"/>
        <w:jc w:val="center"/>
        <w:rPr>
          <w:ins w:id="1623" w:author="Hein Monika" w:date="2025-08-01T11:55:00Z"/>
          <w:sz w:val="36"/>
          <w:szCs w:val="36"/>
        </w:rPr>
      </w:pPr>
      <w:ins w:id="1624" w:author="Hein Monika" w:date="2025-08-01T11:55:00Z">
        <w:r w:rsidRPr="00293C81">
          <w:rPr>
            <w:sz w:val="36"/>
            <w:szCs w:val="36"/>
            <w:highlight w:val="lightGray"/>
          </w:rPr>
          <w:t>ZGŁOSZENIE GOTOWOŚCI DO ODBIORU</w:t>
        </w:r>
        <w:bookmarkEnd w:id="1621"/>
      </w:ins>
    </w:p>
    <w:p w14:paraId="5EE46D74" w14:textId="77777777" w:rsidR="00CE1271" w:rsidRPr="00DB62E9" w:rsidRDefault="00CE1271" w:rsidP="00CE1271">
      <w:pPr>
        <w:pStyle w:val="Bezodstpw"/>
        <w:jc w:val="center"/>
        <w:rPr>
          <w:ins w:id="1625" w:author="Hein Monika" w:date="2025-08-01T11:55:00Z"/>
          <w:sz w:val="36"/>
          <w:szCs w:val="36"/>
        </w:rPr>
      </w:pPr>
    </w:p>
    <w:p w14:paraId="7C47EE9A" w14:textId="77777777" w:rsidR="00CE1271" w:rsidRDefault="00CE1271" w:rsidP="00CE1271">
      <w:pPr>
        <w:pStyle w:val="Style13"/>
        <w:numPr>
          <w:ilvl w:val="0"/>
          <w:numId w:val="50"/>
        </w:numPr>
        <w:shd w:val="clear" w:color="auto" w:fill="auto"/>
        <w:tabs>
          <w:tab w:val="left" w:pos="389"/>
          <w:tab w:val="left" w:leader="dot" w:pos="8554"/>
        </w:tabs>
        <w:spacing w:before="0"/>
        <w:ind w:left="360" w:hanging="360"/>
        <w:rPr>
          <w:ins w:id="1626" w:author="Hein Monika" w:date="2025-08-01T11:55:00Z"/>
        </w:rPr>
      </w:pPr>
      <w:ins w:id="1627" w:author="Hein Monika" w:date="2025-08-01T11:55:00Z">
        <w:r>
          <w:t>ZGŁASZAJĄCY</w:t>
        </w:r>
        <w:r>
          <w:tab/>
        </w:r>
      </w:ins>
    </w:p>
    <w:p w14:paraId="6E9986A0" w14:textId="77777777" w:rsidR="00CE1271" w:rsidRDefault="00CE1271" w:rsidP="00CE1271">
      <w:pPr>
        <w:pStyle w:val="Style13"/>
        <w:numPr>
          <w:ilvl w:val="0"/>
          <w:numId w:val="50"/>
        </w:numPr>
        <w:shd w:val="clear" w:color="auto" w:fill="auto"/>
        <w:tabs>
          <w:tab w:val="left" w:pos="410"/>
          <w:tab w:val="left" w:leader="dot" w:pos="7625"/>
        </w:tabs>
        <w:spacing w:before="0"/>
        <w:ind w:left="360" w:hanging="360"/>
        <w:rPr>
          <w:ins w:id="1628" w:author="Hein Monika" w:date="2025-08-01T11:55:00Z"/>
        </w:rPr>
      </w:pPr>
      <w:ins w:id="1629" w:author="Hein Monika" w:date="2025-08-01T11:55:00Z">
        <w:r>
          <w:t>NAZWA ZADANIA</w:t>
        </w:r>
        <w:r>
          <w:tab/>
        </w:r>
      </w:ins>
    </w:p>
    <w:p w14:paraId="12CE8B8F" w14:textId="77777777" w:rsidR="00CE1271" w:rsidRDefault="00CE1271" w:rsidP="00CE1271">
      <w:pPr>
        <w:pStyle w:val="Style13"/>
        <w:numPr>
          <w:ilvl w:val="0"/>
          <w:numId w:val="50"/>
        </w:numPr>
        <w:shd w:val="clear" w:color="auto" w:fill="auto"/>
        <w:tabs>
          <w:tab w:val="left" w:pos="410"/>
          <w:tab w:val="left" w:leader="dot" w:pos="5314"/>
          <w:tab w:val="left" w:leader="dot" w:pos="5371"/>
          <w:tab w:val="left" w:leader="dot" w:pos="8143"/>
        </w:tabs>
        <w:spacing w:before="0"/>
        <w:ind w:left="360" w:hanging="360"/>
        <w:rPr>
          <w:ins w:id="1630" w:author="Hein Monika" w:date="2025-08-01T11:55:00Z"/>
        </w:rPr>
      </w:pPr>
      <w:ins w:id="1631" w:author="Hein Monika" w:date="2025-08-01T11:55:00Z">
        <w:r>
          <w:t>UMOWA NR</w:t>
        </w:r>
        <w:r>
          <w:tab/>
        </w:r>
        <w:r>
          <w:tab/>
        </w:r>
        <w:r>
          <w:tab/>
        </w:r>
      </w:ins>
    </w:p>
    <w:p w14:paraId="18CCA1ED" w14:textId="77777777" w:rsidR="00CE1271" w:rsidRDefault="00CE1271" w:rsidP="00CE1271">
      <w:pPr>
        <w:pStyle w:val="Style13"/>
        <w:numPr>
          <w:ilvl w:val="0"/>
          <w:numId w:val="50"/>
        </w:numPr>
        <w:shd w:val="clear" w:color="auto" w:fill="auto"/>
        <w:tabs>
          <w:tab w:val="left" w:pos="425"/>
          <w:tab w:val="left" w:leader="dot" w:pos="8561"/>
        </w:tabs>
        <w:spacing w:before="0"/>
        <w:ind w:left="360" w:hanging="360"/>
        <w:rPr>
          <w:ins w:id="1632" w:author="Hein Monika" w:date="2025-08-01T11:55:00Z"/>
        </w:rPr>
      </w:pPr>
      <w:ins w:id="1633" w:author="Hein Monika" w:date="2025-08-01T11:55:00Z">
        <w:r>
          <w:t>INWESTOR</w:t>
        </w:r>
        <w:r>
          <w:tab/>
        </w:r>
      </w:ins>
    </w:p>
    <w:p w14:paraId="7D6CC4AE" w14:textId="77777777" w:rsidR="00CE1271" w:rsidRDefault="00CE1271" w:rsidP="00CE1271">
      <w:pPr>
        <w:pStyle w:val="Style13"/>
        <w:numPr>
          <w:ilvl w:val="0"/>
          <w:numId w:val="50"/>
        </w:numPr>
        <w:shd w:val="clear" w:color="auto" w:fill="auto"/>
        <w:tabs>
          <w:tab w:val="left" w:pos="410"/>
          <w:tab w:val="left" w:leader="dot" w:pos="8539"/>
        </w:tabs>
        <w:spacing w:before="0"/>
        <w:ind w:left="360" w:hanging="360"/>
        <w:rPr>
          <w:ins w:id="1634" w:author="Hein Monika" w:date="2025-08-01T11:55:00Z"/>
        </w:rPr>
      </w:pPr>
      <w:ins w:id="1635" w:author="Hein Monika" w:date="2025-08-01T11:55:00Z">
        <w:r>
          <w:t>MIEJSCOWOŚĆ</w:t>
        </w:r>
        <w:r>
          <w:tab/>
        </w:r>
      </w:ins>
    </w:p>
    <w:p w14:paraId="50C24145" w14:textId="77777777" w:rsidR="00CE1271" w:rsidRDefault="00CE1271" w:rsidP="00CE1271">
      <w:pPr>
        <w:pStyle w:val="Style13"/>
        <w:numPr>
          <w:ilvl w:val="0"/>
          <w:numId w:val="50"/>
        </w:numPr>
        <w:shd w:val="clear" w:color="auto" w:fill="auto"/>
        <w:tabs>
          <w:tab w:val="left" w:pos="418"/>
          <w:tab w:val="left" w:leader="dot" w:pos="7056"/>
        </w:tabs>
        <w:spacing w:before="0" w:after="120"/>
        <w:ind w:left="360" w:hanging="360"/>
        <w:rPr>
          <w:ins w:id="1636" w:author="Hein Monika" w:date="2025-08-01T11:55:00Z"/>
        </w:rPr>
      </w:pPr>
      <w:ins w:id="1637" w:author="Hein Monika" w:date="2025-08-01T11:55:00Z">
        <w:r>
          <w:t>PROPONOWANY TERMIN ODBIORU</w:t>
        </w:r>
        <w:r>
          <w:tab/>
        </w:r>
      </w:ins>
    </w:p>
    <w:p w14:paraId="474EC9DC" w14:textId="77777777" w:rsidR="00CE1271" w:rsidRDefault="00CE1271" w:rsidP="00CE1271">
      <w:pPr>
        <w:pStyle w:val="Style15"/>
        <w:shd w:val="clear" w:color="auto" w:fill="auto"/>
        <w:spacing w:before="0"/>
        <w:ind w:left="660"/>
        <w:rPr>
          <w:ins w:id="1638" w:author="Hein Monika" w:date="2025-08-01T11:55:00Z"/>
        </w:rPr>
      </w:pPr>
      <w:ins w:id="1639" w:author="Hein Monika" w:date="2025-08-01T11:55:00Z">
        <w:r>
          <w:t xml:space="preserve">Załączniki wg wykazu określonego na podstawie Załącznika nr 14 a) do Umowy </w:t>
        </w:r>
        <w:proofErr w:type="spellStart"/>
        <w:r>
          <w:t>np</w:t>
        </w:r>
        <w:proofErr w:type="spellEnd"/>
        <w:r>
          <w:t>:</w:t>
        </w:r>
      </w:ins>
    </w:p>
    <w:p w14:paraId="34A2D5F0" w14:textId="77777777" w:rsidR="00CE1271" w:rsidRDefault="00CE1271" w:rsidP="00CE1271">
      <w:pPr>
        <w:pStyle w:val="Style13"/>
        <w:numPr>
          <w:ilvl w:val="1"/>
          <w:numId w:val="50"/>
        </w:numPr>
        <w:shd w:val="clear" w:color="auto" w:fill="auto"/>
        <w:spacing w:before="0" w:line="511" w:lineRule="exact"/>
        <w:ind w:left="792" w:hanging="360"/>
        <w:rPr>
          <w:ins w:id="1640" w:author="Hein Monika" w:date="2025-08-01T11:55:00Z"/>
        </w:rPr>
      </w:pPr>
      <w:ins w:id="1641" w:author="Hein Monika" w:date="2025-08-01T11:55:00Z">
        <w:r>
          <w:t>Dokumentacja powykonawcza…………………………………………………………………………….</w:t>
        </w:r>
        <w:r>
          <w:tab/>
        </w:r>
      </w:ins>
    </w:p>
    <w:p w14:paraId="65F629EF" w14:textId="77777777" w:rsidR="00CE1271" w:rsidRDefault="00CE1271" w:rsidP="00CE1271">
      <w:pPr>
        <w:pStyle w:val="Style13"/>
        <w:numPr>
          <w:ilvl w:val="1"/>
          <w:numId w:val="50"/>
        </w:numPr>
        <w:shd w:val="clear" w:color="auto" w:fill="auto"/>
        <w:spacing w:before="0" w:line="511" w:lineRule="exact"/>
        <w:ind w:left="792" w:hanging="360"/>
        <w:rPr>
          <w:ins w:id="1642" w:author="Hein Monika" w:date="2025-08-01T11:55:00Z"/>
        </w:rPr>
      </w:pPr>
      <w:ins w:id="1643" w:author="Hein Monika" w:date="2025-08-01T11:55:00Z">
        <w:r>
          <w:t>Pozwolenie na budowę wydane/ zgłoszenie robót przyjęte* nr</w:t>
        </w:r>
        <w:r>
          <w:tab/>
          <w:t>…………….. z dnia…………………</w:t>
        </w:r>
        <w:r>
          <w:tab/>
        </w:r>
      </w:ins>
    </w:p>
    <w:p w14:paraId="2FB3962F" w14:textId="77777777" w:rsidR="00CE1271" w:rsidRDefault="00CE1271" w:rsidP="00CE1271">
      <w:pPr>
        <w:pStyle w:val="Style13"/>
        <w:shd w:val="clear" w:color="auto" w:fill="auto"/>
        <w:tabs>
          <w:tab w:val="left" w:leader="dot" w:pos="8774"/>
        </w:tabs>
        <w:spacing w:before="0" w:line="504" w:lineRule="exact"/>
        <w:ind w:left="426" w:firstLine="0"/>
        <w:rPr>
          <w:ins w:id="1644" w:author="Hein Monika" w:date="2025-08-01T11:55:00Z"/>
        </w:rPr>
      </w:pPr>
      <w:ins w:id="1645" w:author="Hein Monika" w:date="2025-08-01T11:55:00Z">
        <w:r>
          <w:t xml:space="preserve">  przez</w:t>
        </w:r>
        <w:r>
          <w:tab/>
        </w:r>
      </w:ins>
    </w:p>
    <w:p w14:paraId="1795532E" w14:textId="77777777" w:rsidR="00CE1271" w:rsidRDefault="00CE1271" w:rsidP="00CE1271">
      <w:pPr>
        <w:pStyle w:val="Style13"/>
        <w:numPr>
          <w:ilvl w:val="1"/>
          <w:numId w:val="50"/>
        </w:numPr>
        <w:shd w:val="clear" w:color="auto" w:fill="auto"/>
        <w:spacing w:before="0" w:line="504" w:lineRule="exact"/>
        <w:ind w:left="792" w:hanging="360"/>
        <w:rPr>
          <w:ins w:id="1646" w:author="Hein Monika" w:date="2025-08-01T11:55:00Z"/>
        </w:rPr>
      </w:pPr>
      <w:ins w:id="1647" w:author="Hein Monika" w:date="2025-08-01T11:55:00Z">
        <w:r>
          <w:t>Powykonawcze inwentaryzacje geodezyjne</w:t>
        </w:r>
        <w:r>
          <w:tab/>
          <w:t>……………………………………………………………….</w:t>
        </w:r>
      </w:ins>
    </w:p>
    <w:p w14:paraId="56A4D7D6" w14:textId="77777777" w:rsidR="00CE1271" w:rsidRDefault="00CE1271" w:rsidP="00CE1271">
      <w:pPr>
        <w:pStyle w:val="Style13"/>
        <w:numPr>
          <w:ilvl w:val="1"/>
          <w:numId w:val="50"/>
        </w:numPr>
        <w:shd w:val="clear" w:color="auto" w:fill="auto"/>
        <w:spacing w:before="0" w:line="504" w:lineRule="exact"/>
        <w:ind w:left="792" w:hanging="360"/>
        <w:rPr>
          <w:ins w:id="1648" w:author="Hein Monika" w:date="2025-08-01T11:55:00Z"/>
        </w:rPr>
      </w:pPr>
      <w:ins w:id="1649" w:author="Hein Monika" w:date="2025-08-01T11:55:00Z">
        <w:r>
          <w:t>Instrukcja eksploatacji ……………………………………………………………………………</w:t>
        </w:r>
        <w:r>
          <w:tab/>
        </w:r>
        <w:r>
          <w:tab/>
        </w:r>
        <w:r>
          <w:tab/>
        </w:r>
      </w:ins>
    </w:p>
    <w:p w14:paraId="0CF91B91" w14:textId="77777777" w:rsidR="00CE1271" w:rsidRDefault="00CE1271" w:rsidP="00CE1271">
      <w:pPr>
        <w:pStyle w:val="Style13"/>
        <w:numPr>
          <w:ilvl w:val="1"/>
          <w:numId w:val="50"/>
        </w:numPr>
        <w:shd w:val="clear" w:color="auto" w:fill="auto"/>
        <w:tabs>
          <w:tab w:val="left" w:pos="482"/>
        </w:tabs>
        <w:spacing w:before="0" w:line="410" w:lineRule="exact"/>
        <w:ind w:left="792" w:right="60" w:hanging="360"/>
        <w:rPr>
          <w:ins w:id="1650" w:author="Hein Monika" w:date="2025-08-01T11:55:00Z"/>
        </w:rPr>
      </w:pPr>
      <w:ins w:id="1651" w:author="Hein Monika" w:date="2025-08-01T11:55:00Z">
        <w:r>
          <w:t>Dokumenty dopuszczenia wyrobów budowlanych urządzeń do obrotu i powszechnego stosowania lub stosowania jednostkowego</w:t>
        </w:r>
      </w:ins>
    </w:p>
    <w:p w14:paraId="4BA32F97" w14:textId="77777777" w:rsidR="00CE1271" w:rsidRDefault="00CE1271" w:rsidP="00CE1271">
      <w:pPr>
        <w:pStyle w:val="Style9"/>
        <w:numPr>
          <w:ilvl w:val="2"/>
          <w:numId w:val="50"/>
        </w:numPr>
        <w:shd w:val="clear" w:color="auto" w:fill="auto"/>
        <w:tabs>
          <w:tab w:val="left" w:pos="1330"/>
          <w:tab w:val="left" w:leader="dot" w:pos="8508"/>
        </w:tabs>
        <w:spacing w:before="0" w:after="0" w:line="396" w:lineRule="exact"/>
        <w:ind w:left="1224" w:hanging="360"/>
        <w:rPr>
          <w:ins w:id="1652" w:author="Hein Monika" w:date="2025-08-01T11:55:00Z"/>
        </w:rPr>
      </w:pPr>
      <w:ins w:id="1653" w:author="Hein Monika" w:date="2025-08-01T11:55:00Z">
        <w:r>
          <w:t>Atesty.</w:t>
        </w:r>
        <w:r>
          <w:tab/>
        </w:r>
      </w:ins>
    </w:p>
    <w:p w14:paraId="4E658A3F" w14:textId="77777777" w:rsidR="00CE1271" w:rsidRDefault="00CE1271" w:rsidP="00CE1271">
      <w:pPr>
        <w:pStyle w:val="Style9"/>
        <w:numPr>
          <w:ilvl w:val="2"/>
          <w:numId w:val="50"/>
        </w:numPr>
        <w:shd w:val="clear" w:color="auto" w:fill="auto"/>
        <w:tabs>
          <w:tab w:val="left" w:pos="1351"/>
          <w:tab w:val="left" w:leader="dot" w:pos="8450"/>
        </w:tabs>
        <w:spacing w:before="0" w:after="0" w:line="396" w:lineRule="exact"/>
        <w:ind w:left="1224" w:hanging="360"/>
        <w:rPr>
          <w:ins w:id="1654" w:author="Hein Monika" w:date="2025-08-01T11:55:00Z"/>
        </w:rPr>
      </w:pPr>
      <w:ins w:id="1655" w:author="Hein Monika" w:date="2025-08-01T11:55:00Z">
        <w:r>
          <w:t>Certyfikaty</w:t>
        </w:r>
        <w:r>
          <w:tab/>
        </w:r>
      </w:ins>
    </w:p>
    <w:p w14:paraId="28757D49" w14:textId="77777777" w:rsidR="00CE1271" w:rsidRDefault="00CE1271" w:rsidP="00CE1271">
      <w:pPr>
        <w:pStyle w:val="Style9"/>
        <w:numPr>
          <w:ilvl w:val="2"/>
          <w:numId w:val="50"/>
        </w:numPr>
        <w:shd w:val="clear" w:color="auto" w:fill="auto"/>
        <w:tabs>
          <w:tab w:val="left" w:pos="1344"/>
          <w:tab w:val="left" w:leader="dot" w:pos="8515"/>
        </w:tabs>
        <w:spacing w:before="0" w:after="66" w:line="396" w:lineRule="exact"/>
        <w:ind w:left="1224" w:hanging="360"/>
        <w:rPr>
          <w:ins w:id="1656" w:author="Hein Monika" w:date="2025-08-01T11:55:00Z"/>
        </w:rPr>
      </w:pPr>
      <w:ins w:id="1657" w:author="Hein Monika" w:date="2025-08-01T11:55:00Z">
        <w:r>
          <w:t>Deklaracje zgodności.</w:t>
        </w:r>
        <w:r>
          <w:tab/>
        </w:r>
      </w:ins>
    </w:p>
    <w:p w14:paraId="3E5430A9" w14:textId="77777777" w:rsidR="00CE1271" w:rsidRDefault="00CE1271" w:rsidP="00CE1271">
      <w:pPr>
        <w:pStyle w:val="Style13"/>
        <w:numPr>
          <w:ilvl w:val="1"/>
          <w:numId w:val="50"/>
        </w:numPr>
        <w:shd w:val="clear" w:color="auto" w:fill="auto"/>
        <w:tabs>
          <w:tab w:val="left" w:pos="482"/>
        </w:tabs>
        <w:spacing w:before="0"/>
        <w:ind w:left="792" w:hanging="360"/>
        <w:rPr>
          <w:ins w:id="1658" w:author="Hein Monika" w:date="2025-08-01T11:55:00Z"/>
        </w:rPr>
      </w:pPr>
      <w:ins w:id="1659" w:author="Hein Monika" w:date="2025-08-01T11:55:00Z">
        <w:r>
          <w:t>Protokoły badań i sprawdzeń odbiorczych</w:t>
        </w:r>
      </w:ins>
    </w:p>
    <w:p w14:paraId="3EDBA6C0" w14:textId="77777777" w:rsidR="00CE1271" w:rsidRDefault="00CE1271" w:rsidP="00CE1271">
      <w:pPr>
        <w:pStyle w:val="Style9"/>
        <w:numPr>
          <w:ilvl w:val="2"/>
          <w:numId w:val="50"/>
        </w:numPr>
        <w:shd w:val="clear" w:color="auto" w:fill="auto"/>
        <w:tabs>
          <w:tab w:val="left" w:pos="1344"/>
          <w:tab w:val="left" w:leader="dot" w:pos="5174"/>
          <w:tab w:val="left" w:leader="dot" w:pos="5225"/>
          <w:tab w:val="left" w:leader="dot" w:pos="6989"/>
          <w:tab w:val="left" w:leader="dot" w:pos="7046"/>
          <w:tab w:val="left" w:leader="dot" w:pos="8558"/>
        </w:tabs>
        <w:spacing w:before="0" w:after="0" w:line="389" w:lineRule="exact"/>
        <w:ind w:left="1224" w:hanging="360"/>
        <w:rPr>
          <w:ins w:id="1660" w:author="Hein Monika" w:date="2025-08-01T11:55:00Z"/>
        </w:rPr>
      </w:pPr>
      <w:ins w:id="1661" w:author="Hein Monika" w:date="2025-08-01T11:55:00Z">
        <w:r>
          <w:t>Transformatora (nr, data)</w:t>
        </w:r>
        <w:r>
          <w:tab/>
        </w:r>
        <w:r>
          <w:tab/>
        </w:r>
        <w:r>
          <w:tab/>
        </w:r>
        <w:r>
          <w:tab/>
        </w:r>
        <w:r>
          <w:tab/>
        </w:r>
      </w:ins>
    </w:p>
    <w:p w14:paraId="0B98E80C" w14:textId="77777777" w:rsidR="00CE1271" w:rsidRDefault="00CE1271" w:rsidP="00CE1271">
      <w:pPr>
        <w:pStyle w:val="Style9"/>
        <w:numPr>
          <w:ilvl w:val="2"/>
          <w:numId w:val="50"/>
        </w:numPr>
        <w:shd w:val="clear" w:color="auto" w:fill="auto"/>
        <w:tabs>
          <w:tab w:val="left" w:pos="1330"/>
          <w:tab w:val="left" w:leader="dot" w:pos="8126"/>
          <w:tab w:val="left" w:leader="dot" w:pos="8177"/>
          <w:tab w:val="left" w:leader="dot" w:pos="8544"/>
        </w:tabs>
        <w:spacing w:before="0" w:after="0" w:line="389" w:lineRule="exact"/>
        <w:ind w:left="1224" w:hanging="360"/>
        <w:rPr>
          <w:ins w:id="1662" w:author="Hein Monika" w:date="2025-08-01T11:55:00Z"/>
        </w:rPr>
      </w:pPr>
      <w:ins w:id="1663" w:author="Hein Monika" w:date="2025-08-01T11:55:00Z">
        <w:r>
          <w:t>Aparatury rozdzielczej WN/SN/</w:t>
        </w:r>
        <w:proofErr w:type="spellStart"/>
        <w:r>
          <w:t>nn</w:t>
        </w:r>
        <w:proofErr w:type="spellEnd"/>
        <w:r>
          <w:t>*</w:t>
        </w:r>
        <w:r>
          <w:tab/>
        </w:r>
        <w:r>
          <w:tab/>
        </w:r>
        <w:r>
          <w:tab/>
        </w:r>
      </w:ins>
    </w:p>
    <w:p w14:paraId="040AD51A" w14:textId="77777777" w:rsidR="00CE1271" w:rsidRDefault="00CE1271" w:rsidP="00CE1271">
      <w:pPr>
        <w:pStyle w:val="Style9"/>
        <w:numPr>
          <w:ilvl w:val="2"/>
          <w:numId w:val="50"/>
        </w:numPr>
        <w:shd w:val="clear" w:color="auto" w:fill="auto"/>
        <w:tabs>
          <w:tab w:val="left" w:pos="1344"/>
          <w:tab w:val="left" w:leader="dot" w:pos="8573"/>
        </w:tabs>
        <w:spacing w:before="0" w:after="0" w:line="389" w:lineRule="exact"/>
        <w:ind w:left="1224" w:hanging="360"/>
        <w:rPr>
          <w:ins w:id="1664" w:author="Hein Monika" w:date="2025-08-01T11:55:00Z"/>
        </w:rPr>
      </w:pPr>
      <w:ins w:id="1665" w:author="Hein Monika" w:date="2025-08-01T11:55:00Z">
        <w:r>
          <w:t>Uziemienia roboczego i ochronnego + plan</w:t>
        </w:r>
        <w:r>
          <w:tab/>
        </w:r>
      </w:ins>
    </w:p>
    <w:p w14:paraId="2E9DF786" w14:textId="77777777" w:rsidR="00CE1271" w:rsidRDefault="00CE1271" w:rsidP="00CE1271">
      <w:pPr>
        <w:pStyle w:val="Style9"/>
        <w:numPr>
          <w:ilvl w:val="2"/>
          <w:numId w:val="50"/>
        </w:numPr>
        <w:shd w:val="clear" w:color="auto" w:fill="auto"/>
        <w:tabs>
          <w:tab w:val="left" w:pos="1344"/>
          <w:tab w:val="left" w:leader="dot" w:pos="5621"/>
          <w:tab w:val="left" w:leader="dot" w:pos="5671"/>
          <w:tab w:val="left" w:leader="dot" w:pos="8587"/>
        </w:tabs>
        <w:spacing w:before="0" w:after="0" w:line="389" w:lineRule="exact"/>
        <w:ind w:left="1224" w:hanging="360"/>
        <w:rPr>
          <w:ins w:id="1666" w:author="Hein Monika" w:date="2025-08-01T11:55:00Z"/>
        </w:rPr>
      </w:pPr>
      <w:ins w:id="1667" w:author="Hein Monika" w:date="2025-08-01T11:55:00Z">
        <w:r>
          <w:t>Odbioru kabla przed zasypaniem</w:t>
        </w:r>
        <w:r>
          <w:tab/>
        </w:r>
        <w:r>
          <w:tab/>
        </w:r>
        <w:r>
          <w:tab/>
        </w:r>
      </w:ins>
    </w:p>
    <w:p w14:paraId="7D2DA88B" w14:textId="77777777" w:rsidR="00CE1271" w:rsidRDefault="00CE1271" w:rsidP="00CE1271">
      <w:pPr>
        <w:pStyle w:val="Style9"/>
        <w:numPr>
          <w:ilvl w:val="2"/>
          <w:numId w:val="50"/>
        </w:numPr>
        <w:shd w:val="clear" w:color="auto" w:fill="auto"/>
        <w:tabs>
          <w:tab w:val="left" w:pos="1344"/>
          <w:tab w:val="left" w:leader="dot" w:pos="8587"/>
        </w:tabs>
        <w:spacing w:before="0" w:after="0" w:line="389" w:lineRule="exact"/>
        <w:ind w:left="1224" w:hanging="360"/>
        <w:rPr>
          <w:ins w:id="1668" w:author="Hein Monika" w:date="2025-08-01T11:55:00Z"/>
        </w:rPr>
      </w:pPr>
      <w:ins w:id="1669" w:author="Hein Monika" w:date="2025-08-01T11:55:00Z">
        <w:r>
          <w:t>Odbioru nawierzchni i zagęszczenia gruntu</w:t>
        </w:r>
        <w:r>
          <w:tab/>
        </w:r>
      </w:ins>
    </w:p>
    <w:p w14:paraId="5BA7C6AB" w14:textId="77777777" w:rsidR="00CE1271" w:rsidRDefault="00CE1271" w:rsidP="00CE1271">
      <w:pPr>
        <w:pStyle w:val="Style9"/>
        <w:numPr>
          <w:ilvl w:val="2"/>
          <w:numId w:val="50"/>
        </w:numPr>
        <w:shd w:val="clear" w:color="auto" w:fill="auto"/>
        <w:tabs>
          <w:tab w:val="left" w:pos="1337"/>
          <w:tab w:val="left" w:leader="dot" w:pos="8587"/>
        </w:tabs>
        <w:spacing w:before="0" w:after="0" w:line="389" w:lineRule="exact"/>
        <w:ind w:left="1224" w:hanging="360"/>
        <w:rPr>
          <w:ins w:id="1670" w:author="Hein Monika" w:date="2025-08-01T11:55:00Z"/>
        </w:rPr>
      </w:pPr>
      <w:ins w:id="1671" w:author="Hein Monika" w:date="2025-08-01T11:55:00Z">
        <w:r>
          <w:t>Kabla WN/SN/</w:t>
        </w:r>
        <w:proofErr w:type="spellStart"/>
        <w:r>
          <w:t>nn</w:t>
        </w:r>
        <w:proofErr w:type="spellEnd"/>
        <w:r>
          <w:t>*</w:t>
        </w:r>
        <w:r>
          <w:tab/>
        </w:r>
      </w:ins>
    </w:p>
    <w:p w14:paraId="4E7D76CC" w14:textId="77777777" w:rsidR="00CE1271" w:rsidRDefault="00CE1271" w:rsidP="00CE1271">
      <w:pPr>
        <w:pStyle w:val="Style9"/>
        <w:numPr>
          <w:ilvl w:val="2"/>
          <w:numId w:val="50"/>
        </w:numPr>
        <w:shd w:val="clear" w:color="auto" w:fill="auto"/>
        <w:tabs>
          <w:tab w:val="left" w:pos="1337"/>
          <w:tab w:val="left" w:leader="dot" w:pos="8508"/>
        </w:tabs>
        <w:spacing w:before="0" w:after="0" w:line="389" w:lineRule="exact"/>
        <w:ind w:left="1224" w:hanging="360"/>
        <w:rPr>
          <w:ins w:id="1672" w:author="Hein Monika" w:date="2025-08-01T11:55:00Z"/>
        </w:rPr>
      </w:pPr>
      <w:ins w:id="1673" w:author="Hein Monika" w:date="2025-08-01T11:55:00Z">
        <w:r>
          <w:t>Konstrukcji wsporczych</w:t>
        </w:r>
        <w:r>
          <w:tab/>
        </w:r>
      </w:ins>
    </w:p>
    <w:p w14:paraId="3E43406F" w14:textId="77777777" w:rsidR="00CE1271" w:rsidRDefault="00CE1271" w:rsidP="00CE1271">
      <w:pPr>
        <w:pStyle w:val="Style9"/>
        <w:numPr>
          <w:ilvl w:val="2"/>
          <w:numId w:val="50"/>
        </w:numPr>
        <w:shd w:val="clear" w:color="auto" w:fill="auto"/>
        <w:tabs>
          <w:tab w:val="left" w:pos="1337"/>
          <w:tab w:val="left" w:leader="dot" w:pos="8515"/>
        </w:tabs>
        <w:spacing w:before="0" w:after="0" w:line="389" w:lineRule="exact"/>
        <w:ind w:left="1224" w:hanging="360"/>
        <w:rPr>
          <w:ins w:id="1674" w:author="Hein Monika" w:date="2025-08-01T11:55:00Z"/>
        </w:rPr>
      </w:pPr>
      <w:ins w:id="1675" w:author="Hein Monika" w:date="2025-08-01T11:55:00Z">
        <w:r>
          <w:t>Przewodu WN/SN/</w:t>
        </w:r>
        <w:proofErr w:type="spellStart"/>
        <w:r>
          <w:t>nn</w:t>
        </w:r>
        <w:proofErr w:type="spellEnd"/>
        <w:r>
          <w:t>*.</w:t>
        </w:r>
        <w:r>
          <w:tab/>
        </w:r>
      </w:ins>
    </w:p>
    <w:p w14:paraId="350BB160" w14:textId="77777777" w:rsidR="00CE1271" w:rsidRDefault="00CE1271" w:rsidP="00CE1271">
      <w:pPr>
        <w:pStyle w:val="Style9"/>
        <w:numPr>
          <w:ilvl w:val="2"/>
          <w:numId w:val="50"/>
        </w:numPr>
        <w:shd w:val="clear" w:color="auto" w:fill="auto"/>
        <w:tabs>
          <w:tab w:val="left" w:pos="1411"/>
          <w:tab w:val="left" w:leader="dot" w:pos="8611"/>
        </w:tabs>
        <w:spacing w:before="0" w:after="0" w:line="396" w:lineRule="exact"/>
        <w:ind w:left="1224" w:hanging="360"/>
        <w:jc w:val="both"/>
        <w:rPr>
          <w:ins w:id="1676" w:author="Hein Monika" w:date="2025-08-01T11:55:00Z"/>
        </w:rPr>
      </w:pPr>
      <w:ins w:id="1677" w:author="Hein Monika" w:date="2025-08-01T11:55:00Z">
        <w:r>
          <w:lastRenderedPageBreak/>
          <w:t>Ograniczników</w:t>
        </w:r>
        <w:r>
          <w:tab/>
        </w:r>
      </w:ins>
    </w:p>
    <w:p w14:paraId="1CA07B8E" w14:textId="77777777" w:rsidR="00CE1271" w:rsidRDefault="00CE1271" w:rsidP="00CE1271">
      <w:pPr>
        <w:pStyle w:val="Style9"/>
        <w:numPr>
          <w:ilvl w:val="2"/>
          <w:numId w:val="50"/>
        </w:numPr>
        <w:shd w:val="clear" w:color="auto" w:fill="auto"/>
        <w:tabs>
          <w:tab w:val="left" w:pos="1397"/>
          <w:tab w:val="left" w:leader="dot" w:pos="2945"/>
          <w:tab w:val="left" w:leader="dot" w:pos="2988"/>
          <w:tab w:val="left" w:leader="dot" w:pos="8633"/>
        </w:tabs>
        <w:spacing w:before="0" w:after="0" w:line="396" w:lineRule="exact"/>
        <w:ind w:left="1224" w:hanging="360"/>
        <w:jc w:val="both"/>
        <w:rPr>
          <w:ins w:id="1678" w:author="Hein Monika" w:date="2025-08-01T11:55:00Z"/>
        </w:rPr>
      </w:pPr>
      <w:ins w:id="1679" w:author="Hein Monika" w:date="2025-08-01T11:55:00Z">
        <w:r>
          <w:t>Napięć rażenia</w:t>
        </w:r>
        <w:r>
          <w:tab/>
        </w:r>
        <w:r>
          <w:tab/>
        </w:r>
        <w:r>
          <w:tab/>
        </w:r>
      </w:ins>
    </w:p>
    <w:p w14:paraId="53B0BB98" w14:textId="77777777" w:rsidR="00CE1271" w:rsidRDefault="00CE1271" w:rsidP="00CE1271">
      <w:pPr>
        <w:pStyle w:val="Style9"/>
        <w:numPr>
          <w:ilvl w:val="2"/>
          <w:numId w:val="50"/>
        </w:numPr>
        <w:shd w:val="clear" w:color="auto" w:fill="auto"/>
        <w:tabs>
          <w:tab w:val="left" w:pos="1404"/>
          <w:tab w:val="left" w:leader="dot" w:pos="8633"/>
        </w:tabs>
        <w:spacing w:before="0" w:after="0" w:line="396" w:lineRule="exact"/>
        <w:ind w:left="1224" w:hanging="360"/>
        <w:jc w:val="both"/>
        <w:rPr>
          <w:ins w:id="1680" w:author="Hein Monika" w:date="2025-08-01T11:55:00Z"/>
        </w:rPr>
      </w:pPr>
      <w:ins w:id="1681" w:author="Hein Monika" w:date="2025-08-01T11:55:00Z">
        <w:r>
          <w:t>EAZ</w:t>
        </w:r>
        <w:r>
          <w:tab/>
        </w:r>
      </w:ins>
    </w:p>
    <w:p w14:paraId="3E199B39" w14:textId="4FD5466A" w:rsidR="00CE1271" w:rsidRDefault="00CE1271" w:rsidP="00CE1271">
      <w:pPr>
        <w:pStyle w:val="Style9"/>
        <w:numPr>
          <w:ilvl w:val="2"/>
          <w:numId w:val="50"/>
        </w:numPr>
        <w:shd w:val="clear" w:color="auto" w:fill="auto"/>
        <w:tabs>
          <w:tab w:val="left" w:pos="1382"/>
        </w:tabs>
        <w:spacing w:before="0" w:after="0" w:line="396" w:lineRule="exact"/>
        <w:ind w:left="1224" w:right="60" w:hanging="360"/>
        <w:jc w:val="both"/>
        <w:rPr>
          <w:ins w:id="1682" w:author="Hein Monika" w:date="2025-08-01T11:55:00Z"/>
        </w:rPr>
      </w:pPr>
      <w:ins w:id="1683" w:author="Hein Monika" w:date="2025-08-01T11:55:00Z">
        <w:r>
          <w:t xml:space="preserve">„ Wykaz danych niezbędnych do założenia Karły Urządzenia w CRO" zgodnie z Rozporządzeniem Ministra Środowiska z dnia 14 stycznia 2016r. (dla urządzeń zawierających </w:t>
        </w:r>
        <w:proofErr w:type="spellStart"/>
        <w:r>
          <w:t>SFe</w:t>
        </w:r>
        <w:proofErr w:type="spellEnd"/>
        <w:r>
          <w:t xml:space="preserve"> w ilości co najmniej 3 kg w wyodrębnionych przedziałach gazowych, wypełniona w zakresie danych urządzenia i podpisana przez składającego) zgodnie </w:t>
        </w:r>
        <w:r w:rsidRPr="00704F87">
          <w:rPr>
            <w:b/>
          </w:rPr>
          <w:t xml:space="preserve">Załącznikiem nr </w:t>
        </w:r>
        <w:r>
          <w:rPr>
            <w:b/>
          </w:rPr>
          <w:t>1</w:t>
        </w:r>
      </w:ins>
      <w:ins w:id="1684" w:author="Hein Monika" w:date="2025-08-01T11:56:00Z">
        <w:r>
          <w:rPr>
            <w:b/>
          </w:rPr>
          <w:t>3</w:t>
        </w:r>
      </w:ins>
      <w:ins w:id="1685" w:author="Hein Monika" w:date="2025-08-01T11:55:00Z">
        <w:r w:rsidRPr="00704F87">
          <w:rPr>
            <w:b/>
          </w:rPr>
          <w:t xml:space="preserve"> c) do </w:t>
        </w:r>
        <w:r>
          <w:rPr>
            <w:b/>
          </w:rPr>
          <w:t>Umowy</w:t>
        </w:r>
        <w:r>
          <w:t>.</w:t>
        </w:r>
      </w:ins>
    </w:p>
    <w:p w14:paraId="7764ADD9" w14:textId="77777777" w:rsidR="00CE1271" w:rsidRDefault="00CE1271" w:rsidP="00CE1271">
      <w:pPr>
        <w:pStyle w:val="Style13"/>
        <w:shd w:val="clear" w:color="auto" w:fill="auto"/>
        <w:tabs>
          <w:tab w:val="left" w:leader="dot" w:pos="8610"/>
        </w:tabs>
        <w:spacing w:before="0" w:after="607" w:line="180" w:lineRule="exact"/>
        <w:ind w:left="426" w:firstLine="0"/>
        <w:jc w:val="both"/>
        <w:rPr>
          <w:ins w:id="1686" w:author="Hein Monika" w:date="2025-08-01T11:55:00Z"/>
        </w:rPr>
      </w:pPr>
      <w:ins w:id="1687" w:author="Hein Monika" w:date="2025-08-01T11:55:00Z">
        <w:r>
          <w:t>7. Protokoły badań</w:t>
        </w:r>
        <w:r>
          <w:rPr>
            <w:rStyle w:val="CharStyle24"/>
            <w:szCs w:val="14"/>
          </w:rPr>
          <w:t xml:space="preserve"> i</w:t>
        </w:r>
        <w:r>
          <w:t xml:space="preserve"> sprawdzeń fabrycznych</w:t>
        </w:r>
        <w:r>
          <w:tab/>
        </w:r>
      </w:ins>
    </w:p>
    <w:p w14:paraId="6C6E5D5C" w14:textId="77777777" w:rsidR="00CE1271" w:rsidRDefault="00CE1271" w:rsidP="00CE1271">
      <w:pPr>
        <w:pStyle w:val="Style13"/>
        <w:numPr>
          <w:ilvl w:val="3"/>
          <w:numId w:val="50"/>
        </w:numPr>
        <w:shd w:val="clear" w:color="auto" w:fill="auto"/>
        <w:spacing w:before="0" w:line="396" w:lineRule="exact"/>
        <w:ind w:left="1134" w:hanging="360"/>
        <w:jc w:val="both"/>
        <w:rPr>
          <w:ins w:id="1688" w:author="Hein Monika" w:date="2025-08-01T11:55:00Z"/>
        </w:rPr>
      </w:pPr>
      <w:ins w:id="1689" w:author="Hein Monika" w:date="2025-08-01T11:55:00Z">
        <w:r>
          <w:t>Inne dokumenty</w:t>
        </w:r>
      </w:ins>
    </w:p>
    <w:p w14:paraId="61007241" w14:textId="77777777" w:rsidR="00CE1271" w:rsidRDefault="00CE1271" w:rsidP="00CE1271">
      <w:pPr>
        <w:pStyle w:val="Style9"/>
        <w:numPr>
          <w:ilvl w:val="4"/>
          <w:numId w:val="50"/>
        </w:numPr>
        <w:shd w:val="clear" w:color="auto" w:fill="auto"/>
        <w:tabs>
          <w:tab w:val="left" w:pos="1404"/>
          <w:tab w:val="left" w:leader="dot" w:pos="8294"/>
        </w:tabs>
        <w:spacing w:before="0" w:after="0" w:line="396" w:lineRule="exact"/>
        <w:ind w:left="2232" w:hanging="360"/>
        <w:jc w:val="both"/>
        <w:rPr>
          <w:ins w:id="1690" w:author="Hein Monika" w:date="2025-08-01T11:55:00Z"/>
        </w:rPr>
      </w:pPr>
      <w:ins w:id="1691" w:author="Hein Monika" w:date="2025-08-01T11:55:00Z">
        <w:r>
          <w:t>Karty gwarancyjne</w:t>
        </w:r>
        <w:r>
          <w:tab/>
        </w:r>
      </w:ins>
    </w:p>
    <w:p w14:paraId="692C0DBD" w14:textId="77777777" w:rsidR="00CE1271" w:rsidRDefault="00CE1271" w:rsidP="00CE1271">
      <w:pPr>
        <w:pStyle w:val="Style9"/>
        <w:numPr>
          <w:ilvl w:val="4"/>
          <w:numId w:val="50"/>
        </w:numPr>
        <w:shd w:val="clear" w:color="auto" w:fill="auto"/>
        <w:tabs>
          <w:tab w:val="left" w:pos="1404"/>
          <w:tab w:val="left" w:leader="dot" w:pos="8316"/>
        </w:tabs>
        <w:spacing w:before="0" w:after="0" w:line="396" w:lineRule="exact"/>
        <w:ind w:left="2232" w:hanging="360"/>
        <w:jc w:val="both"/>
        <w:rPr>
          <w:ins w:id="1692" w:author="Hein Monika" w:date="2025-08-01T11:55:00Z"/>
        </w:rPr>
      </w:pPr>
      <w:ins w:id="1693" w:author="Hein Monika" w:date="2025-08-01T11:55:00Z">
        <w:r>
          <w:t>Instrukcje fabryczne</w:t>
        </w:r>
        <w:r>
          <w:tab/>
        </w:r>
      </w:ins>
    </w:p>
    <w:p w14:paraId="5A17FB9A" w14:textId="77777777" w:rsidR="00CE1271" w:rsidRDefault="00CE1271" w:rsidP="00CE1271">
      <w:pPr>
        <w:pStyle w:val="Style9"/>
        <w:numPr>
          <w:ilvl w:val="4"/>
          <w:numId w:val="50"/>
        </w:numPr>
        <w:shd w:val="clear" w:color="auto" w:fill="auto"/>
        <w:tabs>
          <w:tab w:val="left" w:pos="1411"/>
          <w:tab w:val="left" w:leader="dot" w:pos="8323"/>
        </w:tabs>
        <w:spacing w:before="0" w:after="0" w:line="396" w:lineRule="exact"/>
        <w:ind w:left="2232" w:hanging="360"/>
        <w:jc w:val="both"/>
        <w:rPr>
          <w:ins w:id="1694" w:author="Hein Monika" w:date="2025-08-01T11:55:00Z"/>
        </w:rPr>
      </w:pPr>
      <w:ins w:id="1695" w:author="Hein Monika" w:date="2025-08-01T11:55:00Z">
        <w:r>
          <w:t>Opracowane programy łączeniowe dla wykonania badań odbiorczych</w:t>
        </w:r>
        <w:r>
          <w:tab/>
        </w:r>
      </w:ins>
    </w:p>
    <w:p w14:paraId="651C2B05" w14:textId="183DAB5B" w:rsidR="00CE1271" w:rsidRDefault="00CE1271" w:rsidP="00CE1271">
      <w:pPr>
        <w:pStyle w:val="Style9"/>
        <w:numPr>
          <w:ilvl w:val="4"/>
          <w:numId w:val="50"/>
        </w:numPr>
        <w:shd w:val="clear" w:color="auto" w:fill="auto"/>
        <w:tabs>
          <w:tab w:val="left" w:pos="1418"/>
        </w:tabs>
        <w:spacing w:before="0" w:after="233" w:line="396" w:lineRule="exact"/>
        <w:ind w:left="2232" w:right="420" w:hanging="360"/>
        <w:rPr>
          <w:ins w:id="1696" w:author="Hein Monika" w:date="2025-08-01T11:55:00Z"/>
        </w:rPr>
      </w:pPr>
      <w:ins w:id="1697" w:author="Hein Monika" w:date="2025-08-01T11:55:00Z">
        <w:r>
          <w:t>Oświadczenie Kierownika Budowy/Kierownika Robót/Kierownika jednostki/komórki; Potwierdzenie Oświadczenie Kierownika Budowy/Kierownika Robót/Kierownika jednostki/komórki</w:t>
        </w:r>
        <w:r>
          <w:rPr>
            <w:rStyle w:val="CharStyle25"/>
          </w:rPr>
          <w:t xml:space="preserve"> </w:t>
        </w:r>
        <w:r>
          <w:rPr>
            <w:rStyle w:val="CharStyle25"/>
            <w:b/>
          </w:rPr>
          <w:t>(Załącznik nr 1</w:t>
        </w:r>
      </w:ins>
      <w:ins w:id="1698" w:author="Hein Monika" w:date="2025-08-01T11:56:00Z">
        <w:r>
          <w:rPr>
            <w:rStyle w:val="CharStyle25"/>
            <w:b/>
          </w:rPr>
          <w:t>3</w:t>
        </w:r>
      </w:ins>
      <w:ins w:id="1699" w:author="Hein Monika" w:date="2025-08-01T11:55:00Z">
        <w:r w:rsidRPr="00704F87">
          <w:rPr>
            <w:rStyle w:val="CharStyle25"/>
            <w:b/>
          </w:rPr>
          <w:t xml:space="preserve"> b) do </w:t>
        </w:r>
        <w:r>
          <w:rPr>
            <w:rStyle w:val="CharStyle25"/>
            <w:b/>
          </w:rPr>
          <w:t>Umowy</w:t>
        </w:r>
        <w:r w:rsidRPr="00704F87">
          <w:rPr>
            <w:rStyle w:val="CharStyle25"/>
            <w:b/>
          </w:rPr>
          <w:t>)</w:t>
        </w:r>
      </w:ins>
    </w:p>
    <w:p w14:paraId="04AB4420" w14:textId="77777777" w:rsidR="00CE1271" w:rsidRDefault="00CE1271" w:rsidP="00CE1271">
      <w:pPr>
        <w:pStyle w:val="Style13"/>
        <w:numPr>
          <w:ilvl w:val="3"/>
          <w:numId w:val="50"/>
        </w:numPr>
        <w:shd w:val="clear" w:color="auto" w:fill="auto"/>
        <w:tabs>
          <w:tab w:val="left" w:pos="546"/>
          <w:tab w:val="left" w:leader="dot" w:pos="8307"/>
        </w:tabs>
        <w:spacing w:before="0" w:after="360" w:line="180" w:lineRule="exact"/>
        <w:ind w:left="1728" w:hanging="360"/>
        <w:jc w:val="both"/>
        <w:rPr>
          <w:ins w:id="1700" w:author="Hein Monika" w:date="2025-08-01T11:55:00Z"/>
        </w:rPr>
      </w:pPr>
      <w:ins w:id="1701" w:author="Hein Monika" w:date="2025-08-01T11:55:00Z">
        <w:r>
          <w:t>Rozliczenie materiałów z demontażu</w:t>
        </w:r>
        <w:r>
          <w:tab/>
        </w:r>
      </w:ins>
    </w:p>
    <w:p w14:paraId="396122EB" w14:textId="77777777" w:rsidR="00CE1271" w:rsidRDefault="00CE1271" w:rsidP="00CE1271">
      <w:pPr>
        <w:pStyle w:val="Style15"/>
        <w:shd w:val="clear" w:color="auto" w:fill="auto"/>
        <w:spacing w:before="0" w:line="374" w:lineRule="exact"/>
        <w:ind w:left="20" w:right="60" w:firstLine="0"/>
        <w:jc w:val="both"/>
        <w:rPr>
          <w:ins w:id="1702" w:author="Hein Monika" w:date="2025-08-01T11:55:00Z"/>
        </w:rPr>
      </w:pPr>
      <w:ins w:id="1703" w:author="Hein Monika" w:date="2025-08-01T11:55:00Z">
        <w:r>
          <w:t>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ins>
    </w:p>
    <w:p w14:paraId="5E855A0D" w14:textId="77777777" w:rsidR="00CE1271" w:rsidRDefault="00CE1271" w:rsidP="00CE1271">
      <w:pPr>
        <w:pStyle w:val="Style15"/>
        <w:shd w:val="clear" w:color="auto" w:fill="auto"/>
        <w:spacing w:before="0" w:after="600" w:line="374" w:lineRule="exact"/>
        <w:ind w:left="23" w:right="62" w:firstLine="0"/>
        <w:jc w:val="both"/>
        <w:rPr>
          <w:ins w:id="1704" w:author="Hein Monika" w:date="2025-08-01T11:55:00Z"/>
        </w:rPr>
      </w:pPr>
      <w:ins w:id="1705" w:author="Hein Monika" w:date="2025-08-01T11:55:00Z">
        <w:r>
          <w:t>Jednocześnie wyrażam zgodę na przeprowadzenie przez Komisję Odbioru Technicznego pierwszego załączenia wraz z ruchem próbnym na podstawie uzgodnionego z Wykonawcą Programu Pierwszego Załączenia. Zobowiązuję się do usunięcia na własny koszt wszelkich nieprawidłowości w pracy obiektu/urządzenia, które mogą wystąpić podczas realizacji Programu Pierwszego Załączenia.</w:t>
        </w:r>
      </w:ins>
    </w:p>
    <w:p w14:paraId="3CDC85E8" w14:textId="77777777" w:rsidR="00CE1271" w:rsidRDefault="00CE1271" w:rsidP="00CE1271">
      <w:pPr>
        <w:pStyle w:val="Style13"/>
        <w:shd w:val="clear" w:color="auto" w:fill="auto"/>
        <w:spacing w:before="0" w:after="198" w:line="180" w:lineRule="exact"/>
        <w:ind w:left="4740" w:firstLine="0"/>
        <w:rPr>
          <w:ins w:id="1706" w:author="Hein Monika" w:date="2025-08-01T11:55:00Z"/>
        </w:rPr>
      </w:pPr>
      <w:ins w:id="1707" w:author="Hein Monika" w:date="2025-08-01T11:55:00Z">
        <w:r>
          <w:t>(data, pieczęć</w:t>
        </w:r>
        <w:r>
          <w:rPr>
            <w:rStyle w:val="CharStyle24"/>
            <w:szCs w:val="14"/>
          </w:rPr>
          <w:t xml:space="preserve"> i</w:t>
        </w:r>
        <w:r>
          <w:t xml:space="preserve"> podpis zgłaszającego)</w:t>
        </w:r>
      </w:ins>
    </w:p>
    <w:p w14:paraId="7309DF4F" w14:textId="77777777" w:rsidR="00CE1271" w:rsidRDefault="00CE1271" w:rsidP="00CE1271">
      <w:pPr>
        <w:pStyle w:val="Style26"/>
        <w:shd w:val="clear" w:color="auto" w:fill="auto"/>
        <w:spacing w:before="0" w:line="140" w:lineRule="exact"/>
        <w:ind w:left="4100" w:firstLine="0"/>
        <w:rPr>
          <w:ins w:id="1708" w:author="Hein Monika" w:date="2025-08-01T11:55:00Z"/>
        </w:rPr>
      </w:pPr>
      <w:ins w:id="1709" w:author="Hein Monika" w:date="2025-08-01T11:55:00Z">
        <w:r>
          <w:t>Kierownik Budowy/Kierownik Robót/Kierownik komórki/jednostki*</w:t>
        </w:r>
      </w:ins>
    </w:p>
    <w:p w14:paraId="5CC8C538" w14:textId="77777777" w:rsidR="00CE1271" w:rsidRDefault="00CE1271" w:rsidP="00CE1271">
      <w:pPr>
        <w:pStyle w:val="Style13"/>
        <w:shd w:val="clear" w:color="auto" w:fill="auto"/>
        <w:spacing w:before="0" w:line="180" w:lineRule="exact"/>
        <w:ind w:left="601" w:hanging="578"/>
        <w:rPr>
          <w:ins w:id="1710" w:author="Hein Monika" w:date="2025-08-01T11:55:00Z"/>
        </w:rPr>
      </w:pPr>
    </w:p>
    <w:p w14:paraId="1D42E85C" w14:textId="77777777" w:rsidR="00CE1271" w:rsidRDefault="00CE1271" w:rsidP="00CE1271">
      <w:pPr>
        <w:pStyle w:val="Style13"/>
        <w:shd w:val="clear" w:color="auto" w:fill="auto"/>
        <w:spacing w:before="0" w:after="840" w:line="180" w:lineRule="exact"/>
        <w:ind w:left="601" w:hanging="578"/>
        <w:rPr>
          <w:ins w:id="1711" w:author="Hein Monika" w:date="2025-08-01T11:55:00Z"/>
        </w:rPr>
      </w:pPr>
      <w:ins w:id="1712" w:author="Hein Monika" w:date="2025-08-01T11:55:00Z">
        <w:r>
          <w:t>10. Komplet dostarczonych dokumentów przyjął:</w:t>
        </w:r>
      </w:ins>
    </w:p>
    <w:p w14:paraId="2AD8E44B" w14:textId="77777777" w:rsidR="00CE1271" w:rsidRDefault="00CE1271" w:rsidP="00CE1271">
      <w:pPr>
        <w:pStyle w:val="Style13"/>
        <w:shd w:val="clear" w:color="auto" w:fill="auto"/>
        <w:spacing w:before="0" w:after="240" w:line="382" w:lineRule="exact"/>
        <w:ind w:left="4740" w:right="1038" w:firstLine="0"/>
        <w:jc w:val="right"/>
        <w:rPr>
          <w:ins w:id="1713" w:author="Hein Monika" w:date="2025-08-01T11:55:00Z"/>
        </w:rPr>
      </w:pPr>
      <w:ins w:id="1714" w:author="Hein Monika" w:date="2025-08-01T11:55:00Z">
        <w:r>
          <w:t xml:space="preserve">(data, pieczęć i podpis przyjmującego) </w:t>
        </w:r>
        <w:r>
          <w:rPr>
            <w:rStyle w:val="CharStyle28"/>
            <w:szCs w:val="14"/>
          </w:rPr>
          <w:t>Inspektor Nadzoru/Prowadzący Zadanie*</w:t>
        </w:r>
      </w:ins>
    </w:p>
    <w:p w14:paraId="5DBAE70A" w14:textId="77777777" w:rsidR="00CE1271" w:rsidRDefault="00CE1271" w:rsidP="00CE1271">
      <w:pPr>
        <w:pStyle w:val="Style13"/>
        <w:shd w:val="clear" w:color="auto" w:fill="auto"/>
        <w:spacing w:before="0" w:after="600" w:line="396" w:lineRule="exact"/>
        <w:ind w:left="601" w:right="238" w:hanging="578"/>
        <w:rPr>
          <w:ins w:id="1715" w:author="Hein Monika" w:date="2025-08-01T11:55:00Z"/>
        </w:rPr>
      </w:pPr>
      <w:ins w:id="1716" w:author="Hein Monika" w:date="2025-08-01T11:55:00Z">
        <w:r>
          <w:t>11. Informacja o usunięciu usterek (nie mających wpływu na przeprowadzenie Odbioru z wynikiem pozytywnym):</w:t>
        </w:r>
      </w:ins>
    </w:p>
    <w:p w14:paraId="663E43A5" w14:textId="77777777" w:rsidR="00CE1271" w:rsidRDefault="00CE1271" w:rsidP="00CE1271">
      <w:pPr>
        <w:pStyle w:val="Style13"/>
        <w:shd w:val="clear" w:color="auto" w:fill="auto"/>
        <w:spacing w:before="0" w:after="265" w:line="180" w:lineRule="exact"/>
        <w:ind w:right="1040" w:firstLine="0"/>
        <w:jc w:val="right"/>
        <w:rPr>
          <w:ins w:id="1717" w:author="Hein Monika" w:date="2025-08-01T11:55:00Z"/>
        </w:rPr>
      </w:pPr>
      <w:ins w:id="1718" w:author="Hein Monika" w:date="2025-08-01T11:55:00Z">
        <w:r>
          <w:lastRenderedPageBreak/>
          <w:t>(data, pieczęć i podpis zgłaszającego)</w:t>
        </w:r>
      </w:ins>
    </w:p>
    <w:p w14:paraId="7DB6090C" w14:textId="77777777" w:rsidR="00CE1271" w:rsidRDefault="00CE1271" w:rsidP="00CE1271">
      <w:pPr>
        <w:pStyle w:val="Style2"/>
        <w:framePr w:h="357" w:wrap="notBeside" w:vAnchor="text" w:hAnchor="margin" w:x="-1041" w:y="6431"/>
        <w:shd w:val="clear" w:color="auto" w:fill="auto"/>
        <w:spacing w:line="200" w:lineRule="exact"/>
        <w:rPr>
          <w:ins w:id="1719" w:author="Hein Monika" w:date="2025-08-01T11:55:00Z"/>
        </w:rPr>
      </w:pPr>
    </w:p>
    <w:p w14:paraId="4B861814" w14:textId="77777777" w:rsidR="00CE1271" w:rsidRDefault="00CE1271" w:rsidP="00CE1271">
      <w:pPr>
        <w:pStyle w:val="Style26"/>
        <w:shd w:val="clear" w:color="auto" w:fill="auto"/>
        <w:spacing w:before="0" w:after="960" w:line="140" w:lineRule="exact"/>
        <w:ind w:left="3680" w:firstLine="0"/>
        <w:rPr>
          <w:ins w:id="1720" w:author="Hein Monika" w:date="2025-08-01T11:55:00Z"/>
        </w:rPr>
      </w:pPr>
      <w:ins w:id="1721" w:author="Hein Monika" w:date="2025-08-01T11:55:00Z">
        <w:r>
          <w:t>Kierownik Budowy/Kierownik Robót/Kierownik jednostki/komórki*</w:t>
        </w:r>
      </w:ins>
    </w:p>
    <w:p w14:paraId="7256A7E1" w14:textId="77777777" w:rsidR="00CE1271" w:rsidRDefault="00CE1271" w:rsidP="00CE1271">
      <w:pPr>
        <w:pStyle w:val="Style13"/>
        <w:shd w:val="clear" w:color="auto" w:fill="auto"/>
        <w:spacing w:before="0" w:after="600" w:line="382" w:lineRule="exact"/>
        <w:ind w:left="4740" w:right="1038" w:firstLine="0"/>
        <w:jc w:val="right"/>
        <w:rPr>
          <w:ins w:id="1722" w:author="Hein Monika" w:date="2025-08-01T11:55:00Z"/>
        </w:rPr>
      </w:pPr>
      <w:ins w:id="1723" w:author="Hein Monika" w:date="2025-08-01T11:55:00Z">
        <w:r>
          <w:t xml:space="preserve">(data, pieczęć i podpis przyjmującego) </w:t>
        </w:r>
        <w:r>
          <w:rPr>
            <w:rStyle w:val="CharStyle28"/>
            <w:szCs w:val="14"/>
          </w:rPr>
          <w:t>Inspektor Nadzoru/Prowadzący Zadanie*</w:t>
        </w:r>
      </w:ins>
    </w:p>
    <w:p w14:paraId="0173632B" w14:textId="77777777" w:rsidR="00CE1271" w:rsidRDefault="00CE1271" w:rsidP="00CE1271">
      <w:pPr>
        <w:pStyle w:val="Style26"/>
        <w:shd w:val="clear" w:color="auto" w:fill="auto"/>
        <w:spacing w:before="0" w:line="240" w:lineRule="auto"/>
        <w:ind w:left="879" w:hanging="278"/>
        <w:rPr>
          <w:ins w:id="1724" w:author="Hein Monika" w:date="2025-08-01T11:55:00Z"/>
        </w:rPr>
      </w:pPr>
      <w:ins w:id="1725" w:author="Hein Monika" w:date="2025-08-01T11:55:00Z">
        <w:r>
          <w:t>*- niepotrzebne skreślić</w:t>
        </w:r>
      </w:ins>
    </w:p>
    <w:p w14:paraId="42B028FC" w14:textId="77777777" w:rsidR="00CE1271" w:rsidRDefault="00CE1271" w:rsidP="00CE1271">
      <w:pPr>
        <w:pStyle w:val="Style26"/>
        <w:shd w:val="clear" w:color="auto" w:fill="auto"/>
        <w:spacing w:before="0" w:line="240" w:lineRule="auto"/>
        <w:ind w:left="879" w:hanging="278"/>
        <w:rPr>
          <w:ins w:id="1726" w:author="Hein Monika" w:date="2025-08-01T11:55:00Z"/>
        </w:rPr>
      </w:pPr>
      <w:ins w:id="1727" w:author="Hein Monika" w:date="2025-08-01T11:55:00Z">
        <w:r>
          <w:t>**- dostosować do potrzeb wynikających z rodzaju Zadania zaktualizować numerację punktów</w:t>
        </w:r>
      </w:ins>
    </w:p>
    <w:p w14:paraId="7B212682" w14:textId="77777777" w:rsidR="00CE1271" w:rsidRDefault="00CE1271" w:rsidP="00CE1271">
      <w:pPr>
        <w:pStyle w:val="Style26"/>
        <w:shd w:val="clear" w:color="auto" w:fill="auto"/>
        <w:spacing w:before="0" w:line="240" w:lineRule="auto"/>
        <w:ind w:left="879" w:right="680" w:hanging="278"/>
        <w:rPr>
          <w:ins w:id="1728" w:author="Hein Monika" w:date="2025-08-01T11:55:00Z"/>
        </w:rPr>
      </w:pPr>
      <w:ins w:id="1729" w:author="Hein Monika" w:date="2025-08-01T11:55:00Z">
        <w:r>
          <w:t>***- skreślić gdy zadanie inwestycyjne jest realizowane na podstawie dokumentacji zleconej do realizacji przed wejściem w życie Standardów dotyczących robót i wyrobów objętych projektem.</w:t>
        </w:r>
      </w:ins>
    </w:p>
    <w:p w14:paraId="41CF4229" w14:textId="77777777" w:rsidR="00CE1271" w:rsidRDefault="00CE1271" w:rsidP="00CE1271">
      <w:pPr>
        <w:pStyle w:val="Style26"/>
        <w:shd w:val="clear" w:color="auto" w:fill="auto"/>
        <w:spacing w:before="0" w:line="240" w:lineRule="auto"/>
        <w:ind w:left="879" w:right="680" w:hanging="278"/>
        <w:rPr>
          <w:ins w:id="1730" w:author="Hein Monika" w:date="2025-08-01T11:55:00Z"/>
        </w:rPr>
      </w:pPr>
    </w:p>
    <w:p w14:paraId="4729FF54" w14:textId="77777777" w:rsidR="00CE1271" w:rsidRDefault="00CE1271" w:rsidP="00CE1271">
      <w:pPr>
        <w:pStyle w:val="Style4"/>
        <w:shd w:val="clear" w:color="auto" w:fill="auto"/>
        <w:spacing w:after="396"/>
        <w:ind w:left="1560" w:right="40"/>
        <w:rPr>
          <w:ins w:id="1731" w:author="Hein Monika" w:date="2025-08-01T11:55:00Z"/>
          <w:rStyle w:val="CharStyle6"/>
          <w:bCs/>
        </w:rPr>
      </w:pPr>
    </w:p>
    <w:p w14:paraId="31350A97" w14:textId="042BD766" w:rsidR="00CE1271" w:rsidRDefault="00CE1271" w:rsidP="00CE1271">
      <w:pPr>
        <w:pStyle w:val="Style4"/>
        <w:shd w:val="clear" w:color="auto" w:fill="auto"/>
        <w:spacing w:after="396"/>
        <w:ind w:left="1560" w:right="40"/>
        <w:rPr>
          <w:ins w:id="1732" w:author="Hein Monika" w:date="2025-08-01T11:55:00Z"/>
        </w:rPr>
      </w:pPr>
      <w:ins w:id="1733" w:author="Hein Monika" w:date="2025-08-01T11:55:00Z">
        <w:r>
          <w:rPr>
            <w:rStyle w:val="CharStyle6"/>
            <w:bCs/>
          </w:rPr>
          <w:t>Załącznik nr 1</w:t>
        </w:r>
      </w:ins>
      <w:ins w:id="1734" w:author="Hein Monika" w:date="2025-08-01T11:56:00Z">
        <w:r>
          <w:rPr>
            <w:rStyle w:val="CharStyle6"/>
            <w:bCs/>
          </w:rPr>
          <w:t>3</w:t>
        </w:r>
      </w:ins>
      <w:ins w:id="1735" w:author="Hein Monika" w:date="2025-08-01T11:55:00Z">
        <w:r>
          <w:rPr>
            <w:rStyle w:val="CharStyle6"/>
            <w:bCs/>
          </w:rPr>
          <w:t xml:space="preserve"> a) do Umowy</w:t>
        </w:r>
        <w:r>
          <w:t xml:space="preserve"> </w:t>
        </w:r>
      </w:ins>
    </w:p>
    <w:p w14:paraId="5AE40ADC" w14:textId="77777777" w:rsidR="00CE1271" w:rsidRPr="007D152D" w:rsidRDefault="00CE1271" w:rsidP="00CE1271">
      <w:pPr>
        <w:pStyle w:val="Style7"/>
        <w:shd w:val="clear" w:color="auto" w:fill="auto"/>
        <w:spacing w:after="296" w:line="200" w:lineRule="exact"/>
        <w:ind w:left="440"/>
        <w:jc w:val="center"/>
        <w:rPr>
          <w:ins w:id="1736" w:author="Hein Monika" w:date="2025-08-01T11:55:00Z"/>
          <w:rFonts w:ascii="Arial" w:hAnsi="Arial" w:cs="Arial"/>
          <w:b/>
          <w:sz w:val="24"/>
          <w:szCs w:val="24"/>
        </w:rPr>
      </w:pPr>
      <w:ins w:id="1737" w:author="Hein Monika" w:date="2025-08-01T11:55:00Z">
        <w:r w:rsidRPr="007D152D">
          <w:rPr>
            <w:rFonts w:ascii="Arial" w:hAnsi="Arial" w:cs="Arial"/>
            <w:b/>
            <w:sz w:val="24"/>
            <w:szCs w:val="24"/>
          </w:rPr>
          <w:t>Wykaz dokumentacji niezbędnej do odbioru</w:t>
        </w:r>
      </w:ins>
    </w:p>
    <w:p w14:paraId="7981891D" w14:textId="77777777" w:rsidR="00CE1271" w:rsidRDefault="00CE1271" w:rsidP="00CE1271">
      <w:pPr>
        <w:pStyle w:val="Style4"/>
        <w:shd w:val="clear" w:color="auto" w:fill="auto"/>
        <w:spacing w:after="0" w:line="238" w:lineRule="exact"/>
        <w:ind w:left="440" w:hanging="340"/>
        <w:jc w:val="both"/>
        <w:rPr>
          <w:ins w:id="1738" w:author="Hein Monika" w:date="2025-08-01T11:55:00Z"/>
        </w:rPr>
      </w:pPr>
      <w:ins w:id="1739" w:author="Hein Monika" w:date="2025-08-01T11:55:00Z">
        <w:r>
          <w:t>Dokumentacja powinna zawierać w szczególności:</w:t>
        </w:r>
      </w:ins>
    </w:p>
    <w:p w14:paraId="79760CA7" w14:textId="77777777" w:rsidR="00CE1271" w:rsidRDefault="00CE1271" w:rsidP="00CE1271">
      <w:pPr>
        <w:pStyle w:val="Style4"/>
        <w:numPr>
          <w:ilvl w:val="0"/>
          <w:numId w:val="51"/>
        </w:numPr>
        <w:shd w:val="clear" w:color="auto" w:fill="auto"/>
        <w:tabs>
          <w:tab w:val="left" w:pos="446"/>
        </w:tabs>
        <w:spacing w:after="0" w:line="238" w:lineRule="exact"/>
        <w:ind w:left="360" w:right="40" w:hanging="360"/>
        <w:jc w:val="both"/>
        <w:rPr>
          <w:ins w:id="1740" w:author="Hein Monika" w:date="2025-08-01T11:55:00Z"/>
        </w:rPr>
      </w:pPr>
      <w:ins w:id="1741" w:author="Hein Monika" w:date="2025-08-01T11:55:00Z">
        <w:r>
          <w:t>dokumenty związane ze zgłoszeniem budowy do odpowiednich organów zgodnie z wymogami Ustawy „Prawo Budowlane" oraz oświadczenie o przyjęciu obowiązków funkcji Inspektora Nadzoru jeżeli został on ustanowiony.</w:t>
        </w:r>
      </w:ins>
    </w:p>
    <w:p w14:paraId="40D04AE5" w14:textId="77777777" w:rsidR="00CE1271" w:rsidRDefault="00CE1271" w:rsidP="00CE1271">
      <w:pPr>
        <w:pStyle w:val="Style4"/>
        <w:numPr>
          <w:ilvl w:val="0"/>
          <w:numId w:val="51"/>
        </w:numPr>
        <w:shd w:val="clear" w:color="auto" w:fill="auto"/>
        <w:tabs>
          <w:tab w:val="left" w:pos="438"/>
        </w:tabs>
        <w:spacing w:after="0" w:line="238" w:lineRule="exact"/>
        <w:ind w:left="360" w:hanging="360"/>
        <w:jc w:val="both"/>
        <w:rPr>
          <w:ins w:id="1742" w:author="Hein Monika" w:date="2025-08-01T11:55:00Z"/>
        </w:rPr>
      </w:pPr>
      <w:ins w:id="1743" w:author="Hein Monika" w:date="2025-08-01T11:55:00Z">
        <w:r>
          <w:t>kopia pozwolenia na budowę (o ile było wymagane),</w:t>
        </w:r>
      </w:ins>
    </w:p>
    <w:p w14:paraId="11D60025" w14:textId="2825763A" w:rsidR="00CE1271" w:rsidRPr="00463D08" w:rsidRDefault="00CE1271" w:rsidP="00CE1271">
      <w:pPr>
        <w:pStyle w:val="Style4"/>
        <w:numPr>
          <w:ilvl w:val="0"/>
          <w:numId w:val="51"/>
        </w:numPr>
        <w:shd w:val="clear" w:color="auto" w:fill="auto"/>
        <w:tabs>
          <w:tab w:val="left" w:pos="438"/>
        </w:tabs>
        <w:spacing w:after="0" w:line="238" w:lineRule="exact"/>
        <w:ind w:left="360" w:right="40" w:hanging="360"/>
        <w:jc w:val="both"/>
        <w:rPr>
          <w:ins w:id="1744" w:author="Hein Monika" w:date="2025-08-01T11:55:00Z"/>
        </w:rPr>
      </w:pPr>
      <w:ins w:id="1745" w:author="Hein Monika" w:date="2025-08-01T11:55:00Z">
        <w:r>
          <w:t>oświadczenie Kierownika Budowy/Kierownika Robót/Kierownika jednostki/komórki; potwierdzenie oświadczenia Kierownika Budowy/Kierownika Robót/Kierownika jednostki/komórki</w:t>
        </w:r>
        <w:r>
          <w:rPr>
            <w:rStyle w:val="CharStyle6"/>
            <w:bCs/>
          </w:rPr>
          <w:t xml:space="preserve"> </w:t>
        </w:r>
        <w:r w:rsidRPr="00463D08">
          <w:rPr>
            <w:rStyle w:val="CharStyle6"/>
            <w:bCs/>
          </w:rPr>
          <w:t>(Załącznik nr</w:t>
        </w:r>
        <w:r>
          <w:rPr>
            <w:b/>
          </w:rPr>
          <w:t xml:space="preserve"> 1</w:t>
        </w:r>
      </w:ins>
      <w:ins w:id="1746" w:author="Hein Monika" w:date="2025-08-01T11:56:00Z">
        <w:r>
          <w:rPr>
            <w:b/>
          </w:rPr>
          <w:t>3</w:t>
        </w:r>
      </w:ins>
      <w:ins w:id="1747" w:author="Hein Monika" w:date="2025-08-01T11:55:00Z">
        <w:r w:rsidRPr="00463D08">
          <w:rPr>
            <w:b/>
          </w:rPr>
          <w:t xml:space="preserve"> b) do </w:t>
        </w:r>
        <w:r>
          <w:rPr>
            <w:b/>
          </w:rPr>
          <w:t>Umowy</w:t>
        </w:r>
        <w:r w:rsidRPr="00463D08">
          <w:rPr>
            <w:b/>
          </w:rPr>
          <w:t>),</w:t>
        </w:r>
      </w:ins>
    </w:p>
    <w:p w14:paraId="59D053D2" w14:textId="5A9F347B" w:rsidR="00CE1271" w:rsidRDefault="00CE1271" w:rsidP="00CE1271">
      <w:pPr>
        <w:pStyle w:val="Style4"/>
        <w:numPr>
          <w:ilvl w:val="0"/>
          <w:numId w:val="51"/>
        </w:numPr>
        <w:shd w:val="clear" w:color="auto" w:fill="auto"/>
        <w:tabs>
          <w:tab w:val="left" w:pos="438"/>
        </w:tabs>
        <w:spacing w:after="0" w:line="238" w:lineRule="exact"/>
        <w:ind w:left="360" w:hanging="360"/>
        <w:jc w:val="both"/>
        <w:rPr>
          <w:ins w:id="1748" w:author="Hein Monika" w:date="2025-08-01T11:55:00Z"/>
        </w:rPr>
      </w:pPr>
      <w:ins w:id="1749" w:author="Hein Monika" w:date="2025-08-01T11:55:00Z">
        <w:r>
          <w:t>zgłoszenie gotowości do Odbioru Zadania</w:t>
        </w:r>
        <w:r>
          <w:rPr>
            <w:rStyle w:val="CharStyle6"/>
            <w:bCs/>
          </w:rPr>
          <w:t xml:space="preserve"> (Załącznik nr 1</w:t>
        </w:r>
      </w:ins>
      <w:ins w:id="1750" w:author="Hein Monika" w:date="2025-08-01T11:56:00Z">
        <w:r>
          <w:rPr>
            <w:rStyle w:val="CharStyle6"/>
            <w:bCs/>
          </w:rPr>
          <w:t>3</w:t>
        </w:r>
      </w:ins>
      <w:ins w:id="1751" w:author="Hein Monika" w:date="2025-08-01T11:55:00Z">
        <w:r>
          <w:rPr>
            <w:rStyle w:val="CharStyle6"/>
            <w:bCs/>
          </w:rPr>
          <w:t xml:space="preserve"> do Umowy),</w:t>
        </w:r>
      </w:ins>
    </w:p>
    <w:p w14:paraId="282C8AF6" w14:textId="77777777" w:rsidR="00CE1271" w:rsidRDefault="00CE1271" w:rsidP="00CE1271">
      <w:pPr>
        <w:pStyle w:val="Style4"/>
        <w:numPr>
          <w:ilvl w:val="0"/>
          <w:numId w:val="51"/>
        </w:numPr>
        <w:shd w:val="clear" w:color="auto" w:fill="auto"/>
        <w:tabs>
          <w:tab w:val="left" w:pos="438"/>
        </w:tabs>
        <w:spacing w:after="0" w:line="238" w:lineRule="exact"/>
        <w:ind w:left="360" w:right="40" w:hanging="360"/>
        <w:jc w:val="both"/>
        <w:rPr>
          <w:ins w:id="1752" w:author="Hein Monika" w:date="2025-08-01T11:55:00Z"/>
        </w:rPr>
      </w:pPr>
      <w:ins w:id="1753" w:author="Hein Monika" w:date="2025-08-01T11:55:00Z">
        <w:r>
          <w:t>oświadczenie wykonawcy o poprawności montażu oraz o gotowości urządzeń elektroenergetycznych do załączenia,</w:t>
        </w:r>
      </w:ins>
    </w:p>
    <w:p w14:paraId="4FDBD9E1" w14:textId="77777777" w:rsidR="00CE1271" w:rsidRDefault="00CE1271" w:rsidP="00CE1271">
      <w:pPr>
        <w:pStyle w:val="Style4"/>
        <w:numPr>
          <w:ilvl w:val="0"/>
          <w:numId w:val="51"/>
        </w:numPr>
        <w:shd w:val="clear" w:color="auto" w:fill="auto"/>
        <w:tabs>
          <w:tab w:val="left" w:pos="453"/>
        </w:tabs>
        <w:spacing w:after="0" w:line="238" w:lineRule="exact"/>
        <w:ind w:left="360" w:right="40" w:hanging="360"/>
        <w:jc w:val="both"/>
        <w:rPr>
          <w:ins w:id="1754" w:author="Hein Monika" w:date="2025-08-01T11:55:00Z"/>
        </w:rPr>
      </w:pPr>
      <w:ins w:id="1755" w:author="Hein Monika" w:date="2025-08-01T11:55:00Z">
        <w:r>
          <w:t>kopie zawiadomienia o zakończeniu budowy złożoną w odpowiednim urzędzie lub decyzja o pozwoleniu na użytkowanie obiektu,</w:t>
        </w:r>
      </w:ins>
    </w:p>
    <w:p w14:paraId="404276C3" w14:textId="77777777" w:rsidR="00CE1271" w:rsidRDefault="00CE1271" w:rsidP="00CE1271">
      <w:pPr>
        <w:pStyle w:val="Style4"/>
        <w:numPr>
          <w:ilvl w:val="0"/>
          <w:numId w:val="51"/>
        </w:numPr>
        <w:shd w:val="clear" w:color="auto" w:fill="auto"/>
        <w:tabs>
          <w:tab w:val="left" w:pos="438"/>
        </w:tabs>
        <w:spacing w:after="0" w:line="238" w:lineRule="exact"/>
        <w:ind w:left="360" w:right="40" w:hanging="360"/>
        <w:jc w:val="both"/>
        <w:rPr>
          <w:ins w:id="1756" w:author="Hein Monika" w:date="2025-08-01T11:55:00Z"/>
        </w:rPr>
      </w:pPr>
      <w:ins w:id="1757" w:author="Hein Monika" w:date="2025-08-01T11:55:00Z">
        <w:r>
          <w:t>dokumenty dopuszczenia wyrobów budowlanych do obrotu i powszechnego stosowania lub do stosowania jednostkowego zgodne z wymaganiami Ustawy „Prawo budowlane" (certyfikaty na znak bezpieczeństwa, certyfikaty zgodności lub deklaracje zgodności, itp.),</w:t>
        </w:r>
      </w:ins>
    </w:p>
    <w:p w14:paraId="50D2F181" w14:textId="77777777" w:rsidR="00CE1271" w:rsidRDefault="00CE1271" w:rsidP="00CE1271">
      <w:pPr>
        <w:pStyle w:val="Style4"/>
        <w:numPr>
          <w:ilvl w:val="0"/>
          <w:numId w:val="51"/>
        </w:numPr>
        <w:shd w:val="clear" w:color="auto" w:fill="auto"/>
        <w:tabs>
          <w:tab w:val="left" w:pos="431"/>
        </w:tabs>
        <w:spacing w:after="0" w:line="238" w:lineRule="exact"/>
        <w:ind w:left="360" w:hanging="360"/>
        <w:jc w:val="both"/>
        <w:rPr>
          <w:ins w:id="1758" w:author="Hein Monika" w:date="2025-08-01T11:55:00Z"/>
        </w:rPr>
      </w:pPr>
      <w:ins w:id="1759" w:author="Hein Monika" w:date="2025-08-01T11:55:00Z">
        <w:r>
          <w:t>protokoły odbiorów i prób fabrycznych,</w:t>
        </w:r>
      </w:ins>
    </w:p>
    <w:p w14:paraId="4787B376" w14:textId="77777777" w:rsidR="00CE1271" w:rsidRDefault="00CE1271" w:rsidP="00CE1271">
      <w:pPr>
        <w:pStyle w:val="Style4"/>
        <w:numPr>
          <w:ilvl w:val="0"/>
          <w:numId w:val="51"/>
        </w:numPr>
        <w:shd w:val="clear" w:color="auto" w:fill="auto"/>
        <w:tabs>
          <w:tab w:val="left" w:pos="446"/>
        </w:tabs>
        <w:spacing w:after="0" w:line="238" w:lineRule="exact"/>
        <w:ind w:left="360" w:hanging="360"/>
        <w:jc w:val="both"/>
        <w:rPr>
          <w:ins w:id="1760" w:author="Hein Monika" w:date="2025-08-01T11:55:00Z"/>
        </w:rPr>
      </w:pPr>
      <w:ins w:id="1761" w:author="Hein Monika" w:date="2025-08-01T11:55:00Z">
        <w:r>
          <w:t>Program Pierwszego Załączenia (o ile jest wymagany),</w:t>
        </w:r>
      </w:ins>
    </w:p>
    <w:p w14:paraId="3BFC884A" w14:textId="77777777" w:rsidR="00CE1271" w:rsidRDefault="00CE1271" w:rsidP="00CE1271">
      <w:pPr>
        <w:pStyle w:val="Style4"/>
        <w:shd w:val="clear" w:color="auto" w:fill="auto"/>
        <w:spacing w:after="0" w:line="238" w:lineRule="exact"/>
        <w:ind w:left="440" w:right="40" w:hanging="340"/>
        <w:jc w:val="both"/>
        <w:rPr>
          <w:ins w:id="1762" w:author="Hein Monika" w:date="2025-08-01T11:55:00Z"/>
        </w:rPr>
      </w:pPr>
      <w:ins w:id="1763" w:author="Hein Monika" w:date="2025-08-01T11:55:00Z">
        <w:r>
          <w:t>j) aktualne protokoły badań odbiorczych wykonanych przed przyłączeniem do sieci, w tym jeżeli jest to wymagane protokoły z badań lub prób kabli SN wykonanych przez służby ENEA Operator Sp. z o.o., lub też informację od służb ENEA Operator sp. z o.o. o odstąpieniu od badań i prób kabli SN.</w:t>
        </w:r>
      </w:ins>
    </w:p>
    <w:p w14:paraId="6205513A" w14:textId="77777777" w:rsidR="00CE1271" w:rsidRDefault="00CE1271" w:rsidP="00CE1271">
      <w:pPr>
        <w:pStyle w:val="Style4"/>
        <w:shd w:val="clear" w:color="auto" w:fill="auto"/>
        <w:spacing w:after="0" w:line="238" w:lineRule="exact"/>
        <w:ind w:left="440" w:hanging="340"/>
        <w:jc w:val="both"/>
        <w:rPr>
          <w:ins w:id="1764" w:author="Hein Monika" w:date="2025-08-01T11:55:00Z"/>
        </w:rPr>
      </w:pPr>
      <w:ins w:id="1765" w:author="Hein Monika" w:date="2025-08-01T11:55:00Z">
        <w:r>
          <w:t>k) protokoły odbiorów częściowych, protokoły odbiorów robót ulegających zakryciu</w:t>
        </w:r>
      </w:ins>
    </w:p>
    <w:p w14:paraId="010A0FD1" w14:textId="77777777" w:rsidR="00CE1271" w:rsidRDefault="00CE1271" w:rsidP="00CE1271">
      <w:pPr>
        <w:pStyle w:val="Style4"/>
        <w:shd w:val="clear" w:color="auto" w:fill="auto"/>
        <w:spacing w:after="0" w:line="238" w:lineRule="exact"/>
        <w:ind w:left="440" w:firstLine="0"/>
        <w:jc w:val="both"/>
        <w:rPr>
          <w:ins w:id="1766" w:author="Hein Monika" w:date="2025-08-01T11:55:00Z"/>
        </w:rPr>
      </w:pPr>
      <w:ins w:id="1767" w:author="Hein Monika" w:date="2025-08-01T11:55:00Z">
        <w:r>
          <w:t>lub zanikających (o ile wystąpiły),</w:t>
        </w:r>
      </w:ins>
    </w:p>
    <w:p w14:paraId="7A0D6E0F" w14:textId="77777777" w:rsidR="00CE1271" w:rsidRDefault="00CE1271" w:rsidP="00CE1271">
      <w:pPr>
        <w:pStyle w:val="Style4"/>
        <w:shd w:val="clear" w:color="auto" w:fill="auto"/>
        <w:spacing w:after="0" w:line="238" w:lineRule="exact"/>
        <w:ind w:left="440" w:hanging="340"/>
        <w:jc w:val="both"/>
        <w:rPr>
          <w:ins w:id="1768" w:author="Hein Monika" w:date="2025-08-01T11:55:00Z"/>
        </w:rPr>
      </w:pPr>
      <w:ins w:id="1769" w:author="Hein Monika" w:date="2025-08-01T11:55:00Z">
        <w:r>
          <w:t>I) dokumentacja powykonawcza,</w:t>
        </w:r>
      </w:ins>
    </w:p>
    <w:p w14:paraId="70442AEF" w14:textId="77777777" w:rsidR="00CE1271" w:rsidRDefault="00CE1271" w:rsidP="00CE1271">
      <w:pPr>
        <w:pStyle w:val="Style4"/>
        <w:shd w:val="clear" w:color="auto" w:fill="auto"/>
        <w:spacing w:after="0" w:line="238" w:lineRule="exact"/>
        <w:ind w:left="440" w:right="40" w:hanging="340"/>
        <w:jc w:val="both"/>
        <w:rPr>
          <w:ins w:id="1770" w:author="Hein Monika" w:date="2025-08-01T11:55:00Z"/>
        </w:rPr>
      </w:pPr>
      <w:ins w:id="1771" w:author="Hein Monika" w:date="2025-08-01T11:55:00Z">
        <w:r>
          <w:t xml:space="preserve">m) inwentaryzacja geodezyjna powykonawcza (o ile jest wymagana) lub, o ile Przewodniczący Komisji Odbioru Technicznego uzna to za zasadne oświadczenie geodety o wykonaniu inwentaryzacji i przedłożeniu do </w:t>
        </w:r>
        <w:proofErr w:type="spellStart"/>
        <w:r>
          <w:t>PODGiK</w:t>
        </w:r>
        <w:proofErr w:type="spellEnd"/>
        <w:r>
          <w:t>;</w:t>
        </w:r>
      </w:ins>
    </w:p>
    <w:p w14:paraId="02301760" w14:textId="77777777" w:rsidR="00CE1271" w:rsidRDefault="00CE1271" w:rsidP="00CE1271">
      <w:pPr>
        <w:pStyle w:val="Style4"/>
        <w:shd w:val="clear" w:color="auto" w:fill="auto"/>
        <w:spacing w:after="0" w:line="238" w:lineRule="exact"/>
        <w:ind w:left="440" w:hanging="340"/>
        <w:jc w:val="both"/>
        <w:rPr>
          <w:ins w:id="1772" w:author="Hein Monika" w:date="2025-08-01T11:55:00Z"/>
        </w:rPr>
      </w:pPr>
      <w:ins w:id="1773" w:author="Hein Monika" w:date="2025-08-01T11:55:00Z">
        <w:r>
          <w:t>n) dziennik budowy (o ile jest wymagany),</w:t>
        </w:r>
      </w:ins>
    </w:p>
    <w:p w14:paraId="09FD7DCB" w14:textId="77777777" w:rsidR="00CE1271" w:rsidRDefault="00CE1271" w:rsidP="00CE1271">
      <w:pPr>
        <w:pStyle w:val="Style4"/>
        <w:shd w:val="clear" w:color="auto" w:fill="auto"/>
        <w:spacing w:after="0" w:line="238" w:lineRule="exact"/>
        <w:ind w:left="440" w:hanging="340"/>
        <w:jc w:val="both"/>
        <w:rPr>
          <w:ins w:id="1774" w:author="Hein Monika" w:date="2025-08-01T11:55:00Z"/>
        </w:rPr>
      </w:pPr>
      <w:ins w:id="1775" w:author="Hein Monika" w:date="2025-08-01T11:55:00Z">
        <w:r>
          <w:t>o) dokumentację rozliczeniową na materiały z demontażu,</w:t>
        </w:r>
      </w:ins>
    </w:p>
    <w:p w14:paraId="5CCF85E6" w14:textId="77777777" w:rsidR="00CE1271" w:rsidRDefault="00CE1271" w:rsidP="00CE1271">
      <w:pPr>
        <w:pStyle w:val="Style4"/>
        <w:shd w:val="clear" w:color="auto" w:fill="auto"/>
        <w:spacing w:after="0" w:line="238" w:lineRule="exact"/>
        <w:ind w:left="440" w:right="40" w:hanging="340"/>
        <w:jc w:val="both"/>
        <w:rPr>
          <w:ins w:id="1776" w:author="Hein Monika" w:date="2025-08-01T11:55:00Z"/>
        </w:rPr>
      </w:pPr>
      <w:ins w:id="1777" w:author="Hein Monika" w:date="2025-08-01T11:55:00Z">
        <w:r>
          <w:t>p) dokumenty świadczące o uregulowaniu tytułu prawnego do gruntu, na którym znajdują się obiekty/urządzenia ENEA Operator Sp. z o.o. - zgodnie z wymaganiami obowiązującymi w ENEA Operator Sp. z o.o.,</w:t>
        </w:r>
      </w:ins>
    </w:p>
    <w:p w14:paraId="2050BF62" w14:textId="77777777" w:rsidR="00CE1271" w:rsidRDefault="00CE1271" w:rsidP="00CE1271">
      <w:pPr>
        <w:pStyle w:val="Style4"/>
        <w:shd w:val="clear" w:color="auto" w:fill="auto"/>
        <w:spacing w:after="0" w:line="238" w:lineRule="exact"/>
        <w:ind w:left="440" w:right="40" w:hanging="340"/>
        <w:jc w:val="both"/>
        <w:rPr>
          <w:ins w:id="1778" w:author="Hein Monika" w:date="2025-08-01T11:55:00Z"/>
        </w:rPr>
      </w:pPr>
      <w:ins w:id="1779" w:author="Hein Monika" w:date="2025-08-01T11:55:00Z">
        <w:r>
          <w:t>q) dokumenty świadczące o zaspokojeniu roszczeń właścicieli nieruchomości na terenie których prowadzone były roboty budowlane objęte zakresem Odbioru, np. wypłata odszkodowań, protokoły zwalniania pasów drogowych itp.</w:t>
        </w:r>
      </w:ins>
    </w:p>
    <w:p w14:paraId="54CAE04D" w14:textId="77777777" w:rsidR="00CE1271" w:rsidRDefault="00CE1271" w:rsidP="00CE1271">
      <w:pPr>
        <w:pStyle w:val="Style4"/>
        <w:shd w:val="clear" w:color="auto" w:fill="auto"/>
        <w:spacing w:after="0" w:line="238" w:lineRule="exact"/>
        <w:ind w:left="440" w:right="40" w:hanging="340"/>
        <w:jc w:val="both"/>
        <w:rPr>
          <w:ins w:id="1780" w:author="Hein Monika" w:date="2025-08-01T11:55:00Z"/>
        </w:rPr>
      </w:pPr>
      <w:ins w:id="1781" w:author="Hein Monika" w:date="2025-08-01T11:55:00Z">
        <w:r>
          <w:t xml:space="preserve">r) opracowaną lub zaktualizowaną Instrukcję eksploatacji urządzeń elektroenergetycznych/ obiektu/ urządzenia </w:t>
        </w:r>
        <w:r>
          <w:lastRenderedPageBreak/>
          <w:t>(o ile jest wymagana) oraz dokumenty świadczące o przeszkoleniu personelu eksploatującego,</w:t>
        </w:r>
      </w:ins>
    </w:p>
    <w:p w14:paraId="060BD1AD" w14:textId="77777777" w:rsidR="00CE1271" w:rsidRDefault="00CE1271" w:rsidP="00CE1271">
      <w:pPr>
        <w:pStyle w:val="Style4"/>
        <w:shd w:val="clear" w:color="auto" w:fill="auto"/>
        <w:spacing w:after="0" w:line="238" w:lineRule="exact"/>
        <w:ind w:left="100" w:right="900" w:firstLine="0"/>
        <w:jc w:val="both"/>
        <w:rPr>
          <w:ins w:id="1782" w:author="Hein Monika" w:date="2025-08-01T11:55:00Z"/>
        </w:rPr>
      </w:pPr>
      <w:ins w:id="1783" w:author="Hein Monika" w:date="2025-08-01T11:55:00Z">
        <w:r>
          <w:t>s) uzgodniony z ENEA Operator Sp. z o.o. harmonogram prób i testów (wytwórcy), t) gwarancje na sprzęt/urządzenia,</w:t>
        </w:r>
      </w:ins>
    </w:p>
    <w:p w14:paraId="0E779C50" w14:textId="77777777" w:rsidR="00CE1271" w:rsidRDefault="00CE1271" w:rsidP="00CE1271">
      <w:pPr>
        <w:pStyle w:val="Style4"/>
        <w:shd w:val="clear" w:color="auto" w:fill="auto"/>
        <w:spacing w:after="180" w:line="238" w:lineRule="exact"/>
        <w:ind w:left="440" w:hanging="340"/>
        <w:jc w:val="both"/>
        <w:rPr>
          <w:ins w:id="1784" w:author="Hein Monika" w:date="2025-08-01T11:55:00Z"/>
        </w:rPr>
      </w:pPr>
      <w:ins w:id="1785" w:author="Hein Monika" w:date="2025-08-01T11:55:00Z">
        <w:r>
          <w:t>u) oznakowanie obiektu/ urządzenia zgodnie z przyjętym w Spółce sposobem.</w:t>
        </w:r>
      </w:ins>
    </w:p>
    <w:p w14:paraId="1DB460F6" w14:textId="77777777" w:rsidR="00CE1271" w:rsidRDefault="00CE1271" w:rsidP="00CE1271">
      <w:pPr>
        <w:pStyle w:val="Style4"/>
        <w:shd w:val="clear" w:color="auto" w:fill="auto"/>
        <w:spacing w:after="0" w:line="238" w:lineRule="exact"/>
        <w:ind w:left="440" w:hanging="340"/>
        <w:jc w:val="both"/>
        <w:rPr>
          <w:ins w:id="1786" w:author="Hein Monika" w:date="2025-08-01T11:55:00Z"/>
        </w:rPr>
      </w:pPr>
      <w:ins w:id="1787" w:author="Hein Monika" w:date="2025-08-01T11:55:00Z">
        <w:r>
          <w:t>Do rozliczenia Zadania niezbędne są także dokumenty:</w:t>
        </w:r>
      </w:ins>
    </w:p>
    <w:p w14:paraId="2BF8842D" w14:textId="77777777" w:rsidR="00CE1271" w:rsidRDefault="00CE1271" w:rsidP="00CE1271">
      <w:pPr>
        <w:pStyle w:val="Style4"/>
        <w:numPr>
          <w:ilvl w:val="1"/>
          <w:numId w:val="51"/>
        </w:numPr>
        <w:shd w:val="clear" w:color="auto" w:fill="auto"/>
        <w:tabs>
          <w:tab w:val="left" w:pos="374"/>
        </w:tabs>
        <w:spacing w:after="0" w:line="238" w:lineRule="exact"/>
        <w:ind w:left="1000" w:right="40" w:hanging="432"/>
        <w:jc w:val="both"/>
        <w:rPr>
          <w:ins w:id="1788" w:author="Hein Monika" w:date="2025-08-01T11:55:00Z"/>
        </w:rPr>
      </w:pPr>
      <w:ins w:id="1789" w:author="Hein Monika" w:date="2025-08-01T11:55:00Z">
        <w:r>
          <w:t>decyzja o udzieleniu pozwolenia na użytkowanie lub zawiadomienie o zakończeniu budowy z potwierdzeniem wysłania lub dostarczenia właściwemu organowi (o ile jest wymagany),</w:t>
        </w:r>
      </w:ins>
    </w:p>
    <w:p w14:paraId="77F37EC5" w14:textId="77777777" w:rsidR="00CE1271" w:rsidRDefault="00CE1271" w:rsidP="00CE1271">
      <w:pPr>
        <w:pStyle w:val="Style4"/>
        <w:numPr>
          <w:ilvl w:val="1"/>
          <w:numId w:val="51"/>
        </w:numPr>
        <w:shd w:val="clear" w:color="auto" w:fill="auto"/>
        <w:tabs>
          <w:tab w:val="left" w:pos="366"/>
        </w:tabs>
        <w:spacing w:after="0" w:line="238" w:lineRule="exact"/>
        <w:ind w:left="1000" w:right="40" w:hanging="432"/>
        <w:jc w:val="both"/>
        <w:rPr>
          <w:ins w:id="1790" w:author="Hein Monika" w:date="2025-08-01T11:55:00Z"/>
        </w:rPr>
      </w:pPr>
      <w:ins w:id="1791" w:author="Hein Monika" w:date="2025-08-01T11:55:00Z">
        <w:r>
          <w:t>dowody przyjęcia majątkowego zgodne z przepisami księgowymi obowiązującymi w ENEA Operator Sp. z o.o.</w:t>
        </w:r>
      </w:ins>
    </w:p>
    <w:p w14:paraId="53535642" w14:textId="77777777" w:rsidR="00CE1271" w:rsidRDefault="00CE1271" w:rsidP="00CE1271">
      <w:pPr>
        <w:pStyle w:val="Style4"/>
        <w:numPr>
          <w:ilvl w:val="1"/>
          <w:numId w:val="51"/>
        </w:numPr>
        <w:shd w:val="clear" w:color="auto" w:fill="auto"/>
        <w:spacing w:after="0" w:line="238" w:lineRule="exact"/>
        <w:ind w:left="1000" w:right="40" w:hanging="432"/>
        <w:jc w:val="both"/>
        <w:rPr>
          <w:ins w:id="1792" w:author="Hein Monika" w:date="2025-08-01T11:55:00Z"/>
        </w:rPr>
      </w:pPr>
      <w:ins w:id="1793" w:author="Hein Monika" w:date="2025-08-01T11:55:00Z">
        <w:r>
          <w:t>zgody właścicieli nieruchomości na przeprowadzenie robót budowlanych, dokumenty świadczące o prawie do dysponowania nieruchomościami na cele budowlane (o ile są wymagane),</w:t>
        </w:r>
      </w:ins>
    </w:p>
    <w:p w14:paraId="3F210435" w14:textId="77777777" w:rsidR="00CE1271" w:rsidRDefault="00CE1271" w:rsidP="00CE1271">
      <w:pPr>
        <w:pStyle w:val="Style4"/>
        <w:numPr>
          <w:ilvl w:val="1"/>
          <w:numId w:val="51"/>
        </w:numPr>
        <w:shd w:val="clear" w:color="auto" w:fill="auto"/>
        <w:spacing w:after="0" w:line="238" w:lineRule="exact"/>
        <w:ind w:left="1000" w:right="40" w:hanging="432"/>
        <w:jc w:val="both"/>
        <w:rPr>
          <w:ins w:id="1794" w:author="Hein Monika" w:date="2025-08-01T11:55:00Z"/>
        </w:rPr>
      </w:pPr>
      <w:ins w:id="1795" w:author="Hein Monika" w:date="2025-08-01T11:55:00Z">
        <w:r>
          <w:t xml:space="preserve">wykaz danych niezbędnych do założenia Karty Urządzenia w CRO" zgodnie z Rozporządzeniem Ministra Środowiska z dnia 21 grudnia 2017r w sprawie Centralnego Rejestru Operatorów Urządzeń i Systemów Ochrony Przeciwpożarowej (Dz. U. 2017 poz. 2419). (dla urządzeń zawierających SF6 w ilości co najmniej 6 kg w wyodrębnionych przedziałach gazowych, wypełniona w zakresie danych urządzenia i podpisana przez składającego) </w:t>
        </w:r>
      </w:ins>
    </w:p>
    <w:p w14:paraId="70AB441C" w14:textId="77777777" w:rsidR="00CE1271" w:rsidRDefault="00CE1271" w:rsidP="00CE1271">
      <w:pPr>
        <w:pStyle w:val="Style4"/>
        <w:numPr>
          <w:ilvl w:val="1"/>
          <w:numId w:val="51"/>
        </w:numPr>
        <w:shd w:val="clear" w:color="auto" w:fill="auto"/>
        <w:tabs>
          <w:tab w:val="left" w:pos="466"/>
        </w:tabs>
        <w:spacing w:after="0" w:line="238" w:lineRule="exact"/>
        <w:ind w:left="1000" w:hanging="432"/>
        <w:jc w:val="both"/>
        <w:rPr>
          <w:ins w:id="1796" w:author="Hein Monika" w:date="2025-08-01T11:55:00Z"/>
        </w:rPr>
      </w:pPr>
      <w:ins w:id="1797" w:author="Hein Monika" w:date="2025-08-01T11:55:00Z">
        <w:r>
          <w:t>charakterystyka budynku z punktu widzenia podatku od nieruchomości.</w:t>
        </w:r>
      </w:ins>
    </w:p>
    <w:p w14:paraId="7560E4B9" w14:textId="77777777" w:rsidR="00CE1271" w:rsidRDefault="00CE1271" w:rsidP="00CE1271">
      <w:pPr>
        <w:pStyle w:val="Style4"/>
        <w:numPr>
          <w:ilvl w:val="1"/>
          <w:numId w:val="51"/>
        </w:numPr>
        <w:shd w:val="clear" w:color="auto" w:fill="auto"/>
        <w:tabs>
          <w:tab w:val="left" w:pos="474"/>
        </w:tabs>
        <w:spacing w:after="10758" w:line="238" w:lineRule="exact"/>
        <w:ind w:left="1000" w:right="40" w:hanging="432"/>
        <w:jc w:val="both"/>
        <w:rPr>
          <w:ins w:id="1798" w:author="Hein Monika" w:date="2025-08-01T11:55:00Z"/>
        </w:rPr>
      </w:pPr>
      <w:ins w:id="1799" w:author="Hein Monika" w:date="2025-08-01T11:55:00Z">
        <w:r>
          <w:t>oraz inne dokumenty wymagane odrębnymi przepisami, w tym zgodnie z obowiązującymi w ENEA Operator Sp. z o.o. udostępnionymi regulacjami i standardami.</w:t>
        </w:r>
      </w:ins>
    </w:p>
    <w:p w14:paraId="21338578" w14:textId="18F626CF" w:rsidR="00CE1271" w:rsidRDefault="00CE1271" w:rsidP="00CE1271">
      <w:pPr>
        <w:pStyle w:val="Style4"/>
        <w:shd w:val="clear" w:color="auto" w:fill="auto"/>
        <w:spacing w:after="246"/>
        <w:ind w:left="1560" w:right="160"/>
        <w:rPr>
          <w:ins w:id="1800" w:author="Hein Monika" w:date="2025-08-01T11:55:00Z"/>
        </w:rPr>
      </w:pPr>
      <w:ins w:id="1801" w:author="Hein Monika" w:date="2025-08-01T11:55:00Z">
        <w:r>
          <w:rPr>
            <w:rStyle w:val="CharStyle6"/>
            <w:bCs/>
          </w:rPr>
          <w:lastRenderedPageBreak/>
          <w:t>Załącznik nr</w:t>
        </w:r>
        <w:r w:rsidRPr="0090052C">
          <w:rPr>
            <w:b/>
          </w:rPr>
          <w:t xml:space="preserve"> </w:t>
        </w:r>
        <w:r>
          <w:rPr>
            <w:b/>
          </w:rPr>
          <w:t>1</w:t>
        </w:r>
      </w:ins>
      <w:ins w:id="1802" w:author="Hein Monika" w:date="2025-08-01T11:56:00Z">
        <w:r>
          <w:rPr>
            <w:b/>
          </w:rPr>
          <w:t>3</w:t>
        </w:r>
      </w:ins>
      <w:ins w:id="1803" w:author="Hein Monika" w:date="2025-08-01T11:55:00Z">
        <w:r>
          <w:t xml:space="preserve"> </w:t>
        </w:r>
        <w:r w:rsidRPr="00446979">
          <w:rPr>
            <w:b/>
          </w:rPr>
          <w:t xml:space="preserve">b) do </w:t>
        </w:r>
        <w:r>
          <w:rPr>
            <w:b/>
          </w:rPr>
          <w:t>Umowy</w:t>
        </w:r>
        <w:r>
          <w:t xml:space="preserve"> </w:t>
        </w:r>
      </w:ins>
    </w:p>
    <w:p w14:paraId="50941499" w14:textId="77777777" w:rsidR="00CE1271" w:rsidRDefault="00CE1271" w:rsidP="00CE1271">
      <w:pPr>
        <w:pStyle w:val="Style9"/>
        <w:keepNext/>
        <w:keepLines/>
        <w:shd w:val="clear" w:color="auto" w:fill="auto"/>
        <w:spacing w:before="0" w:after="216"/>
        <w:ind w:left="100"/>
        <w:jc w:val="center"/>
        <w:rPr>
          <w:ins w:id="1804" w:author="Hein Monika" w:date="2025-08-01T11:55:00Z"/>
        </w:rPr>
      </w:pPr>
      <w:ins w:id="1805" w:author="Hein Monika" w:date="2025-08-01T11:55:00Z">
        <w:r>
          <w:rPr>
            <w:rStyle w:val="CharStyle11"/>
            <w:szCs w:val="26"/>
          </w:rPr>
          <w:t>OŚWIADCZENIE KIEROWNIKA BUDOWY/ KIEROWNIKA ROBÓT/KIEROWNIKA JEDNOSTKI /KOMÓRKI</w:t>
        </w:r>
      </w:ins>
    </w:p>
    <w:p w14:paraId="5BE720C6" w14:textId="77777777" w:rsidR="00CE1271" w:rsidRDefault="00CE1271" w:rsidP="00CE1271">
      <w:pPr>
        <w:pStyle w:val="Style4"/>
        <w:shd w:val="clear" w:color="auto" w:fill="auto"/>
        <w:spacing w:after="88" w:line="190" w:lineRule="exact"/>
        <w:ind w:left="100" w:firstLine="0"/>
        <w:rPr>
          <w:ins w:id="1806" w:author="Hein Monika" w:date="2025-08-01T11:55:00Z"/>
        </w:rPr>
      </w:pPr>
      <w:ins w:id="1807" w:author="Hein Monika" w:date="2025-08-01T11:55:00Z">
        <w:r>
          <w:t>Niniejszym oświadczam, że:</w:t>
        </w:r>
      </w:ins>
    </w:p>
    <w:p w14:paraId="4CE13B0C" w14:textId="77777777" w:rsidR="00CE1271" w:rsidRDefault="00CE1271" w:rsidP="00CE1271">
      <w:pPr>
        <w:pStyle w:val="Style4"/>
        <w:shd w:val="clear" w:color="auto" w:fill="auto"/>
        <w:spacing w:after="216" w:line="190" w:lineRule="exact"/>
        <w:ind w:left="100" w:firstLine="0"/>
        <w:rPr>
          <w:ins w:id="1808" w:author="Hein Monika" w:date="2025-08-01T11:55:00Z"/>
        </w:rPr>
      </w:pPr>
      <w:ins w:id="1809" w:author="Hein Monika" w:date="2025-08-01T11:55:00Z">
        <w:r>
          <w:t>1) Zadanie</w:t>
        </w:r>
      </w:ins>
    </w:p>
    <w:p w14:paraId="77A32382" w14:textId="77777777" w:rsidR="00CE1271" w:rsidRDefault="00CE1271" w:rsidP="00CE1271">
      <w:pPr>
        <w:pStyle w:val="Style12"/>
        <w:shd w:val="clear" w:color="auto" w:fill="auto"/>
        <w:spacing w:before="0" w:after="706" w:line="100" w:lineRule="exact"/>
        <w:ind w:left="4760"/>
        <w:rPr>
          <w:ins w:id="1810" w:author="Hein Monika" w:date="2025-08-01T11:55:00Z"/>
        </w:rPr>
      </w:pPr>
      <w:ins w:id="1811" w:author="Hein Monika" w:date="2025-08-01T11:55:00Z">
        <w:r>
          <w:t>(nazwa Zadania)</w:t>
        </w:r>
      </w:ins>
    </w:p>
    <w:p w14:paraId="48961E7F" w14:textId="77777777" w:rsidR="00CE1271" w:rsidRDefault="00CE1271" w:rsidP="00CE1271">
      <w:pPr>
        <w:pStyle w:val="Style4"/>
        <w:shd w:val="clear" w:color="auto" w:fill="auto"/>
        <w:tabs>
          <w:tab w:val="left" w:leader="dot" w:pos="5976"/>
          <w:tab w:val="left" w:leader="dot" w:pos="8906"/>
        </w:tabs>
        <w:spacing w:before="360" w:line="360" w:lineRule="auto"/>
        <w:ind w:left="102" w:firstLine="40"/>
        <w:rPr>
          <w:ins w:id="1812" w:author="Hein Monika" w:date="2025-08-01T11:55:00Z"/>
        </w:rPr>
      </w:pPr>
      <w:ins w:id="1813" w:author="Hein Monika" w:date="2025-08-01T11:55:00Z">
        <w:r>
          <w:t>Pozwolenie na budowę/ Zgłoszenie nr</w:t>
        </w:r>
        <w:r>
          <w:tab/>
          <w:t xml:space="preserve"> z dnia</w:t>
        </w:r>
        <w:r>
          <w:tab/>
          <w:t>.........................................................</w:t>
        </w:r>
      </w:ins>
    </w:p>
    <w:p w14:paraId="421CDA1C" w14:textId="77777777" w:rsidR="00CE1271" w:rsidRDefault="00CE1271" w:rsidP="00CE1271">
      <w:pPr>
        <w:pStyle w:val="Style4"/>
        <w:numPr>
          <w:ilvl w:val="0"/>
          <w:numId w:val="52"/>
        </w:numPr>
        <w:shd w:val="clear" w:color="auto" w:fill="auto"/>
        <w:tabs>
          <w:tab w:val="left" w:pos="878"/>
        </w:tabs>
        <w:spacing w:after="0" w:line="238" w:lineRule="exact"/>
        <w:ind w:left="360" w:right="700" w:hanging="360"/>
        <w:rPr>
          <w:ins w:id="1814" w:author="Hein Monika" w:date="2025-08-01T11:55:00Z"/>
        </w:rPr>
      </w:pPr>
      <w:ins w:id="1815" w:author="Hein Monika" w:date="2025-08-01T11:55:00Z">
        <w:r>
          <w:t>została wykonana zgodnie z zatwierdzonym projektem i warunkami pozwolenia na budowę*;</w:t>
        </w:r>
      </w:ins>
    </w:p>
    <w:p w14:paraId="67E83431" w14:textId="77777777" w:rsidR="00CE1271" w:rsidRPr="00C15CE4" w:rsidRDefault="00CE1271" w:rsidP="00CE1271">
      <w:pPr>
        <w:pStyle w:val="Style4"/>
        <w:numPr>
          <w:ilvl w:val="0"/>
          <w:numId w:val="52"/>
        </w:numPr>
        <w:shd w:val="clear" w:color="auto" w:fill="auto"/>
        <w:tabs>
          <w:tab w:val="left" w:pos="878"/>
        </w:tabs>
        <w:spacing w:after="350" w:line="238" w:lineRule="exact"/>
        <w:ind w:left="360" w:right="700" w:hanging="360"/>
        <w:rPr>
          <w:ins w:id="1816" w:author="Hein Monika" w:date="2025-08-01T11:55:00Z"/>
        </w:rPr>
      </w:pPr>
      <w:ins w:id="1817" w:author="Hein Monika" w:date="2025-08-01T11:55:00Z">
        <w:r>
          <w:t>została wykonana z następującymi zmianami, nieodstępującymi w sposób istotny od zatwierdzonego projektu"/ warunków pozwolenia na budowę</w:t>
        </w:r>
        <w:r>
          <w:rPr>
            <w:vertAlign w:val="superscript"/>
          </w:rPr>
          <w:t>-)</w:t>
        </w:r>
      </w:ins>
    </w:p>
    <w:p w14:paraId="52273BB4" w14:textId="77777777" w:rsidR="00CE1271" w:rsidRDefault="00CE1271" w:rsidP="00CE1271">
      <w:pPr>
        <w:pStyle w:val="Style4"/>
        <w:shd w:val="clear" w:color="auto" w:fill="auto"/>
        <w:tabs>
          <w:tab w:val="left" w:pos="878"/>
        </w:tabs>
        <w:spacing w:after="350" w:line="238" w:lineRule="exact"/>
        <w:ind w:left="900" w:right="700" w:firstLine="0"/>
        <w:jc w:val="center"/>
        <w:rPr>
          <w:ins w:id="1818" w:author="Hein Monika" w:date="2025-08-01T11:55:00Z"/>
        </w:rPr>
      </w:pPr>
      <w:ins w:id="1819" w:author="Hein Monika" w:date="2025-08-01T11:55:00Z">
        <w:r>
          <w:rPr>
            <w:vertAlign w:val="superscript"/>
          </w:rPr>
          <w:t>(wymienić każdą nieistotną zmianę)</w:t>
        </w:r>
      </w:ins>
    </w:p>
    <w:p w14:paraId="462A448D" w14:textId="77777777" w:rsidR="00CE1271" w:rsidRDefault="00CE1271" w:rsidP="00CE1271">
      <w:pPr>
        <w:pStyle w:val="Style4"/>
        <w:numPr>
          <w:ilvl w:val="1"/>
          <w:numId w:val="52"/>
        </w:numPr>
        <w:shd w:val="clear" w:color="auto" w:fill="auto"/>
        <w:tabs>
          <w:tab w:val="left" w:pos="374"/>
        </w:tabs>
        <w:spacing w:after="0" w:line="238" w:lineRule="exact"/>
        <w:ind w:left="792" w:hanging="432"/>
        <w:rPr>
          <w:ins w:id="1820" w:author="Hein Monika" w:date="2025-08-01T11:55:00Z"/>
        </w:rPr>
      </w:pPr>
      <w:ins w:id="1821" w:author="Hein Monika" w:date="2025-08-01T11:55:00Z">
        <w:r>
          <w:t>doprowadzono do należytego stanu i porządku teren budowy i teren przyległy.</w:t>
        </w:r>
      </w:ins>
    </w:p>
    <w:p w14:paraId="5E94BF18" w14:textId="77777777" w:rsidR="00CE1271" w:rsidRDefault="00CE1271" w:rsidP="00CE1271">
      <w:pPr>
        <w:pStyle w:val="Style4"/>
        <w:numPr>
          <w:ilvl w:val="1"/>
          <w:numId w:val="52"/>
        </w:numPr>
        <w:shd w:val="clear" w:color="auto" w:fill="auto"/>
        <w:tabs>
          <w:tab w:val="left" w:pos="359"/>
          <w:tab w:val="left" w:leader="dot" w:pos="6465"/>
          <w:tab w:val="left" w:leader="dot" w:pos="8776"/>
        </w:tabs>
        <w:spacing w:after="0" w:line="238" w:lineRule="exact"/>
        <w:ind w:left="792" w:hanging="432"/>
        <w:rPr>
          <w:ins w:id="1822" w:author="Hein Monika" w:date="2025-08-01T11:55:00Z"/>
        </w:rPr>
      </w:pPr>
      <w:ins w:id="1823" w:author="Hein Monika" w:date="2025-08-01T11:55:00Z">
        <w:r>
          <w:t>Zadanie zrealizowano w oparciu o umowę nr</w:t>
        </w:r>
        <w:r>
          <w:tab/>
          <w:t>z dnia</w:t>
        </w:r>
        <w:r>
          <w:tab/>
        </w:r>
      </w:ins>
    </w:p>
    <w:p w14:paraId="0B73EED0" w14:textId="77777777" w:rsidR="00CE1271" w:rsidRDefault="00CE1271" w:rsidP="00CE1271">
      <w:pPr>
        <w:pStyle w:val="Style4"/>
        <w:shd w:val="clear" w:color="auto" w:fill="auto"/>
        <w:tabs>
          <w:tab w:val="left" w:leader="dot" w:pos="8842"/>
          <w:tab w:val="left" w:leader="dot" w:pos="8964"/>
        </w:tabs>
        <w:spacing w:after="0" w:line="238" w:lineRule="exact"/>
        <w:ind w:left="100" w:firstLine="440"/>
        <w:rPr>
          <w:ins w:id="1824" w:author="Hein Monika" w:date="2025-08-01T11:55:00Z"/>
        </w:rPr>
      </w:pPr>
      <w:ins w:id="1825" w:author="Hein Monika" w:date="2025-08-01T11:55:00Z">
        <w:r>
          <w:t>pomiędzy ENEA Operator Sp. z o.o., a</w:t>
        </w:r>
        <w:r>
          <w:tab/>
        </w:r>
        <w:r>
          <w:tab/>
        </w:r>
      </w:ins>
    </w:p>
    <w:p w14:paraId="799D5509" w14:textId="77777777" w:rsidR="00CE1271" w:rsidRDefault="00CE1271" w:rsidP="00CE1271">
      <w:pPr>
        <w:pStyle w:val="Style4"/>
        <w:shd w:val="clear" w:color="auto" w:fill="auto"/>
        <w:tabs>
          <w:tab w:val="left" w:leader="dot" w:pos="7092"/>
          <w:tab w:val="left" w:leader="dot" w:pos="8899"/>
        </w:tabs>
        <w:spacing w:after="0" w:line="238" w:lineRule="exact"/>
        <w:ind w:left="100" w:firstLine="440"/>
        <w:rPr>
          <w:ins w:id="1826" w:author="Hein Monika" w:date="2025-08-01T11:55:00Z"/>
        </w:rPr>
      </w:pPr>
      <w:ins w:id="1827" w:author="Hein Monika" w:date="2025-08-01T11:55:00Z">
        <w:r>
          <w:t>wypełniając wszystkie obowiązki wynikające ze Zlecenia nr</w:t>
        </w:r>
        <w:r>
          <w:tab/>
          <w:t xml:space="preserve"> z dnia </w:t>
        </w:r>
        <w:r>
          <w:tab/>
          <w:t>,</w:t>
        </w:r>
      </w:ins>
    </w:p>
    <w:p w14:paraId="23D4324F" w14:textId="77777777" w:rsidR="00CE1271" w:rsidRDefault="00CE1271" w:rsidP="00CE1271">
      <w:pPr>
        <w:pStyle w:val="Style4"/>
        <w:shd w:val="clear" w:color="auto" w:fill="auto"/>
        <w:spacing w:after="0" w:line="238" w:lineRule="exact"/>
        <w:ind w:left="540" w:right="700" w:firstLine="0"/>
        <w:rPr>
          <w:ins w:id="1828" w:author="Hein Monika" w:date="2025-08-01T11:55:00Z"/>
        </w:rPr>
      </w:pPr>
      <w:ins w:id="1829" w:author="Hein Monika" w:date="2025-08-01T11:55:00Z">
        <w:r>
          <w:t>/w tym wprowadzono wszystkie dane do systemów informatycznych ENEA Operator Sp. z o.o./**</w:t>
        </w:r>
      </w:ins>
    </w:p>
    <w:p w14:paraId="1E9AB3E1" w14:textId="77777777" w:rsidR="00CE1271" w:rsidRDefault="00CE1271" w:rsidP="00CE1271">
      <w:pPr>
        <w:pStyle w:val="Style4"/>
        <w:numPr>
          <w:ilvl w:val="1"/>
          <w:numId w:val="52"/>
        </w:numPr>
        <w:shd w:val="clear" w:color="auto" w:fill="auto"/>
        <w:tabs>
          <w:tab w:val="left" w:pos="374"/>
        </w:tabs>
        <w:spacing w:after="240" w:line="238" w:lineRule="exact"/>
        <w:ind w:left="792" w:right="700" w:hanging="432"/>
        <w:jc w:val="both"/>
        <w:rPr>
          <w:ins w:id="1830" w:author="Hein Monika" w:date="2025-08-01T11:55:00Z"/>
        </w:rPr>
      </w:pPr>
      <w:ins w:id="1831" w:author="Hein Monika" w:date="2025-08-01T11:55:00Z">
        <w:r>
          <w:t>prace zakończono, miejsce pracy zabezpieczono przed dostępem osób nieupoważnionych, sprzęt, narzędzia i materiały usunięto, pracowników z miejsca pracy wyprowadzono, urządzenie elektroenergetyczne nadaje się do załączenia.</w:t>
        </w:r>
      </w:ins>
    </w:p>
    <w:p w14:paraId="2FF3748A" w14:textId="77777777" w:rsidR="00CE1271" w:rsidRDefault="00CE1271" w:rsidP="00CE1271">
      <w:pPr>
        <w:pStyle w:val="Style4"/>
        <w:shd w:val="clear" w:color="auto" w:fill="auto"/>
        <w:spacing w:after="0" w:line="238" w:lineRule="exact"/>
        <w:ind w:left="100" w:right="160" w:firstLine="0"/>
        <w:rPr>
          <w:ins w:id="1832" w:author="Hein Monika" w:date="2025-08-01T11:55:00Z"/>
        </w:rPr>
      </w:pPr>
      <w:ins w:id="1833" w:author="Hein Monika" w:date="2025-08-01T11:55:00Z">
        <w:r>
          <w:t>Oświadczam, że wbudowane wyroby budowlane posiadały odpowiednie oznakowania „B" lub</w:t>
        </w:r>
        <w:r>
          <w:rPr>
            <w:rStyle w:val="CharStyle6"/>
            <w:bCs/>
          </w:rPr>
          <w:t xml:space="preserve"> „CE"</w:t>
        </w:r>
        <w:r>
          <w:t xml:space="preserve"> i załączoną informację o wyrobie oraz instrukcję jeżeli była wymagana.</w:t>
        </w:r>
      </w:ins>
    </w:p>
    <w:p w14:paraId="29CA95A5" w14:textId="77777777" w:rsidR="00CE1271" w:rsidRDefault="00CE1271" w:rsidP="00CE1271">
      <w:pPr>
        <w:pStyle w:val="Style4"/>
        <w:shd w:val="clear" w:color="auto" w:fill="auto"/>
        <w:spacing w:after="0" w:line="238" w:lineRule="exact"/>
        <w:ind w:left="100" w:right="700" w:firstLine="0"/>
        <w:jc w:val="both"/>
        <w:rPr>
          <w:ins w:id="1834" w:author="Hein Monika" w:date="2025-08-01T11:55:00Z"/>
        </w:rPr>
      </w:pPr>
      <w:ins w:id="1835" w:author="Hein Monika" w:date="2025-08-01T11:55:00Z">
        <w:r>
          <w:t>Wyroby budowlane dopuszczone do stosowania w budownictwie przed datą 01.05.2004 r. posiadały potwierdzenie zgodności wyrobu z odpowiednim dokumentem odniesienia. Pozostałe wyroby były wprowadzone do obrotu zgodnie z aktualnymi przepisami.</w:t>
        </w:r>
      </w:ins>
    </w:p>
    <w:p w14:paraId="5BDBA7AB" w14:textId="77777777" w:rsidR="00CE1271" w:rsidRDefault="00CE1271" w:rsidP="00CE1271">
      <w:pPr>
        <w:pStyle w:val="Style4"/>
        <w:shd w:val="clear" w:color="auto" w:fill="auto"/>
        <w:spacing w:after="710" w:line="238" w:lineRule="exact"/>
        <w:ind w:left="100" w:right="700" w:firstLine="0"/>
        <w:jc w:val="both"/>
        <w:rPr>
          <w:ins w:id="1836" w:author="Hein Monika" w:date="2025-08-01T11:55:00Z"/>
        </w:rPr>
      </w:pPr>
      <w:ins w:id="1837" w:author="Hein Monika" w:date="2025-08-01T11:55:00Z">
        <w:r>
          <w:t>Jednocześnie wyrażam zgodę na przeprowadzenie przez Komisję Odbioru Technicznego pierwszego załączenia wraz z ruchem próbnym na podstawie uzgodnionego z Wykonawcą Programu Pierwszego Załączenia.</w:t>
        </w:r>
      </w:ins>
    </w:p>
    <w:p w14:paraId="14BC24F7" w14:textId="77777777" w:rsidR="00CE1271" w:rsidRDefault="00CE1271" w:rsidP="00CE1271">
      <w:pPr>
        <w:pStyle w:val="Style4"/>
        <w:shd w:val="clear" w:color="auto" w:fill="auto"/>
        <w:spacing w:after="0" w:line="238" w:lineRule="exact"/>
        <w:ind w:left="100" w:right="700" w:firstLine="0"/>
        <w:rPr>
          <w:ins w:id="1838" w:author="Hein Monika" w:date="2025-08-01T11:55:00Z"/>
          <w:sz w:val="10"/>
          <w:szCs w:val="10"/>
        </w:rPr>
      </w:pPr>
      <w:ins w:id="1839" w:author="Hein Monika" w:date="2025-08-01T11:55:00Z">
        <w:r>
          <w:t xml:space="preserve">                ...........................................                                                ...........................................</w:t>
        </w:r>
      </w:ins>
    </w:p>
    <w:p w14:paraId="10E2C30B" w14:textId="77777777" w:rsidR="00CE1271" w:rsidRDefault="00CE1271" w:rsidP="00CE1271">
      <w:pPr>
        <w:pStyle w:val="Style4"/>
        <w:shd w:val="clear" w:color="auto" w:fill="auto"/>
        <w:spacing w:after="0" w:line="240" w:lineRule="auto"/>
        <w:ind w:left="102" w:right="697" w:firstLine="0"/>
        <w:rPr>
          <w:ins w:id="1840" w:author="Hein Monika" w:date="2025-08-01T11:55:00Z"/>
          <w:sz w:val="10"/>
          <w:szCs w:val="10"/>
        </w:rPr>
      </w:pPr>
      <w:ins w:id="1841" w:author="Hein Monika" w:date="2025-08-01T11:55:00Z">
        <w:r>
          <w:rPr>
            <w:sz w:val="10"/>
            <w:szCs w:val="10"/>
          </w:rPr>
          <w:t xml:space="preserve">                                        (miejscowość, data)                                                                                                                           (podpis kierownika Budowy/ Kierownika Robót i pieczęć</w:t>
        </w:r>
      </w:ins>
    </w:p>
    <w:p w14:paraId="66613005" w14:textId="77777777" w:rsidR="00CE1271" w:rsidRPr="00564C74" w:rsidRDefault="00CE1271" w:rsidP="00CE1271">
      <w:pPr>
        <w:pStyle w:val="Style4"/>
        <w:shd w:val="clear" w:color="auto" w:fill="auto"/>
        <w:spacing w:after="0" w:line="240" w:lineRule="auto"/>
        <w:ind w:left="102" w:right="697" w:firstLine="0"/>
        <w:rPr>
          <w:ins w:id="1842" w:author="Hein Monika" w:date="2025-08-01T11:55:00Z"/>
          <w:sz w:val="10"/>
          <w:szCs w:val="10"/>
        </w:rPr>
      </w:pPr>
      <w:ins w:id="1843" w:author="Hein Monika" w:date="2025-08-01T11:55:00Z">
        <w:r>
          <w:rPr>
            <w:sz w:val="10"/>
            <w:szCs w:val="10"/>
          </w:rPr>
          <w:t xml:space="preserve">                                                                                                                                                                                                     </w:t>
        </w:r>
        <w:r w:rsidRPr="00564C74">
          <w:rPr>
            <w:sz w:val="10"/>
            <w:szCs w:val="10"/>
          </w:rPr>
          <w:t>Kierownika Jednostki/Komórki)</w:t>
        </w:r>
      </w:ins>
    </w:p>
    <w:p w14:paraId="397C2468" w14:textId="77777777" w:rsidR="00CE1271" w:rsidRDefault="00CE1271" w:rsidP="00CE1271">
      <w:pPr>
        <w:pStyle w:val="Style4"/>
        <w:shd w:val="clear" w:color="auto" w:fill="auto"/>
        <w:spacing w:after="710" w:line="238" w:lineRule="exact"/>
        <w:ind w:left="100" w:right="700" w:firstLine="0"/>
        <w:rPr>
          <w:ins w:id="1844" w:author="Hein Monika" w:date="2025-08-01T11:55:00Z"/>
        </w:rPr>
      </w:pPr>
    </w:p>
    <w:p w14:paraId="6A8D7588" w14:textId="77777777" w:rsidR="00CE1271" w:rsidRPr="00564C74" w:rsidRDefault="00CE1271" w:rsidP="00CE1271">
      <w:pPr>
        <w:pStyle w:val="Style2"/>
        <w:shd w:val="clear" w:color="auto" w:fill="auto"/>
        <w:spacing w:after="812"/>
        <w:ind w:left="100" w:right="700" w:firstLine="440"/>
        <w:rPr>
          <w:ins w:id="1845" w:author="Hein Monika" w:date="2025-08-01T11:55:00Z"/>
          <w:sz w:val="16"/>
          <w:szCs w:val="16"/>
        </w:rPr>
      </w:pPr>
      <w:ins w:id="1846" w:author="Hein Monika" w:date="2025-08-01T11:55:00Z">
        <w:r w:rsidRPr="00564C74">
          <w:rPr>
            <w:sz w:val="16"/>
            <w:szCs w:val="16"/>
          </w:rPr>
          <w:t>- niepotrzebne skreślić **- skreślić w przypadku gdy umowa/zlecenie nie obejmuje przedmiotowej czynności</w:t>
        </w:r>
      </w:ins>
    </w:p>
    <w:p w14:paraId="4FE2D4BF" w14:textId="77777777" w:rsidR="00CE1271" w:rsidRDefault="00CE1271" w:rsidP="00CE1271">
      <w:pPr>
        <w:pStyle w:val="Style2"/>
        <w:shd w:val="clear" w:color="auto" w:fill="auto"/>
        <w:spacing w:line="130" w:lineRule="exact"/>
        <w:ind w:left="100"/>
        <w:jc w:val="center"/>
        <w:rPr>
          <w:ins w:id="1847" w:author="Hein Monika" w:date="2025-08-01T11:55:00Z"/>
        </w:rPr>
      </w:pPr>
    </w:p>
    <w:p w14:paraId="4C088445" w14:textId="77777777" w:rsidR="00CE1271" w:rsidRDefault="00CE1271" w:rsidP="00CE1271">
      <w:pPr>
        <w:pStyle w:val="Style2"/>
        <w:shd w:val="clear" w:color="auto" w:fill="auto"/>
        <w:spacing w:line="130" w:lineRule="exact"/>
        <w:ind w:left="100"/>
        <w:jc w:val="center"/>
        <w:rPr>
          <w:ins w:id="1848" w:author="Hein Monika" w:date="2025-08-01T11:55:00Z"/>
        </w:rPr>
      </w:pPr>
    </w:p>
    <w:p w14:paraId="7DC71F95" w14:textId="77777777" w:rsidR="00CE1271" w:rsidRDefault="00CE1271" w:rsidP="00CE1271">
      <w:pPr>
        <w:pStyle w:val="Style2"/>
        <w:shd w:val="clear" w:color="auto" w:fill="auto"/>
        <w:spacing w:line="130" w:lineRule="exact"/>
        <w:ind w:left="100"/>
        <w:jc w:val="center"/>
        <w:rPr>
          <w:ins w:id="1849" w:author="Hein Monika" w:date="2025-08-01T11:55:00Z"/>
        </w:rPr>
      </w:pPr>
    </w:p>
    <w:p w14:paraId="5B139322" w14:textId="77777777" w:rsidR="00CE1271" w:rsidRDefault="00CE1271" w:rsidP="00CE1271">
      <w:pPr>
        <w:pStyle w:val="Style2"/>
        <w:shd w:val="clear" w:color="auto" w:fill="auto"/>
        <w:spacing w:line="130" w:lineRule="exact"/>
        <w:ind w:left="100"/>
        <w:jc w:val="center"/>
        <w:rPr>
          <w:ins w:id="1850" w:author="Hein Monika" w:date="2025-08-01T11:55:00Z"/>
        </w:rPr>
      </w:pPr>
    </w:p>
    <w:p w14:paraId="190070DF" w14:textId="77777777" w:rsidR="00CE1271" w:rsidRDefault="00CE1271" w:rsidP="00CE1271">
      <w:pPr>
        <w:pStyle w:val="Style2"/>
        <w:shd w:val="clear" w:color="auto" w:fill="auto"/>
        <w:spacing w:line="130" w:lineRule="exact"/>
        <w:ind w:left="100"/>
        <w:jc w:val="center"/>
        <w:rPr>
          <w:ins w:id="1851" w:author="Hein Monika" w:date="2025-08-01T11:55:00Z"/>
        </w:rPr>
      </w:pPr>
    </w:p>
    <w:p w14:paraId="40F6D59B" w14:textId="77777777" w:rsidR="00CE1271" w:rsidRDefault="00CE1271" w:rsidP="00CE1271">
      <w:pPr>
        <w:pStyle w:val="Style2"/>
        <w:shd w:val="clear" w:color="auto" w:fill="auto"/>
        <w:spacing w:line="130" w:lineRule="exact"/>
        <w:ind w:left="100"/>
        <w:jc w:val="center"/>
        <w:rPr>
          <w:ins w:id="1852" w:author="Hein Monika" w:date="2025-08-01T11:55:00Z"/>
        </w:rPr>
      </w:pPr>
    </w:p>
    <w:p w14:paraId="586D76CB" w14:textId="77777777" w:rsidR="00CE1271" w:rsidRDefault="00CE1271" w:rsidP="00CE1271">
      <w:pPr>
        <w:pStyle w:val="Style2"/>
        <w:shd w:val="clear" w:color="auto" w:fill="auto"/>
        <w:spacing w:line="130" w:lineRule="exact"/>
        <w:ind w:left="100"/>
        <w:jc w:val="center"/>
        <w:rPr>
          <w:ins w:id="1853" w:author="Hein Monika" w:date="2025-08-01T11:55:00Z"/>
        </w:rPr>
      </w:pPr>
    </w:p>
    <w:p w14:paraId="7A7341A1" w14:textId="77777777" w:rsidR="00CE1271" w:rsidRDefault="00CE1271" w:rsidP="00CE1271">
      <w:pPr>
        <w:pStyle w:val="Style2"/>
        <w:shd w:val="clear" w:color="auto" w:fill="auto"/>
        <w:spacing w:line="130" w:lineRule="exact"/>
        <w:ind w:left="100"/>
        <w:jc w:val="center"/>
        <w:rPr>
          <w:ins w:id="1854" w:author="Hein Monika" w:date="2025-08-01T11:55:00Z"/>
        </w:rPr>
      </w:pPr>
    </w:p>
    <w:p w14:paraId="32A9AF4E" w14:textId="77777777" w:rsidR="00CE1271" w:rsidRDefault="00CE1271" w:rsidP="00CE1271">
      <w:pPr>
        <w:pStyle w:val="Style2"/>
        <w:shd w:val="clear" w:color="auto" w:fill="auto"/>
        <w:spacing w:line="130" w:lineRule="exact"/>
        <w:ind w:left="100"/>
        <w:jc w:val="center"/>
        <w:rPr>
          <w:ins w:id="1855" w:author="Hein Monika" w:date="2025-08-01T11:55:00Z"/>
        </w:rPr>
      </w:pPr>
    </w:p>
    <w:p w14:paraId="32B719E1" w14:textId="77777777" w:rsidR="00CE1271" w:rsidRDefault="00CE1271" w:rsidP="00CE1271">
      <w:pPr>
        <w:pStyle w:val="Style2"/>
        <w:shd w:val="clear" w:color="auto" w:fill="auto"/>
        <w:spacing w:line="130" w:lineRule="exact"/>
        <w:ind w:left="100"/>
        <w:jc w:val="center"/>
        <w:rPr>
          <w:ins w:id="1856" w:author="Hein Monika" w:date="2025-08-01T11:55:00Z"/>
        </w:rPr>
      </w:pPr>
    </w:p>
    <w:p w14:paraId="35689EB6" w14:textId="77777777" w:rsidR="00CE1271" w:rsidRDefault="00CE1271" w:rsidP="00CE1271">
      <w:pPr>
        <w:pStyle w:val="Style2"/>
        <w:shd w:val="clear" w:color="auto" w:fill="auto"/>
        <w:spacing w:line="130" w:lineRule="exact"/>
        <w:ind w:left="100"/>
        <w:jc w:val="center"/>
        <w:rPr>
          <w:ins w:id="1857" w:author="Hein Monika" w:date="2025-08-01T11:55:00Z"/>
        </w:rPr>
      </w:pPr>
    </w:p>
    <w:p w14:paraId="099D7B05" w14:textId="77777777" w:rsidR="00CE1271" w:rsidRDefault="00CE1271" w:rsidP="00CE1271">
      <w:pPr>
        <w:pStyle w:val="Style2"/>
        <w:shd w:val="clear" w:color="auto" w:fill="auto"/>
        <w:spacing w:line="130" w:lineRule="exact"/>
        <w:ind w:left="100"/>
        <w:jc w:val="center"/>
        <w:rPr>
          <w:ins w:id="1858" w:author="Hein Monika" w:date="2025-08-01T11:55:00Z"/>
        </w:rPr>
      </w:pPr>
    </w:p>
    <w:p w14:paraId="79852C8E" w14:textId="77777777" w:rsidR="00CE1271" w:rsidRDefault="00CE1271" w:rsidP="00CE1271">
      <w:pPr>
        <w:pStyle w:val="Style2"/>
        <w:shd w:val="clear" w:color="auto" w:fill="auto"/>
        <w:spacing w:line="130" w:lineRule="exact"/>
        <w:ind w:left="100"/>
        <w:jc w:val="center"/>
        <w:rPr>
          <w:ins w:id="1859" w:author="Hein Monika" w:date="2025-08-01T11:55:00Z"/>
        </w:rPr>
      </w:pPr>
    </w:p>
    <w:p w14:paraId="050B3734" w14:textId="77777777" w:rsidR="00CE1271" w:rsidRDefault="00CE1271" w:rsidP="00CE1271">
      <w:pPr>
        <w:pStyle w:val="Style2"/>
        <w:shd w:val="clear" w:color="auto" w:fill="auto"/>
        <w:spacing w:line="130" w:lineRule="exact"/>
        <w:ind w:left="100"/>
        <w:jc w:val="center"/>
        <w:rPr>
          <w:ins w:id="1860" w:author="Hein Monika" w:date="2025-08-01T11:55:00Z"/>
        </w:rPr>
      </w:pPr>
    </w:p>
    <w:p w14:paraId="1A5183DC" w14:textId="77777777" w:rsidR="00CE1271" w:rsidRDefault="00CE1271" w:rsidP="00CE1271">
      <w:pPr>
        <w:pStyle w:val="Style2"/>
        <w:shd w:val="clear" w:color="auto" w:fill="auto"/>
        <w:spacing w:line="130" w:lineRule="exact"/>
        <w:ind w:left="100"/>
        <w:jc w:val="center"/>
        <w:rPr>
          <w:ins w:id="1861" w:author="Hein Monika" w:date="2025-08-01T11:55:00Z"/>
        </w:rPr>
      </w:pPr>
    </w:p>
    <w:p w14:paraId="443C4AB7" w14:textId="77777777" w:rsidR="00CE1271" w:rsidRDefault="00CE1271" w:rsidP="00CE1271">
      <w:pPr>
        <w:pStyle w:val="Style2"/>
        <w:shd w:val="clear" w:color="auto" w:fill="auto"/>
        <w:spacing w:line="130" w:lineRule="exact"/>
        <w:ind w:left="100"/>
        <w:jc w:val="center"/>
        <w:rPr>
          <w:ins w:id="1862" w:author="Hein Monika" w:date="2025-08-01T11:55:00Z"/>
        </w:rPr>
      </w:pPr>
    </w:p>
    <w:p w14:paraId="580B265F" w14:textId="77777777" w:rsidR="00CE1271" w:rsidRDefault="00CE1271" w:rsidP="00CE1271">
      <w:pPr>
        <w:pStyle w:val="Style2"/>
        <w:shd w:val="clear" w:color="auto" w:fill="auto"/>
        <w:spacing w:line="130" w:lineRule="exact"/>
        <w:ind w:left="100"/>
        <w:jc w:val="center"/>
        <w:rPr>
          <w:ins w:id="1863" w:author="Hein Monika" w:date="2025-08-01T11:55:00Z"/>
        </w:rPr>
      </w:pPr>
    </w:p>
    <w:p w14:paraId="3ECBE6D3" w14:textId="77777777" w:rsidR="00CE1271" w:rsidRDefault="00CE1271" w:rsidP="00CE1271">
      <w:pPr>
        <w:pStyle w:val="Style2"/>
        <w:shd w:val="clear" w:color="auto" w:fill="auto"/>
        <w:spacing w:line="130" w:lineRule="exact"/>
        <w:ind w:left="100"/>
        <w:jc w:val="center"/>
        <w:rPr>
          <w:ins w:id="1864" w:author="Hein Monika" w:date="2025-08-01T11:55:00Z"/>
        </w:rPr>
      </w:pPr>
    </w:p>
    <w:p w14:paraId="2F62FE1A" w14:textId="77777777" w:rsidR="00CE1271" w:rsidRDefault="00CE1271" w:rsidP="00CE1271">
      <w:pPr>
        <w:pStyle w:val="Style2"/>
        <w:shd w:val="clear" w:color="auto" w:fill="auto"/>
        <w:spacing w:line="130" w:lineRule="exact"/>
        <w:ind w:left="100"/>
        <w:jc w:val="center"/>
        <w:rPr>
          <w:ins w:id="1865" w:author="Hein Monika" w:date="2025-08-01T11:55:00Z"/>
        </w:rPr>
      </w:pPr>
    </w:p>
    <w:p w14:paraId="03BAEFEF" w14:textId="77777777" w:rsidR="00CE1271" w:rsidRDefault="00CE1271" w:rsidP="00CE1271">
      <w:pPr>
        <w:pStyle w:val="Style9"/>
        <w:keepNext/>
        <w:keepLines/>
        <w:shd w:val="clear" w:color="auto" w:fill="auto"/>
        <w:spacing w:before="0" w:after="0" w:line="317" w:lineRule="exact"/>
        <w:ind w:left="780" w:right="320"/>
        <w:jc w:val="center"/>
        <w:rPr>
          <w:ins w:id="1866" w:author="Hein Monika" w:date="2025-08-01T11:55:00Z"/>
        </w:rPr>
      </w:pPr>
      <w:bookmarkStart w:id="1867" w:name="bookmark1"/>
      <w:ins w:id="1868" w:author="Hein Monika" w:date="2025-08-01T11:55:00Z">
        <w:r>
          <w:t>POTWIERDZENIE OŚWIADCZENIA KIEROWNIKA BUDOWY/ KIEROWNIKA ROBÓT/KIEROWNIKA JEDNOSTKI/KOMÓRKI</w:t>
        </w:r>
        <w:bookmarkEnd w:id="1867"/>
      </w:ins>
    </w:p>
    <w:p w14:paraId="3593580D" w14:textId="77777777" w:rsidR="00CE1271" w:rsidRDefault="00CE1271" w:rsidP="00CE1271">
      <w:pPr>
        <w:pStyle w:val="Style4"/>
        <w:shd w:val="clear" w:color="auto" w:fill="auto"/>
        <w:spacing w:after="0" w:line="216" w:lineRule="exact"/>
        <w:ind w:left="1680" w:right="1340" w:firstLine="0"/>
        <w:jc w:val="right"/>
        <w:rPr>
          <w:ins w:id="1869" w:author="Hein Monika" w:date="2025-08-01T11:55:00Z"/>
        </w:rPr>
      </w:pPr>
      <w:ins w:id="1870" w:author="Hein Monika" w:date="2025-08-01T11:55:00Z">
        <w:r>
          <w:t>(w przypadku wystąpienia zmian nieodstępujących w sposób istotny od zatwierdzonego projektu lub warunków pozwolenia na budowę*)</w:t>
        </w:r>
      </w:ins>
    </w:p>
    <w:p w14:paraId="70A5B559" w14:textId="77777777" w:rsidR="00CE1271" w:rsidRDefault="00CE1271" w:rsidP="00CE1271">
      <w:pPr>
        <w:pStyle w:val="Style19"/>
        <w:shd w:val="clear" w:color="auto" w:fill="auto"/>
        <w:spacing w:after="292" w:line="210" w:lineRule="exact"/>
        <w:ind w:left="780"/>
        <w:rPr>
          <w:ins w:id="1871" w:author="Hein Monika" w:date="2025-08-01T11:55:00Z"/>
        </w:rPr>
      </w:pPr>
      <w:ins w:id="1872" w:author="Hein Monika" w:date="2025-08-01T11:55:00Z">
        <w:r>
          <w:t>przez:</w:t>
        </w:r>
      </w:ins>
    </w:p>
    <w:p w14:paraId="202B143D" w14:textId="77777777" w:rsidR="00CE1271" w:rsidRDefault="00CE1271" w:rsidP="00CE1271">
      <w:pPr>
        <w:pStyle w:val="Style19"/>
        <w:shd w:val="clear" w:color="auto" w:fill="auto"/>
        <w:spacing w:after="84" w:line="210" w:lineRule="exact"/>
        <w:ind w:left="60"/>
        <w:rPr>
          <w:ins w:id="1873" w:author="Hein Monika" w:date="2025-08-01T11:55:00Z"/>
        </w:rPr>
      </w:pPr>
      <w:bookmarkStart w:id="1874" w:name="bookmark2"/>
      <w:ins w:id="1875" w:author="Hein Monika" w:date="2025-08-01T11:55:00Z">
        <w:r>
          <w:t>1) Projektanta:</w:t>
        </w:r>
        <w:bookmarkEnd w:id="1874"/>
        <w:r>
          <w:t>.................................................................................................................................</w:t>
        </w:r>
      </w:ins>
    </w:p>
    <w:p w14:paraId="2FB43A35" w14:textId="77777777" w:rsidR="00CE1271" w:rsidRPr="00ED2E2E" w:rsidRDefault="00CE1271" w:rsidP="00CE1271">
      <w:pPr>
        <w:pStyle w:val="Style17"/>
        <w:shd w:val="clear" w:color="auto" w:fill="auto"/>
        <w:spacing w:after="0" w:line="110" w:lineRule="exact"/>
        <w:ind w:left="4760"/>
        <w:rPr>
          <w:ins w:id="1876" w:author="Hein Monika" w:date="2025-08-01T11:55:00Z"/>
          <w:sz w:val="14"/>
          <w:szCs w:val="14"/>
        </w:rPr>
      </w:pPr>
      <w:ins w:id="1877" w:author="Hein Monika" w:date="2025-08-01T11:55:00Z">
        <w:r w:rsidRPr="00ED2E2E">
          <w:rPr>
            <w:sz w:val="14"/>
            <w:szCs w:val="14"/>
          </w:rPr>
          <w:t>(imię i nazwisko projektanta)</w:t>
        </w:r>
      </w:ins>
    </w:p>
    <w:p w14:paraId="3029D91F" w14:textId="77777777" w:rsidR="00CE1271" w:rsidRDefault="00CE1271" w:rsidP="00CE1271">
      <w:pPr>
        <w:pStyle w:val="Style17"/>
        <w:shd w:val="clear" w:color="auto" w:fill="auto"/>
        <w:spacing w:after="0" w:line="110" w:lineRule="exact"/>
        <w:ind w:left="4760"/>
        <w:rPr>
          <w:ins w:id="1878" w:author="Hein Monika" w:date="2025-08-01T11:55:00Z"/>
        </w:rPr>
      </w:pPr>
    </w:p>
    <w:p w14:paraId="507B5A3F" w14:textId="77777777" w:rsidR="00CE1271" w:rsidRDefault="00CE1271" w:rsidP="00CE1271">
      <w:pPr>
        <w:pStyle w:val="Style17"/>
        <w:shd w:val="clear" w:color="auto" w:fill="auto"/>
        <w:spacing w:after="0" w:line="110" w:lineRule="exact"/>
        <w:ind w:left="4760"/>
        <w:rPr>
          <w:ins w:id="1879" w:author="Hein Monika" w:date="2025-08-01T11:55:00Z"/>
        </w:rPr>
      </w:pPr>
    </w:p>
    <w:p w14:paraId="2741F084" w14:textId="77777777" w:rsidR="00CE1271" w:rsidRDefault="00CE1271" w:rsidP="00CE1271">
      <w:pPr>
        <w:pStyle w:val="Style17"/>
        <w:shd w:val="clear" w:color="auto" w:fill="auto"/>
        <w:spacing w:after="0" w:line="110" w:lineRule="exact"/>
        <w:ind w:left="4760"/>
        <w:rPr>
          <w:ins w:id="1880" w:author="Hein Monika" w:date="2025-08-01T11:55:00Z"/>
        </w:rPr>
      </w:pPr>
    </w:p>
    <w:p w14:paraId="27B4B253" w14:textId="77777777" w:rsidR="00CE1271" w:rsidRDefault="00CE1271" w:rsidP="00CE1271">
      <w:pPr>
        <w:pStyle w:val="Style17"/>
        <w:shd w:val="clear" w:color="auto" w:fill="auto"/>
        <w:spacing w:after="0" w:line="110" w:lineRule="exact"/>
        <w:ind w:left="4760"/>
        <w:rPr>
          <w:ins w:id="1881" w:author="Hein Monika" w:date="2025-08-01T11:55:00Z"/>
        </w:rPr>
      </w:pPr>
    </w:p>
    <w:p w14:paraId="5A29E0BC" w14:textId="77777777" w:rsidR="00CE1271" w:rsidRDefault="00CE1271" w:rsidP="00CE1271">
      <w:pPr>
        <w:pStyle w:val="Style17"/>
        <w:shd w:val="clear" w:color="auto" w:fill="auto"/>
        <w:spacing w:after="0" w:line="110" w:lineRule="exact"/>
        <w:ind w:left="4760"/>
        <w:rPr>
          <w:ins w:id="1882" w:author="Hein Monika" w:date="2025-08-01T11:55:00Z"/>
        </w:rPr>
      </w:pPr>
    </w:p>
    <w:p w14:paraId="139F6A2F" w14:textId="77777777" w:rsidR="00CE1271" w:rsidRDefault="00CE1271" w:rsidP="00CE1271">
      <w:pPr>
        <w:pStyle w:val="Style17"/>
        <w:shd w:val="clear" w:color="auto" w:fill="auto"/>
        <w:spacing w:after="0" w:line="110" w:lineRule="exact"/>
        <w:ind w:left="1985"/>
        <w:jc w:val="both"/>
        <w:rPr>
          <w:ins w:id="1883" w:author="Hein Monika" w:date="2025-08-01T11:55:00Z"/>
        </w:rPr>
      </w:pPr>
      <w:ins w:id="1884" w:author="Hein Monika" w:date="2025-08-01T11:55:00Z">
        <w:r>
          <w:t>...............................................................                                ......................................................................</w:t>
        </w:r>
      </w:ins>
    </w:p>
    <w:p w14:paraId="65B95767" w14:textId="77777777" w:rsidR="00CE1271" w:rsidRPr="00ED2E2E" w:rsidRDefault="00CE1271" w:rsidP="00CE1271">
      <w:pPr>
        <w:pStyle w:val="Style17"/>
        <w:shd w:val="clear" w:color="auto" w:fill="auto"/>
        <w:spacing w:after="0" w:line="110" w:lineRule="exact"/>
        <w:rPr>
          <w:ins w:id="1885" w:author="Hein Monika" w:date="2025-08-01T11:55:00Z"/>
          <w:sz w:val="14"/>
          <w:szCs w:val="14"/>
        </w:rPr>
      </w:pPr>
    </w:p>
    <w:p w14:paraId="125AEB74" w14:textId="77777777" w:rsidR="00CE1271" w:rsidRPr="00ED2E2E" w:rsidRDefault="00CE1271" w:rsidP="00CE1271">
      <w:pPr>
        <w:pStyle w:val="Style17"/>
        <w:shd w:val="clear" w:color="auto" w:fill="auto"/>
        <w:tabs>
          <w:tab w:val="left" w:pos="5082"/>
          <w:tab w:val="left" w:leader="dot" w:pos="5500"/>
          <w:tab w:val="left" w:leader="dot" w:pos="5990"/>
        </w:tabs>
        <w:spacing w:after="424" w:line="110" w:lineRule="exact"/>
        <w:rPr>
          <w:ins w:id="1886" w:author="Hein Monika" w:date="2025-08-01T11:55:00Z"/>
          <w:sz w:val="14"/>
          <w:szCs w:val="14"/>
        </w:rPr>
      </w:pPr>
      <w:ins w:id="1887" w:author="Hein Monika" w:date="2025-08-01T11:55:00Z">
        <w:r w:rsidRPr="00ED2E2E">
          <w:rPr>
            <w:sz w:val="14"/>
            <w:szCs w:val="14"/>
          </w:rPr>
          <w:t xml:space="preserve">                                                                   </w:t>
        </w:r>
        <w:r>
          <w:rPr>
            <w:sz w:val="14"/>
            <w:szCs w:val="14"/>
          </w:rPr>
          <w:t xml:space="preserve">              </w:t>
        </w:r>
        <w:r w:rsidRPr="00ED2E2E">
          <w:rPr>
            <w:sz w:val="14"/>
            <w:szCs w:val="14"/>
          </w:rPr>
          <w:t xml:space="preserve"> (miejscowość, data)</w:t>
        </w:r>
        <w:r w:rsidRPr="00ED2E2E">
          <w:rPr>
            <w:sz w:val="14"/>
            <w:szCs w:val="14"/>
          </w:rPr>
          <w:tab/>
        </w:r>
        <w:r>
          <w:rPr>
            <w:sz w:val="14"/>
            <w:szCs w:val="14"/>
          </w:rPr>
          <w:t xml:space="preserve">       </w:t>
        </w:r>
        <w:r w:rsidRPr="00ED2E2E">
          <w:rPr>
            <w:sz w:val="14"/>
            <w:szCs w:val="14"/>
          </w:rPr>
          <w:t xml:space="preserve">                  (podpis projektanta)</w:t>
        </w:r>
      </w:ins>
    </w:p>
    <w:p w14:paraId="45077D3C" w14:textId="77777777" w:rsidR="00CE1271" w:rsidRDefault="00CE1271" w:rsidP="00CE1271">
      <w:pPr>
        <w:pStyle w:val="Style17"/>
        <w:shd w:val="clear" w:color="auto" w:fill="auto"/>
        <w:tabs>
          <w:tab w:val="left" w:pos="5082"/>
          <w:tab w:val="left" w:leader="dot" w:pos="5500"/>
          <w:tab w:val="left" w:leader="dot" w:pos="5990"/>
        </w:tabs>
        <w:spacing w:after="424" w:line="110" w:lineRule="exact"/>
        <w:ind w:left="2620"/>
        <w:rPr>
          <w:ins w:id="1888" w:author="Hein Monika" w:date="2025-08-01T11:55:00Z"/>
        </w:rPr>
      </w:pPr>
    </w:p>
    <w:p w14:paraId="4B5C3433" w14:textId="77777777" w:rsidR="00CE1271" w:rsidRDefault="00CE1271" w:rsidP="00CE1271">
      <w:pPr>
        <w:pStyle w:val="Style19"/>
        <w:shd w:val="clear" w:color="auto" w:fill="auto"/>
        <w:spacing w:after="112" w:line="210" w:lineRule="exact"/>
        <w:ind w:left="60"/>
        <w:rPr>
          <w:ins w:id="1889" w:author="Hein Monika" w:date="2025-08-01T11:55:00Z"/>
        </w:rPr>
      </w:pPr>
      <w:ins w:id="1890" w:author="Hein Monika" w:date="2025-08-01T11:55:00Z">
        <w:r>
          <w:t>2) Inspektora Nadzoru: .................................................................................................................</w:t>
        </w:r>
      </w:ins>
    </w:p>
    <w:p w14:paraId="2B4B545B" w14:textId="77777777" w:rsidR="00CE1271" w:rsidRDefault="00CE1271" w:rsidP="00CE1271">
      <w:pPr>
        <w:pStyle w:val="Style17"/>
        <w:shd w:val="clear" w:color="auto" w:fill="auto"/>
        <w:spacing w:after="552" w:line="110" w:lineRule="exact"/>
        <w:ind w:left="4520"/>
        <w:rPr>
          <w:ins w:id="1891" w:author="Hein Monika" w:date="2025-08-01T11:55:00Z"/>
          <w:sz w:val="14"/>
          <w:szCs w:val="14"/>
        </w:rPr>
      </w:pPr>
      <w:ins w:id="1892" w:author="Hein Monika" w:date="2025-08-01T11:55:00Z">
        <w:r>
          <w:t>(</w:t>
        </w:r>
        <w:r w:rsidRPr="00ED2E2E">
          <w:rPr>
            <w:sz w:val="14"/>
            <w:szCs w:val="14"/>
          </w:rPr>
          <w:t>imię i nazwisko inspektora nadzoru,}</w:t>
        </w:r>
      </w:ins>
    </w:p>
    <w:p w14:paraId="03EFFA02" w14:textId="77777777" w:rsidR="00CE1271" w:rsidRDefault="00CE1271" w:rsidP="00CE1271">
      <w:pPr>
        <w:pStyle w:val="Style17"/>
        <w:shd w:val="clear" w:color="auto" w:fill="auto"/>
        <w:spacing w:after="552" w:line="110" w:lineRule="exact"/>
        <w:ind w:left="4520"/>
        <w:rPr>
          <w:ins w:id="1893" w:author="Hein Monika" w:date="2025-08-01T11:55:00Z"/>
          <w:sz w:val="14"/>
          <w:szCs w:val="14"/>
        </w:rPr>
      </w:pPr>
    </w:p>
    <w:p w14:paraId="2856D520" w14:textId="77777777" w:rsidR="00CE1271" w:rsidRDefault="00CE1271" w:rsidP="00CE1271">
      <w:pPr>
        <w:pStyle w:val="Style17"/>
        <w:shd w:val="clear" w:color="auto" w:fill="auto"/>
        <w:tabs>
          <w:tab w:val="left" w:pos="5860"/>
        </w:tabs>
        <w:spacing w:after="0" w:line="240" w:lineRule="auto"/>
        <w:ind w:left="1985"/>
        <w:rPr>
          <w:ins w:id="1894" w:author="Hein Monika" w:date="2025-08-01T11:55:00Z"/>
          <w:sz w:val="14"/>
          <w:szCs w:val="14"/>
        </w:rPr>
      </w:pPr>
      <w:ins w:id="1895" w:author="Hein Monika" w:date="2025-08-01T11:55:00Z">
        <w:r>
          <w:rPr>
            <w:sz w:val="14"/>
            <w:szCs w:val="14"/>
          </w:rPr>
          <w:t>.........................................................................                                                         ...................................................................</w:t>
        </w:r>
      </w:ins>
    </w:p>
    <w:p w14:paraId="263B0185" w14:textId="77777777" w:rsidR="00CE1271" w:rsidRPr="00DC1D7B" w:rsidRDefault="00CE1271" w:rsidP="00CE1271">
      <w:pPr>
        <w:pStyle w:val="Style17"/>
        <w:shd w:val="clear" w:color="auto" w:fill="auto"/>
        <w:tabs>
          <w:tab w:val="left" w:pos="5860"/>
        </w:tabs>
        <w:spacing w:after="0" w:line="240" w:lineRule="auto"/>
        <w:rPr>
          <w:ins w:id="1896" w:author="Hein Monika" w:date="2025-08-01T11:55:00Z"/>
          <w:sz w:val="14"/>
          <w:szCs w:val="14"/>
        </w:rPr>
      </w:pPr>
      <w:ins w:id="1897" w:author="Hein Monika" w:date="2025-08-01T11:55:00Z">
        <w:r>
          <w:rPr>
            <w:sz w:val="14"/>
            <w:szCs w:val="14"/>
          </w:rPr>
          <w:t xml:space="preserve">                                                                                 </w:t>
        </w:r>
        <w:r w:rsidRPr="00DC1D7B">
          <w:rPr>
            <w:sz w:val="14"/>
            <w:szCs w:val="14"/>
          </w:rPr>
          <w:t xml:space="preserve"> (miejscowość, data)                                                           </w:t>
        </w:r>
        <w:r>
          <w:rPr>
            <w:sz w:val="14"/>
            <w:szCs w:val="14"/>
          </w:rPr>
          <w:t xml:space="preserve">                    </w:t>
        </w:r>
        <w:r w:rsidRPr="00DC1D7B">
          <w:rPr>
            <w:sz w:val="14"/>
            <w:szCs w:val="14"/>
          </w:rPr>
          <w:t>(podpis inspektora nadzoruj</w:t>
        </w:r>
        <w:r>
          <w:rPr>
            <w:sz w:val="14"/>
            <w:szCs w:val="14"/>
          </w:rPr>
          <w:t>)</w:t>
        </w:r>
      </w:ins>
    </w:p>
    <w:p w14:paraId="40B61D70" w14:textId="77777777" w:rsidR="00CE1271" w:rsidRPr="00DC1D7B" w:rsidRDefault="00CE1271" w:rsidP="00CE1271">
      <w:pPr>
        <w:pStyle w:val="Style4"/>
        <w:shd w:val="clear" w:color="auto" w:fill="auto"/>
        <w:tabs>
          <w:tab w:val="left" w:pos="474"/>
        </w:tabs>
        <w:spacing w:after="10758" w:line="238" w:lineRule="exact"/>
        <w:ind w:right="40" w:firstLine="0"/>
        <w:jc w:val="both"/>
        <w:rPr>
          <w:ins w:id="1898" w:author="Hein Monika" w:date="2025-08-01T11:55:00Z"/>
          <w:sz w:val="14"/>
          <w:szCs w:val="14"/>
        </w:rPr>
      </w:pPr>
      <w:ins w:id="1899" w:author="Hein Monika" w:date="2025-08-01T11:55:00Z">
        <w:r w:rsidRPr="00DC1D7B">
          <w:rPr>
            <w:sz w:val="14"/>
            <w:szCs w:val="14"/>
          </w:rPr>
          <w:t>- niepotrzebne skreślić</w:t>
        </w:r>
      </w:ins>
    </w:p>
    <w:p w14:paraId="25942E87" w14:textId="25488569" w:rsidR="00CE1271" w:rsidRPr="004C4989" w:rsidRDefault="00CE1271" w:rsidP="00CE1271">
      <w:pPr>
        <w:rPr>
          <w:ins w:id="1900" w:author="Hein Monika" w:date="2025-08-01T11:55:00Z"/>
          <w:rFonts w:ascii="Arial" w:hAnsi="Arial" w:cs="Arial"/>
          <w:b/>
          <w:sz w:val="18"/>
          <w:szCs w:val="18"/>
        </w:rPr>
      </w:pPr>
      <w:ins w:id="1901" w:author="Hein Monika" w:date="2025-08-01T11:55:00Z">
        <w:r>
          <w:rPr>
            <w:rFonts w:ascii="Arial" w:hAnsi="Arial" w:cs="Arial"/>
            <w:b/>
            <w:sz w:val="18"/>
            <w:szCs w:val="18"/>
          </w:rPr>
          <w:lastRenderedPageBreak/>
          <w:t>Załącznik nr 1</w:t>
        </w:r>
      </w:ins>
      <w:ins w:id="1902" w:author="Hein Monika" w:date="2025-08-01T11:56:00Z">
        <w:r>
          <w:rPr>
            <w:rFonts w:ascii="Arial" w:hAnsi="Arial" w:cs="Arial"/>
            <w:b/>
            <w:sz w:val="18"/>
            <w:szCs w:val="18"/>
          </w:rPr>
          <w:t>3</w:t>
        </w:r>
      </w:ins>
      <w:ins w:id="1903" w:author="Hein Monika" w:date="2025-08-01T11:55:00Z">
        <w:r w:rsidRPr="00EF634D">
          <w:rPr>
            <w:rFonts w:ascii="Arial" w:hAnsi="Arial" w:cs="Arial"/>
            <w:b/>
            <w:sz w:val="18"/>
            <w:szCs w:val="18"/>
          </w:rPr>
          <w:t xml:space="preserve"> c) do </w:t>
        </w:r>
        <w:r>
          <w:rPr>
            <w:rFonts w:ascii="Arial" w:hAnsi="Arial" w:cs="Arial"/>
            <w:b/>
            <w:sz w:val="18"/>
            <w:szCs w:val="18"/>
          </w:rPr>
          <w:t>Umowy</w:t>
        </w:r>
      </w:ins>
    </w:p>
    <w:p w14:paraId="40C9A68B" w14:textId="77777777" w:rsidR="00CE1271" w:rsidRPr="0016701A" w:rsidRDefault="00CE1271" w:rsidP="00CE1271">
      <w:pPr>
        <w:ind w:left="709"/>
        <w:jc w:val="center"/>
        <w:rPr>
          <w:ins w:id="1904" w:author="Hein Monika" w:date="2025-08-01T11:55:00Z"/>
          <w:b/>
          <w:sz w:val="22"/>
          <w:szCs w:val="22"/>
        </w:rPr>
      </w:pPr>
      <w:ins w:id="1905" w:author="Hein Monika" w:date="2025-08-01T11:55:00Z">
        <w:r w:rsidRPr="0016701A">
          <w:rPr>
            <w:b/>
            <w:sz w:val="22"/>
            <w:szCs w:val="22"/>
          </w:rPr>
          <w:t>Wykaz danych niezbędnych do złożenia Karty Urządzenia w CRO</w:t>
        </w:r>
      </w:ins>
    </w:p>
    <w:tbl>
      <w:tblPr>
        <w:tblStyle w:val="Tabela-Siatka"/>
        <w:tblW w:w="0" w:type="auto"/>
        <w:tblLook w:val="04A0" w:firstRow="1" w:lastRow="0" w:firstColumn="1" w:lastColumn="0" w:noHBand="0" w:noVBand="1"/>
      </w:tblPr>
      <w:tblGrid>
        <w:gridCol w:w="4786"/>
        <w:gridCol w:w="4276"/>
      </w:tblGrid>
      <w:tr w:rsidR="00CE1271" w14:paraId="0C45155A" w14:textId="77777777" w:rsidTr="00FF7678">
        <w:trPr>
          <w:ins w:id="1906" w:author="Hein Monika" w:date="2025-08-01T11:55:00Z"/>
        </w:trPr>
        <w:tc>
          <w:tcPr>
            <w:tcW w:w="13994" w:type="dxa"/>
            <w:gridSpan w:val="2"/>
          </w:tcPr>
          <w:p w14:paraId="1306F080" w14:textId="77777777" w:rsidR="00CE1271" w:rsidRPr="0016701A" w:rsidRDefault="00CE1271" w:rsidP="00FF7678">
            <w:pPr>
              <w:jc w:val="center"/>
              <w:rPr>
                <w:ins w:id="1907" w:author="Hein Monika" w:date="2025-08-01T11:55:00Z"/>
                <w:b/>
                <w:sz w:val="22"/>
                <w:szCs w:val="22"/>
              </w:rPr>
            </w:pPr>
            <w:ins w:id="1908" w:author="Hein Monika" w:date="2025-08-01T11:55:00Z">
              <w:r w:rsidRPr="0016701A">
                <w:rPr>
                  <w:b/>
                  <w:sz w:val="22"/>
                  <w:szCs w:val="22"/>
                </w:rPr>
                <w:t>Dane urządzenia</w:t>
              </w:r>
            </w:ins>
          </w:p>
        </w:tc>
      </w:tr>
      <w:tr w:rsidR="00CE1271" w14:paraId="2709FE9C" w14:textId="77777777" w:rsidTr="00FF7678">
        <w:trPr>
          <w:trHeight w:val="746"/>
          <w:ins w:id="1909" w:author="Hein Monika" w:date="2025-08-01T11:55:00Z"/>
        </w:trPr>
        <w:tc>
          <w:tcPr>
            <w:tcW w:w="6997" w:type="dxa"/>
            <w:vAlign w:val="center"/>
          </w:tcPr>
          <w:p w14:paraId="5150CFAC" w14:textId="77777777" w:rsidR="00CE1271" w:rsidRPr="0016701A" w:rsidRDefault="00CE1271" w:rsidP="00FF7678">
            <w:pPr>
              <w:rPr>
                <w:ins w:id="1910" w:author="Hein Monika" w:date="2025-08-01T11:55:00Z"/>
                <w:sz w:val="20"/>
                <w:szCs w:val="20"/>
                <w:vertAlign w:val="superscript"/>
              </w:rPr>
            </w:pPr>
            <w:ins w:id="1911" w:author="Hein Monika" w:date="2025-08-01T11:55:00Z">
              <w:r w:rsidRPr="0016701A">
                <w:rPr>
                  <w:sz w:val="20"/>
                  <w:szCs w:val="20"/>
                </w:rPr>
                <w:t xml:space="preserve">Rodzaj substancji kontrolowanej albo fluorowanego gazu cieplarnianego zawartego w urządzeniu </w:t>
              </w:r>
              <w:r w:rsidRPr="0016701A">
                <w:rPr>
                  <w:sz w:val="20"/>
                  <w:szCs w:val="20"/>
                  <w:vertAlign w:val="superscript"/>
                </w:rPr>
                <w:t>1)</w:t>
              </w:r>
            </w:ins>
          </w:p>
        </w:tc>
        <w:tc>
          <w:tcPr>
            <w:tcW w:w="6997" w:type="dxa"/>
            <w:vAlign w:val="center"/>
          </w:tcPr>
          <w:p w14:paraId="243BD93F" w14:textId="77777777" w:rsidR="00CE1271" w:rsidRDefault="00CE1271" w:rsidP="00FF7678">
            <w:pPr>
              <w:rPr>
                <w:ins w:id="1912" w:author="Hein Monika" w:date="2025-08-01T11:55:00Z"/>
              </w:rPr>
            </w:pPr>
          </w:p>
        </w:tc>
      </w:tr>
      <w:tr w:rsidR="00CE1271" w14:paraId="2EB4B09D" w14:textId="77777777" w:rsidTr="00FF7678">
        <w:trPr>
          <w:trHeight w:val="700"/>
          <w:ins w:id="1913" w:author="Hein Monika" w:date="2025-08-01T11:55:00Z"/>
        </w:trPr>
        <w:tc>
          <w:tcPr>
            <w:tcW w:w="6997" w:type="dxa"/>
            <w:vAlign w:val="center"/>
          </w:tcPr>
          <w:p w14:paraId="45796D67" w14:textId="77777777" w:rsidR="00CE1271" w:rsidRPr="0016701A" w:rsidRDefault="00CE1271" w:rsidP="00FF7678">
            <w:pPr>
              <w:rPr>
                <w:ins w:id="1914" w:author="Hein Monika" w:date="2025-08-01T11:55:00Z"/>
                <w:sz w:val="20"/>
                <w:szCs w:val="20"/>
              </w:rPr>
            </w:pPr>
            <w:ins w:id="1915" w:author="Hein Monika" w:date="2025-08-01T11:55:00Z">
              <w:r w:rsidRPr="0016701A">
                <w:rPr>
                  <w:sz w:val="20"/>
                  <w:szCs w:val="20"/>
                </w:rPr>
                <w:t xml:space="preserve">Ilość substancji kontrolowanej albo fluorowanego gazu cieplarnianego zawartego w urządzeniu </w:t>
              </w:r>
              <w:r w:rsidRPr="0016701A">
                <w:rPr>
                  <w:sz w:val="20"/>
                  <w:szCs w:val="20"/>
                  <w:vertAlign w:val="superscript"/>
                </w:rPr>
                <w:t>2)</w:t>
              </w:r>
            </w:ins>
          </w:p>
        </w:tc>
        <w:tc>
          <w:tcPr>
            <w:tcW w:w="6997" w:type="dxa"/>
            <w:vAlign w:val="center"/>
          </w:tcPr>
          <w:p w14:paraId="5E66F43D" w14:textId="77777777" w:rsidR="00CE1271" w:rsidRDefault="00CE1271" w:rsidP="00FF7678">
            <w:pPr>
              <w:rPr>
                <w:ins w:id="1916" w:author="Hein Monika" w:date="2025-08-01T11:55:00Z"/>
              </w:rPr>
            </w:pPr>
          </w:p>
        </w:tc>
      </w:tr>
      <w:tr w:rsidR="00CE1271" w14:paraId="67657D23" w14:textId="77777777" w:rsidTr="00FF7678">
        <w:trPr>
          <w:trHeight w:val="683"/>
          <w:ins w:id="1917" w:author="Hein Monika" w:date="2025-08-01T11:55:00Z"/>
        </w:trPr>
        <w:tc>
          <w:tcPr>
            <w:tcW w:w="6997" w:type="dxa"/>
            <w:vAlign w:val="center"/>
          </w:tcPr>
          <w:p w14:paraId="64E83274" w14:textId="77777777" w:rsidR="00CE1271" w:rsidRPr="0016701A" w:rsidRDefault="00CE1271" w:rsidP="00FF7678">
            <w:pPr>
              <w:rPr>
                <w:ins w:id="1918" w:author="Hein Monika" w:date="2025-08-01T11:55:00Z"/>
                <w:sz w:val="20"/>
                <w:szCs w:val="20"/>
              </w:rPr>
            </w:pPr>
            <w:ins w:id="1919" w:author="Hein Monika" w:date="2025-08-01T11:55:00Z">
              <w:r w:rsidRPr="0016701A">
                <w:rPr>
                  <w:sz w:val="20"/>
                  <w:szCs w:val="20"/>
                </w:rPr>
                <w:t>Adres eksploatacji urządzenia</w:t>
              </w:r>
            </w:ins>
          </w:p>
        </w:tc>
        <w:tc>
          <w:tcPr>
            <w:tcW w:w="6997" w:type="dxa"/>
            <w:vAlign w:val="center"/>
          </w:tcPr>
          <w:p w14:paraId="3AE4678E" w14:textId="77777777" w:rsidR="00CE1271" w:rsidRDefault="00CE1271" w:rsidP="00FF7678">
            <w:pPr>
              <w:rPr>
                <w:ins w:id="1920" w:author="Hein Monika" w:date="2025-08-01T11:55:00Z"/>
              </w:rPr>
            </w:pPr>
          </w:p>
        </w:tc>
      </w:tr>
      <w:tr w:rsidR="00CE1271" w14:paraId="69E5385D" w14:textId="77777777" w:rsidTr="00FF7678">
        <w:trPr>
          <w:trHeight w:val="561"/>
          <w:ins w:id="1921" w:author="Hein Monika" w:date="2025-08-01T11:55:00Z"/>
        </w:trPr>
        <w:tc>
          <w:tcPr>
            <w:tcW w:w="6997" w:type="dxa"/>
            <w:vAlign w:val="center"/>
          </w:tcPr>
          <w:p w14:paraId="3B7E9DA7" w14:textId="77777777" w:rsidR="00CE1271" w:rsidRPr="0016701A" w:rsidRDefault="00CE1271" w:rsidP="00FF7678">
            <w:pPr>
              <w:rPr>
                <w:ins w:id="1922" w:author="Hein Monika" w:date="2025-08-01T11:55:00Z"/>
                <w:sz w:val="20"/>
                <w:szCs w:val="20"/>
                <w:vertAlign w:val="superscript"/>
              </w:rPr>
            </w:pPr>
            <w:ins w:id="1923" w:author="Hein Monika" w:date="2025-08-01T11:55:00Z">
              <w:r w:rsidRPr="0016701A">
                <w:rPr>
                  <w:sz w:val="20"/>
                  <w:szCs w:val="20"/>
                </w:rPr>
                <w:t xml:space="preserve">Kategoria </w:t>
              </w:r>
              <w:r w:rsidRPr="0016701A">
                <w:rPr>
                  <w:sz w:val="20"/>
                  <w:szCs w:val="20"/>
                  <w:vertAlign w:val="superscript"/>
                </w:rPr>
                <w:t>3)</w:t>
              </w:r>
            </w:ins>
          </w:p>
        </w:tc>
        <w:tc>
          <w:tcPr>
            <w:tcW w:w="6997" w:type="dxa"/>
            <w:vAlign w:val="center"/>
          </w:tcPr>
          <w:p w14:paraId="0372E5C4" w14:textId="77777777" w:rsidR="00CE1271" w:rsidRDefault="00CE1271" w:rsidP="00FF7678">
            <w:pPr>
              <w:rPr>
                <w:ins w:id="1924" w:author="Hein Monika" w:date="2025-08-01T11:55:00Z"/>
              </w:rPr>
            </w:pPr>
          </w:p>
        </w:tc>
      </w:tr>
      <w:tr w:rsidR="00CE1271" w14:paraId="02EE2F63" w14:textId="77777777" w:rsidTr="00FF7678">
        <w:trPr>
          <w:trHeight w:val="556"/>
          <w:ins w:id="1925" w:author="Hein Monika" w:date="2025-08-01T11:55:00Z"/>
        </w:trPr>
        <w:tc>
          <w:tcPr>
            <w:tcW w:w="6997" w:type="dxa"/>
            <w:vAlign w:val="center"/>
          </w:tcPr>
          <w:p w14:paraId="19B02F6A" w14:textId="77777777" w:rsidR="00CE1271" w:rsidRPr="0016701A" w:rsidRDefault="00CE1271" w:rsidP="00FF7678">
            <w:pPr>
              <w:rPr>
                <w:ins w:id="1926" w:author="Hein Monika" w:date="2025-08-01T11:55:00Z"/>
                <w:sz w:val="20"/>
                <w:szCs w:val="20"/>
              </w:rPr>
            </w:pPr>
            <w:ins w:id="1927" w:author="Hein Monika" w:date="2025-08-01T11:55:00Z">
              <w:r w:rsidRPr="0016701A">
                <w:rPr>
                  <w:sz w:val="20"/>
                  <w:szCs w:val="20"/>
                </w:rPr>
                <w:t>Nazwa (np. Rozdzielnica SN, wyłącznik)</w:t>
              </w:r>
            </w:ins>
          </w:p>
        </w:tc>
        <w:tc>
          <w:tcPr>
            <w:tcW w:w="6997" w:type="dxa"/>
            <w:vAlign w:val="center"/>
          </w:tcPr>
          <w:p w14:paraId="1717B101" w14:textId="77777777" w:rsidR="00CE1271" w:rsidRDefault="00CE1271" w:rsidP="00FF7678">
            <w:pPr>
              <w:rPr>
                <w:ins w:id="1928" w:author="Hein Monika" w:date="2025-08-01T11:55:00Z"/>
              </w:rPr>
            </w:pPr>
          </w:p>
        </w:tc>
      </w:tr>
      <w:tr w:rsidR="00CE1271" w14:paraId="025CC3EA" w14:textId="77777777" w:rsidTr="00FF7678">
        <w:trPr>
          <w:trHeight w:val="550"/>
          <w:ins w:id="1929" w:author="Hein Monika" w:date="2025-08-01T11:55:00Z"/>
        </w:trPr>
        <w:tc>
          <w:tcPr>
            <w:tcW w:w="6997" w:type="dxa"/>
            <w:vAlign w:val="center"/>
          </w:tcPr>
          <w:p w14:paraId="069C890A" w14:textId="77777777" w:rsidR="00CE1271" w:rsidRPr="0016701A" w:rsidRDefault="00CE1271" w:rsidP="00FF7678">
            <w:pPr>
              <w:rPr>
                <w:ins w:id="1930" w:author="Hein Monika" w:date="2025-08-01T11:55:00Z"/>
                <w:sz w:val="20"/>
                <w:szCs w:val="20"/>
              </w:rPr>
            </w:pPr>
            <w:ins w:id="1931" w:author="Hein Monika" w:date="2025-08-01T11:55:00Z">
              <w:r w:rsidRPr="0016701A">
                <w:rPr>
                  <w:sz w:val="20"/>
                  <w:szCs w:val="20"/>
                </w:rPr>
                <w:t>Model/ typ urządzenia</w:t>
              </w:r>
            </w:ins>
          </w:p>
        </w:tc>
        <w:tc>
          <w:tcPr>
            <w:tcW w:w="6997" w:type="dxa"/>
            <w:vAlign w:val="center"/>
          </w:tcPr>
          <w:p w14:paraId="3E41EE39" w14:textId="77777777" w:rsidR="00CE1271" w:rsidRDefault="00CE1271" w:rsidP="00FF7678">
            <w:pPr>
              <w:rPr>
                <w:ins w:id="1932" w:author="Hein Monika" w:date="2025-08-01T11:55:00Z"/>
              </w:rPr>
            </w:pPr>
          </w:p>
        </w:tc>
      </w:tr>
      <w:tr w:rsidR="00CE1271" w14:paraId="4054685E" w14:textId="77777777" w:rsidTr="00FF7678">
        <w:trPr>
          <w:trHeight w:val="571"/>
          <w:ins w:id="1933" w:author="Hein Monika" w:date="2025-08-01T11:55:00Z"/>
        </w:trPr>
        <w:tc>
          <w:tcPr>
            <w:tcW w:w="6997" w:type="dxa"/>
            <w:vAlign w:val="center"/>
          </w:tcPr>
          <w:p w14:paraId="3BD48994" w14:textId="77777777" w:rsidR="00CE1271" w:rsidRPr="0016701A" w:rsidRDefault="00CE1271" w:rsidP="00FF7678">
            <w:pPr>
              <w:rPr>
                <w:ins w:id="1934" w:author="Hein Monika" w:date="2025-08-01T11:55:00Z"/>
                <w:sz w:val="20"/>
                <w:szCs w:val="20"/>
              </w:rPr>
            </w:pPr>
            <w:ins w:id="1935" w:author="Hein Monika" w:date="2025-08-01T11:55:00Z">
              <w:r w:rsidRPr="0016701A">
                <w:rPr>
                  <w:sz w:val="20"/>
                  <w:szCs w:val="20"/>
                </w:rPr>
                <w:t>Numer seryjny</w:t>
              </w:r>
            </w:ins>
          </w:p>
        </w:tc>
        <w:tc>
          <w:tcPr>
            <w:tcW w:w="6997" w:type="dxa"/>
            <w:vAlign w:val="center"/>
          </w:tcPr>
          <w:p w14:paraId="63AEB4A1" w14:textId="77777777" w:rsidR="00CE1271" w:rsidRDefault="00CE1271" w:rsidP="00FF7678">
            <w:pPr>
              <w:rPr>
                <w:ins w:id="1936" w:author="Hein Monika" w:date="2025-08-01T11:55:00Z"/>
              </w:rPr>
            </w:pPr>
          </w:p>
        </w:tc>
      </w:tr>
      <w:tr w:rsidR="00CE1271" w14:paraId="6AB2AE69" w14:textId="77777777" w:rsidTr="00FF7678">
        <w:trPr>
          <w:trHeight w:val="566"/>
          <w:ins w:id="1937" w:author="Hein Monika" w:date="2025-08-01T11:55:00Z"/>
        </w:trPr>
        <w:tc>
          <w:tcPr>
            <w:tcW w:w="6997" w:type="dxa"/>
            <w:vAlign w:val="center"/>
          </w:tcPr>
          <w:p w14:paraId="0134BCDD" w14:textId="77777777" w:rsidR="00CE1271" w:rsidRPr="0016701A" w:rsidRDefault="00CE1271" w:rsidP="00FF7678">
            <w:pPr>
              <w:rPr>
                <w:ins w:id="1938" w:author="Hein Monika" w:date="2025-08-01T11:55:00Z"/>
                <w:sz w:val="20"/>
                <w:szCs w:val="20"/>
              </w:rPr>
            </w:pPr>
            <w:ins w:id="1939" w:author="Hein Monika" w:date="2025-08-01T11:55:00Z">
              <w:r w:rsidRPr="0016701A">
                <w:rPr>
                  <w:sz w:val="20"/>
                  <w:szCs w:val="20"/>
                </w:rPr>
                <w:t>Data produkcji</w:t>
              </w:r>
            </w:ins>
          </w:p>
        </w:tc>
        <w:tc>
          <w:tcPr>
            <w:tcW w:w="6997" w:type="dxa"/>
            <w:vAlign w:val="center"/>
          </w:tcPr>
          <w:p w14:paraId="5F3E0E2D" w14:textId="77777777" w:rsidR="00CE1271" w:rsidRDefault="00CE1271" w:rsidP="00FF7678">
            <w:pPr>
              <w:rPr>
                <w:ins w:id="1940" w:author="Hein Monika" w:date="2025-08-01T11:55:00Z"/>
              </w:rPr>
            </w:pPr>
          </w:p>
        </w:tc>
      </w:tr>
      <w:tr w:rsidR="00CE1271" w14:paraId="474A5C6B" w14:textId="77777777" w:rsidTr="00FF7678">
        <w:trPr>
          <w:trHeight w:val="594"/>
          <w:ins w:id="1941" w:author="Hein Monika" w:date="2025-08-01T11:55:00Z"/>
        </w:trPr>
        <w:tc>
          <w:tcPr>
            <w:tcW w:w="6997" w:type="dxa"/>
            <w:vAlign w:val="center"/>
          </w:tcPr>
          <w:p w14:paraId="63D9E42F" w14:textId="77777777" w:rsidR="00CE1271" w:rsidRPr="0016701A" w:rsidRDefault="00CE1271" w:rsidP="00FF7678">
            <w:pPr>
              <w:rPr>
                <w:ins w:id="1942" w:author="Hein Monika" w:date="2025-08-01T11:55:00Z"/>
                <w:sz w:val="20"/>
                <w:szCs w:val="20"/>
              </w:rPr>
            </w:pPr>
            <w:ins w:id="1943" w:author="Hein Monika" w:date="2025-08-01T11:55:00Z">
              <w:r w:rsidRPr="0016701A">
                <w:rPr>
                  <w:sz w:val="20"/>
                  <w:szCs w:val="20"/>
                </w:rPr>
                <w:t>Data i podpis</w:t>
              </w:r>
            </w:ins>
          </w:p>
        </w:tc>
        <w:tc>
          <w:tcPr>
            <w:tcW w:w="6997" w:type="dxa"/>
            <w:vAlign w:val="center"/>
          </w:tcPr>
          <w:p w14:paraId="3913CA72" w14:textId="77777777" w:rsidR="00CE1271" w:rsidRDefault="00CE1271" w:rsidP="00FF7678">
            <w:pPr>
              <w:rPr>
                <w:ins w:id="1944" w:author="Hein Monika" w:date="2025-08-01T11:55:00Z"/>
              </w:rPr>
            </w:pPr>
          </w:p>
        </w:tc>
      </w:tr>
    </w:tbl>
    <w:p w14:paraId="0AC84905" w14:textId="77777777" w:rsidR="00CE1271" w:rsidRPr="00220DBD" w:rsidRDefault="00CE1271" w:rsidP="00CE1271">
      <w:pPr>
        <w:rPr>
          <w:ins w:id="1945" w:author="Hein Monika" w:date="2025-08-01T11:55:00Z"/>
        </w:rPr>
      </w:pPr>
    </w:p>
    <w:p w14:paraId="40A5F79E" w14:textId="77777777" w:rsidR="00CE1271" w:rsidRDefault="00CE1271" w:rsidP="00CE1271">
      <w:pPr>
        <w:pStyle w:val="Stopka"/>
        <w:rPr>
          <w:ins w:id="1946" w:author="Hein Monika" w:date="2025-08-01T11:55:00Z"/>
          <w:vertAlign w:val="superscript"/>
        </w:rPr>
      </w:pPr>
      <w:ins w:id="1947" w:author="Hein Monika" w:date="2025-08-01T11:55:00Z">
        <w:r>
          <w:rPr>
            <w:vertAlign w:val="superscript"/>
          </w:rPr>
          <w:t>Objaśnienia:</w:t>
        </w:r>
      </w:ins>
    </w:p>
    <w:p w14:paraId="3A194815" w14:textId="77777777" w:rsidR="00CE1271" w:rsidRDefault="00CE1271" w:rsidP="00CE1271">
      <w:pPr>
        <w:pStyle w:val="Stopka"/>
        <w:numPr>
          <w:ilvl w:val="0"/>
          <w:numId w:val="53"/>
        </w:numPr>
        <w:jc w:val="left"/>
        <w:rPr>
          <w:ins w:id="1948" w:author="Hein Monika" w:date="2025-08-01T11:55:00Z"/>
          <w:vertAlign w:val="superscript"/>
        </w:rPr>
      </w:pPr>
      <w:ins w:id="1949" w:author="Hein Monika" w:date="2025-08-01T11:55:00Z">
        <w:r>
          <w:rPr>
            <w:vertAlign w:val="superscript"/>
          </w:rPr>
          <w:t>Na potrzeby niniejszej procedury dotyczy jedynie SF6,</w:t>
        </w:r>
      </w:ins>
    </w:p>
    <w:p w14:paraId="76EF25BE" w14:textId="77777777" w:rsidR="00CE1271" w:rsidRDefault="00CE1271" w:rsidP="00CE1271">
      <w:pPr>
        <w:pStyle w:val="Stopka"/>
        <w:numPr>
          <w:ilvl w:val="0"/>
          <w:numId w:val="53"/>
        </w:numPr>
        <w:jc w:val="left"/>
        <w:rPr>
          <w:ins w:id="1950" w:author="Hein Monika" w:date="2025-08-01T11:55:00Z"/>
          <w:vertAlign w:val="superscript"/>
        </w:rPr>
      </w:pPr>
      <w:ins w:id="1951" w:author="Hein Monika" w:date="2025-08-01T11:55:00Z">
        <w:r>
          <w:rPr>
            <w:vertAlign w:val="superscript"/>
          </w:rPr>
          <w:t>Zawartość gazu w jednym wyodrębnionym przedziale należy weryfikować na podstawie:</w:t>
        </w:r>
      </w:ins>
    </w:p>
    <w:p w14:paraId="4F87DB3D" w14:textId="77777777" w:rsidR="00CE1271" w:rsidRDefault="00CE1271" w:rsidP="00CE1271">
      <w:pPr>
        <w:pStyle w:val="Stopka"/>
        <w:ind w:left="720"/>
        <w:rPr>
          <w:ins w:id="1952" w:author="Hein Monika" w:date="2025-08-01T11:55:00Z"/>
          <w:vertAlign w:val="superscript"/>
        </w:rPr>
      </w:pPr>
      <w:ins w:id="1953" w:author="Hein Monika" w:date="2025-08-01T11:55:00Z">
        <w:r>
          <w:rPr>
            <w:vertAlign w:val="superscript"/>
          </w:rPr>
          <w:t>• tabliczki znamionowej urządzenia,</w:t>
        </w:r>
      </w:ins>
    </w:p>
    <w:p w14:paraId="29F29EAF" w14:textId="77777777" w:rsidR="00CE1271" w:rsidRDefault="00CE1271" w:rsidP="00CE1271">
      <w:pPr>
        <w:pStyle w:val="Stopka"/>
        <w:ind w:left="720"/>
        <w:rPr>
          <w:ins w:id="1954" w:author="Hein Monika" w:date="2025-08-01T11:55:00Z"/>
          <w:vertAlign w:val="superscript"/>
        </w:rPr>
      </w:pPr>
      <w:ins w:id="1955" w:author="Hein Monika" w:date="2025-08-01T11:55:00Z">
        <w:r>
          <w:rPr>
            <w:vertAlign w:val="superscript"/>
          </w:rPr>
          <w:t>• dokumentacji technicznej urządzenia,</w:t>
        </w:r>
      </w:ins>
    </w:p>
    <w:p w14:paraId="5BBE6C26" w14:textId="77777777" w:rsidR="00CE1271" w:rsidRDefault="00CE1271" w:rsidP="00CE1271">
      <w:pPr>
        <w:pStyle w:val="Stopka"/>
        <w:ind w:left="720"/>
        <w:rPr>
          <w:ins w:id="1956" w:author="Hein Monika" w:date="2025-08-01T11:55:00Z"/>
          <w:vertAlign w:val="superscript"/>
        </w:rPr>
      </w:pPr>
      <w:ins w:id="1957" w:author="Hein Monika" w:date="2025-08-01T11:55:00Z">
        <w:r>
          <w:rPr>
            <w:vertAlign w:val="superscript"/>
          </w:rPr>
          <w:t>• pisemnej informacji od producenta.</w:t>
        </w:r>
      </w:ins>
    </w:p>
    <w:p w14:paraId="3347E012" w14:textId="77777777" w:rsidR="00CE1271" w:rsidRDefault="00CE1271" w:rsidP="00CE1271">
      <w:pPr>
        <w:tabs>
          <w:tab w:val="left" w:pos="426"/>
        </w:tabs>
        <w:spacing w:before="0" w:line="276" w:lineRule="auto"/>
        <w:rPr>
          <w:ins w:id="1958" w:author="Hein Monika" w:date="2025-08-01T11:55:00Z"/>
          <w:rFonts w:asciiTheme="minorHAnsi" w:hAnsiTheme="minorHAnsi"/>
          <w:b/>
          <w:bCs/>
          <w:sz w:val="20"/>
          <w:szCs w:val="20"/>
        </w:rPr>
      </w:pPr>
      <w:ins w:id="1959" w:author="Hein Monika" w:date="2025-08-01T11:55:00Z">
        <w:r>
          <w:rPr>
            <w:vertAlign w:val="superscript"/>
          </w:rPr>
          <w:t xml:space="preserve">Poprzez Kategorie rozumiemy urządzenie SN i WN     </w:t>
        </w:r>
      </w:ins>
    </w:p>
    <w:p w14:paraId="676BEC73" w14:textId="77777777" w:rsidR="00CE1271" w:rsidRDefault="00CE1271" w:rsidP="00CE1271">
      <w:pPr>
        <w:tabs>
          <w:tab w:val="left" w:pos="426"/>
        </w:tabs>
        <w:spacing w:before="0" w:line="276" w:lineRule="auto"/>
        <w:rPr>
          <w:ins w:id="1960" w:author="Hein Monika" w:date="2025-08-01T11:55:00Z"/>
          <w:rFonts w:asciiTheme="minorHAnsi" w:hAnsiTheme="minorHAnsi"/>
          <w:b/>
          <w:bCs/>
          <w:sz w:val="20"/>
          <w:szCs w:val="20"/>
        </w:rPr>
      </w:pPr>
    </w:p>
    <w:p w14:paraId="325AF6C8" w14:textId="77777777" w:rsidR="00CE1271" w:rsidRDefault="00CE1271" w:rsidP="00CE1271">
      <w:pPr>
        <w:tabs>
          <w:tab w:val="left" w:pos="426"/>
        </w:tabs>
        <w:spacing w:before="0" w:line="276" w:lineRule="auto"/>
        <w:rPr>
          <w:ins w:id="1961" w:author="Hein Monika" w:date="2025-08-01T11:55:00Z"/>
          <w:rFonts w:asciiTheme="minorHAnsi" w:hAnsiTheme="minorHAnsi"/>
          <w:b/>
          <w:bCs/>
          <w:sz w:val="20"/>
          <w:szCs w:val="20"/>
        </w:rPr>
      </w:pPr>
    </w:p>
    <w:p w14:paraId="66BA2BEC" w14:textId="77777777" w:rsidR="00CE1271" w:rsidRDefault="00CE1271" w:rsidP="00CE1271">
      <w:pPr>
        <w:tabs>
          <w:tab w:val="left" w:pos="426"/>
        </w:tabs>
        <w:spacing w:before="0" w:line="276" w:lineRule="auto"/>
        <w:rPr>
          <w:ins w:id="1962" w:author="Hein Monika" w:date="2025-08-01T11:55:00Z"/>
          <w:rFonts w:asciiTheme="minorHAnsi" w:hAnsiTheme="minorHAnsi"/>
          <w:b/>
          <w:bCs/>
          <w:sz w:val="20"/>
          <w:szCs w:val="20"/>
        </w:rPr>
      </w:pPr>
    </w:p>
    <w:p w14:paraId="0F33F1B3" w14:textId="77777777" w:rsidR="00CE1271" w:rsidRDefault="00CE1271" w:rsidP="00CE1271">
      <w:pPr>
        <w:spacing w:before="0" w:after="160" w:line="259" w:lineRule="auto"/>
        <w:jc w:val="left"/>
        <w:rPr>
          <w:ins w:id="1963" w:author="Hein Monika" w:date="2025-08-01T11:55:00Z"/>
          <w:rFonts w:asciiTheme="minorHAnsi" w:hAnsiTheme="minorHAnsi"/>
          <w:sz w:val="18"/>
          <w:highlight w:val="yellow"/>
        </w:rPr>
      </w:pPr>
    </w:p>
    <w:p w14:paraId="56CC2842" w14:textId="77777777" w:rsidR="00CE1271" w:rsidRDefault="00CE1271" w:rsidP="00CE1271">
      <w:pPr>
        <w:spacing w:before="0" w:after="160" w:line="259" w:lineRule="auto"/>
        <w:jc w:val="left"/>
        <w:rPr>
          <w:ins w:id="1964" w:author="Hein Monika" w:date="2025-08-01T11:55:00Z"/>
          <w:rFonts w:asciiTheme="minorHAnsi" w:hAnsiTheme="minorHAnsi"/>
          <w:sz w:val="18"/>
          <w:highlight w:val="yellow"/>
        </w:rPr>
      </w:pPr>
    </w:p>
    <w:p w14:paraId="713149B6" w14:textId="77777777" w:rsidR="00CE1271" w:rsidRDefault="00CE1271" w:rsidP="00CE1271">
      <w:pPr>
        <w:spacing w:before="0" w:after="160" w:line="259" w:lineRule="auto"/>
        <w:jc w:val="left"/>
        <w:rPr>
          <w:ins w:id="1965" w:author="Hein Monika" w:date="2025-08-01T11:55:00Z"/>
          <w:rFonts w:asciiTheme="minorHAnsi" w:hAnsiTheme="minorHAnsi"/>
          <w:sz w:val="18"/>
          <w:highlight w:val="yellow"/>
        </w:rPr>
      </w:pPr>
    </w:p>
    <w:p w14:paraId="03E49780" w14:textId="7DAB0A86" w:rsidR="00536055" w:rsidRPr="00CE1271" w:rsidRDefault="00536055">
      <w:pPr>
        <w:spacing w:before="0" w:after="160" w:line="259" w:lineRule="auto"/>
        <w:jc w:val="left"/>
        <w:rPr>
          <w:rFonts w:asciiTheme="minorHAnsi" w:hAnsiTheme="minorHAnsi"/>
          <w:sz w:val="18"/>
          <w:highlight w:val="yellow"/>
          <w:rPrChange w:id="1966" w:author="Hein Monika" w:date="2025-08-01T11:55:00Z">
            <w:rPr/>
          </w:rPrChange>
        </w:rPr>
        <w:pPrChange w:id="1967" w:author="Hein Monika" w:date="2025-08-01T11:55:00Z">
          <w:pPr>
            <w:pStyle w:val="Akapitzlist"/>
            <w:tabs>
              <w:tab w:val="left" w:pos="426"/>
            </w:tabs>
            <w:spacing w:before="0" w:line="276" w:lineRule="auto"/>
            <w:ind w:left="426"/>
            <w:contextualSpacing w:val="0"/>
          </w:pPr>
        </w:pPrChange>
      </w:pPr>
    </w:p>
    <w:sectPr w:rsidR="00536055" w:rsidRPr="00CE12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330B"/>
    <w:multiLevelType w:val="multilevel"/>
    <w:tmpl w:val="F8A0ADE2"/>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start w:val="1"/>
      <w:numFmt w:val="lowerLetter"/>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B45868"/>
    <w:multiLevelType w:val="hybridMultilevel"/>
    <w:tmpl w:val="9A448FB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 w15:restartNumberingAfterBreak="0">
    <w:nsid w:val="03F62156"/>
    <w:multiLevelType w:val="hybridMultilevel"/>
    <w:tmpl w:val="5BA2C656"/>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 w15:restartNumberingAfterBreak="0">
    <w:nsid w:val="041A012D"/>
    <w:multiLevelType w:val="multilevel"/>
    <w:tmpl w:val="E3689B7E"/>
    <w:lvl w:ilvl="0">
      <w:start w:val="2"/>
      <w:numFmt w:val="decimal"/>
      <w:lvlText w:val="%1."/>
      <w:lvlJc w:val="left"/>
      <w:pPr>
        <w:ind w:left="360" w:hanging="360"/>
      </w:pPr>
      <w:rPr>
        <w:rFonts w:asciiTheme="minorHAnsi" w:hAnsiTheme="minorHAnsi" w:cs="Calibri" w:hint="default"/>
        <w:sz w:val="22"/>
      </w:rPr>
    </w:lvl>
    <w:lvl w:ilvl="1">
      <w:start w:val="1"/>
      <w:numFmt w:val="lowerLetter"/>
      <w:lvlText w:val="%2)"/>
      <w:lvlJc w:val="left"/>
      <w:pPr>
        <w:ind w:left="927" w:hanging="360"/>
      </w:pPr>
      <w:rPr>
        <w:rFonts w:cs="Times New Roman" w:hint="default"/>
        <w:sz w:val="22"/>
        <w:szCs w:val="22"/>
      </w:rPr>
    </w:lvl>
    <w:lvl w:ilvl="2">
      <w:start w:val="1"/>
      <w:numFmt w:val="decimal"/>
      <w:lvlText w:val="%1.%2.%3."/>
      <w:lvlJc w:val="left"/>
      <w:pPr>
        <w:ind w:left="1572" w:hanging="720"/>
      </w:pPr>
      <w:rPr>
        <w:rFonts w:asciiTheme="minorHAnsi" w:hAnsiTheme="minorHAnsi" w:cs="Calibri" w:hint="default"/>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4" w15:restartNumberingAfterBreak="0">
    <w:nsid w:val="05CD282E"/>
    <w:multiLevelType w:val="hybridMultilevel"/>
    <w:tmpl w:val="2D8A5C6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86C38BE"/>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0B392876"/>
    <w:multiLevelType w:val="multilevel"/>
    <w:tmpl w:val="18F49572"/>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1884460"/>
    <w:multiLevelType w:val="hybridMultilevel"/>
    <w:tmpl w:val="A3301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5C7C02"/>
    <w:multiLevelType w:val="hybridMultilevel"/>
    <w:tmpl w:val="B99E88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173334BD"/>
    <w:multiLevelType w:val="hybridMultilevel"/>
    <w:tmpl w:val="73421F0E"/>
    <w:lvl w:ilvl="0" w:tplc="9FFE5E40">
      <w:start w:val="1"/>
      <w:numFmt w:val="decimal"/>
      <w:lvlText w:val="%1."/>
      <w:lvlJc w:val="left"/>
      <w:pPr>
        <w:ind w:left="720" w:hanging="360"/>
      </w:pPr>
      <w:rPr>
        <w:rFonts w:hint="default"/>
        <w:b w:val="0"/>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4B3471"/>
    <w:multiLevelType w:val="hybridMultilevel"/>
    <w:tmpl w:val="988E01F2"/>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F24FF"/>
    <w:multiLevelType w:val="multilevel"/>
    <w:tmpl w:val="2ACAD1C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lowerLetter"/>
      <w:lvlText w:val="%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 w15:restartNumberingAfterBreak="0">
    <w:nsid w:val="1E042ECF"/>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EA97600"/>
    <w:multiLevelType w:val="hybridMultilevel"/>
    <w:tmpl w:val="070CB498"/>
    <w:lvl w:ilvl="0" w:tplc="37D2BA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8A752A"/>
    <w:multiLevelType w:val="multilevel"/>
    <w:tmpl w:val="F5C4EF2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7" w15:restartNumberingAfterBreak="0">
    <w:nsid w:val="23121A80"/>
    <w:multiLevelType w:val="hybridMultilevel"/>
    <w:tmpl w:val="169A99B8"/>
    <w:lvl w:ilvl="0" w:tplc="2B6C367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25BC4612"/>
    <w:multiLevelType w:val="hybridMultilevel"/>
    <w:tmpl w:val="B6F0A0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20"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28200E23"/>
    <w:multiLevelType w:val="hybridMultilevel"/>
    <w:tmpl w:val="31087838"/>
    <w:lvl w:ilvl="0" w:tplc="3DE2753E">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8BC633F"/>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23" w15:restartNumberingAfterBreak="0">
    <w:nsid w:val="297E0312"/>
    <w:multiLevelType w:val="multilevel"/>
    <w:tmpl w:val="BB10E73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Times New Roman" w:hAnsi="Arial" w:cs="Arial"/>
        <w:b w:val="0"/>
        <w:bCs w:val="0"/>
        <w:i w:val="0"/>
        <w:iCs w:val="0"/>
        <w:smallCaps w:val="0"/>
        <w:strike w:val="0"/>
        <w:color w:val="000000"/>
        <w:spacing w:val="0"/>
        <w:w w:val="100"/>
        <w:position w:val="0"/>
        <w:sz w:val="18"/>
        <w:szCs w:val="18"/>
        <w:u w:val="none"/>
      </w:rPr>
    </w:lvl>
    <w:lvl w:ilvl="2">
      <w:start w:val="1"/>
      <w:numFmt w:val="decimal"/>
      <w:lvlText w:val="%2.%3."/>
      <w:lvlJc w:val="left"/>
      <w:rPr>
        <w:rFonts w:ascii="Arial" w:eastAsia="Times New Roman" w:hAnsi="Arial" w:cs="Arial"/>
        <w:b w:val="0"/>
        <w:bCs w:val="0"/>
        <w:i/>
        <w:iCs/>
        <w:smallCaps w:val="0"/>
        <w:strike w:val="0"/>
        <w:color w:val="000000"/>
        <w:spacing w:val="0"/>
        <w:w w:val="100"/>
        <w:position w:val="0"/>
        <w:sz w:val="18"/>
        <w:szCs w:val="18"/>
        <w:u w:val="none"/>
      </w:rPr>
    </w:lvl>
    <w:lvl w:ilvl="3">
      <w:start w:val="8"/>
      <w:numFmt w:val="decimal"/>
      <w:lvlText w:val="%4."/>
      <w:lvlJc w:val="left"/>
      <w:rPr>
        <w:rFonts w:ascii="Arial" w:eastAsia="Times New Roman" w:hAnsi="Arial" w:cs="Arial"/>
        <w:b w:val="0"/>
        <w:bCs w:val="0"/>
        <w:i w:val="0"/>
        <w:iCs w:val="0"/>
        <w:smallCaps w:val="0"/>
        <w:strike w:val="0"/>
        <w:color w:val="000000"/>
        <w:spacing w:val="0"/>
        <w:w w:val="100"/>
        <w:position w:val="0"/>
        <w:sz w:val="18"/>
        <w:szCs w:val="18"/>
        <w:u w:val="none"/>
      </w:rPr>
    </w:lvl>
    <w:lvl w:ilvl="4">
      <w:start w:val="1"/>
      <w:numFmt w:val="decimal"/>
      <w:lvlText w:val="%4.%5."/>
      <w:lvlJc w:val="left"/>
      <w:rPr>
        <w:rFonts w:ascii="Arial" w:eastAsia="Times New Roman" w:hAnsi="Arial" w:cs="Arial"/>
        <w:b w:val="0"/>
        <w:bCs w:val="0"/>
        <w:i/>
        <w:iCs/>
        <w:smallCaps w:val="0"/>
        <w:strike w:val="0"/>
        <w:color w:val="000000"/>
        <w:spacing w:val="0"/>
        <w:w w:val="100"/>
        <w:position w:val="0"/>
        <w:sz w:val="18"/>
        <w:szCs w:val="18"/>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29C2422F"/>
    <w:multiLevelType w:val="hybridMultilevel"/>
    <w:tmpl w:val="D04A56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B1A2D23"/>
    <w:multiLevelType w:val="multilevel"/>
    <w:tmpl w:val="3FFC3C32"/>
    <w:lvl w:ilvl="0">
      <w:start w:val="1"/>
      <w:numFmt w:val="decimal"/>
      <w:lvlText w:val="%1."/>
      <w:lvlJc w:val="left"/>
      <w:pPr>
        <w:tabs>
          <w:tab w:val="num" w:pos="360"/>
        </w:tabs>
        <w:ind w:left="360" w:hanging="360"/>
      </w:pPr>
      <w:rPr>
        <w:rFonts w:asciiTheme="minorHAnsi" w:hAnsiTheme="minorHAnsi" w:cs="Calibri" w:hint="default"/>
        <w:b w:val="0"/>
        <w:bCs w:val="0"/>
        <w:i w:val="0"/>
        <w:iCs w:val="0"/>
        <w:sz w:val="20"/>
        <w:szCs w:val="20"/>
      </w:rPr>
    </w:lvl>
    <w:lvl w:ilvl="1">
      <w:start w:val="1"/>
      <w:numFmt w:val="lowerLetter"/>
      <w:lvlText w:val="%2)"/>
      <w:lvlJc w:val="left"/>
      <w:pPr>
        <w:tabs>
          <w:tab w:val="num" w:pos="792"/>
        </w:tabs>
        <w:ind w:left="792" w:hanging="432"/>
      </w:pPr>
      <w:rPr>
        <w:rFonts w:asciiTheme="minorHAnsi" w:hAnsiTheme="minorHAnsi" w:cs="Calibri" w:hint="default"/>
        <w:b w:val="0"/>
        <w:bCs w:val="0"/>
        <w:i w:val="0"/>
        <w:iCs w:val="0"/>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2B64554A"/>
    <w:multiLevelType w:val="multilevel"/>
    <w:tmpl w:val="64B86B6C"/>
    <w:lvl w:ilvl="0">
      <w:start w:val="1"/>
      <w:numFmt w:val="bullet"/>
      <w:lvlText w:val="-"/>
      <w:lvlJc w:val="left"/>
      <w:rPr>
        <w:rFonts w:ascii="Arial" w:eastAsia="Times New Roman" w:hAnsi="Arial"/>
        <w:b w:val="0"/>
        <w:i w:val="0"/>
        <w:smallCaps w:val="0"/>
        <w:strike w:val="0"/>
        <w:color w:val="000000"/>
        <w:spacing w:val="0"/>
        <w:w w:val="100"/>
        <w:position w:val="0"/>
        <w:sz w:val="19"/>
        <w:u w:val="none"/>
      </w:rPr>
    </w:lvl>
    <w:lvl w:ilvl="1">
      <w:start w:val="2"/>
      <w:numFmt w:val="decimal"/>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2E150B13"/>
    <w:multiLevelType w:val="hybridMultilevel"/>
    <w:tmpl w:val="E8DE12A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0BF553B"/>
    <w:multiLevelType w:val="hybridMultilevel"/>
    <w:tmpl w:val="13A27842"/>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3178727A"/>
    <w:multiLevelType w:val="hybridMultilevel"/>
    <w:tmpl w:val="A3301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A21F3A"/>
    <w:multiLevelType w:val="multilevel"/>
    <w:tmpl w:val="3C70EC2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364250D7"/>
    <w:multiLevelType w:val="hybridMultilevel"/>
    <w:tmpl w:val="2292B2FC"/>
    <w:lvl w:ilvl="0" w:tplc="0415000F">
      <w:start w:val="1"/>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E77D7C"/>
    <w:multiLevelType w:val="hybridMultilevel"/>
    <w:tmpl w:val="15D86892"/>
    <w:lvl w:ilvl="0" w:tplc="EA52DA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612292"/>
    <w:multiLevelType w:val="multilevel"/>
    <w:tmpl w:val="42B463F4"/>
    <w:lvl w:ilvl="0">
      <w:start w:val="1"/>
      <w:numFmt w:val="decimal"/>
      <w:lvlText w:val="%1."/>
      <w:lvlJc w:val="left"/>
      <w:pPr>
        <w:tabs>
          <w:tab w:val="num" w:pos="360"/>
        </w:tabs>
        <w:ind w:left="360" w:hanging="360"/>
      </w:pPr>
      <w:rPr>
        <w:rFonts w:ascii="Arial" w:hAnsi="Arial" w:cs="Arial" w:hint="default"/>
        <w:b w:val="0"/>
        <w:bCs w:val="0"/>
        <w:i w:val="0"/>
        <w:iCs w:val="0"/>
        <w:sz w:val="20"/>
        <w:szCs w:val="20"/>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B270102"/>
    <w:multiLevelType w:val="hybridMultilevel"/>
    <w:tmpl w:val="B4D60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36"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37"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3F875DA9"/>
    <w:multiLevelType w:val="multilevel"/>
    <w:tmpl w:val="FCCE0178"/>
    <w:lvl w:ilvl="0">
      <w:start w:val="15"/>
      <w:numFmt w:val="decimal"/>
      <w:lvlText w:val="%1."/>
      <w:lvlJc w:val="left"/>
      <w:pPr>
        <w:ind w:left="435" w:hanging="435"/>
      </w:pPr>
      <w:rPr>
        <w:rFonts w:cs="Times New Roman" w:hint="default"/>
      </w:rPr>
    </w:lvl>
    <w:lvl w:ilvl="1">
      <w:start w:val="1"/>
      <w:numFmt w:val="decimal"/>
      <w:lvlText w:val="%2."/>
      <w:lvlJc w:val="left"/>
      <w:pPr>
        <w:ind w:left="1286" w:hanging="435"/>
      </w:pPr>
      <w:rPr>
        <w:rFonts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9" w15:restartNumberingAfterBreak="0">
    <w:nsid w:val="404D0473"/>
    <w:multiLevelType w:val="hybridMultilevel"/>
    <w:tmpl w:val="7AC2EFA2"/>
    <w:lvl w:ilvl="0" w:tplc="AA9E0840">
      <w:start w:val="1"/>
      <w:numFmt w:val="decimal"/>
      <w:lvlText w:val="§%1"/>
      <w:lvlJc w:val="left"/>
      <w:pPr>
        <w:ind w:left="6314"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A56368"/>
    <w:multiLevelType w:val="multilevel"/>
    <w:tmpl w:val="DE5C0BB8"/>
    <w:lvl w:ilvl="0">
      <w:start w:val="7"/>
      <w:numFmt w:val="decimal"/>
      <w:lvlText w:val="%1."/>
      <w:lvlJc w:val="left"/>
      <w:pPr>
        <w:ind w:left="360" w:hanging="360"/>
      </w:pPr>
      <w:rPr>
        <w:rFonts w:cs="Times New Roman" w:hint="default"/>
      </w:rPr>
    </w:lvl>
    <w:lvl w:ilvl="1">
      <w:start w:val="1"/>
      <w:numFmt w:val="decimal"/>
      <w:lvlText w:val="%2."/>
      <w:lvlJc w:val="left"/>
      <w:pPr>
        <w:ind w:left="1495" w:hanging="360"/>
      </w:pPr>
      <w:rPr>
        <w:rFonts w:hint="default"/>
        <w:b w:val="0"/>
      </w:rPr>
    </w:lvl>
    <w:lvl w:ilvl="2">
      <w:start w:val="1"/>
      <w:numFmt w:val="lowerLetter"/>
      <w:lvlText w:val="%3)"/>
      <w:lvlJc w:val="left"/>
      <w:pPr>
        <w:ind w:left="3414" w:hanging="720"/>
      </w:pPr>
      <w:rPr>
        <w:rFonts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41" w15:restartNumberingAfterBreak="0">
    <w:nsid w:val="4BDF5CEE"/>
    <w:multiLevelType w:val="hybridMultilevel"/>
    <w:tmpl w:val="068C7436"/>
    <w:lvl w:ilvl="0" w:tplc="CE96D866">
      <w:start w:val="1"/>
      <w:numFmt w:val="decimal"/>
      <w:lvlText w:val="%1."/>
      <w:lvlJc w:val="left"/>
      <w:pPr>
        <w:tabs>
          <w:tab w:val="num" w:pos="360"/>
        </w:tabs>
        <w:ind w:left="360" w:hanging="360"/>
      </w:pPr>
      <w:rPr>
        <w:rFonts w:cs="Times New Roman"/>
        <w:color w:val="auto"/>
        <w:sz w:val="20"/>
        <w:szCs w:val="2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2"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E525C35"/>
    <w:multiLevelType w:val="multilevel"/>
    <w:tmpl w:val="D5AEF404"/>
    <w:lvl w:ilvl="0">
      <w:start w:val="1"/>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44"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5"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46" w15:restartNumberingAfterBreak="0">
    <w:nsid w:val="533975F2"/>
    <w:multiLevelType w:val="multilevel"/>
    <w:tmpl w:val="968628BE"/>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0"/>
        <w:szCs w:val="20"/>
      </w:rPr>
    </w:lvl>
    <w:lvl w:ilvl="1">
      <w:start w:val="1"/>
      <w:numFmt w:val="lowerLetter"/>
      <w:lvlText w:val="%2)"/>
      <w:lvlJc w:val="left"/>
      <w:pPr>
        <w:tabs>
          <w:tab w:val="num" w:pos="792"/>
        </w:tabs>
        <w:ind w:left="792" w:hanging="432"/>
      </w:pPr>
      <w:rPr>
        <w:rFonts w:cs="Times New Roman" w:hint="default"/>
        <w:b w:val="0"/>
        <w:bCs w:val="0"/>
        <w:i w:val="0"/>
        <w:iCs w:val="0"/>
        <w:sz w:val="18"/>
        <w:szCs w:val="18"/>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55903D1F"/>
    <w:multiLevelType w:val="hybridMultilevel"/>
    <w:tmpl w:val="D72406D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15:restartNumberingAfterBreak="0">
    <w:nsid w:val="58CE1A4F"/>
    <w:multiLevelType w:val="multilevel"/>
    <w:tmpl w:val="55EA443C"/>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9" w15:restartNumberingAfterBreak="0">
    <w:nsid w:val="59E455A2"/>
    <w:multiLevelType w:val="multilevel"/>
    <w:tmpl w:val="D51C34C2"/>
    <w:lvl w:ilvl="0">
      <w:start w:val="3"/>
      <w:numFmt w:val="decimal"/>
      <w:lvlText w:val="%1."/>
      <w:lvlJc w:val="left"/>
      <w:pPr>
        <w:tabs>
          <w:tab w:val="num" w:pos="360"/>
        </w:tabs>
        <w:ind w:left="360" w:hanging="360"/>
      </w:pPr>
      <w:rPr>
        <w:rFonts w:ascii="Arial" w:hAnsi="Arial" w:cs="Arial" w:hint="default"/>
        <w:b w:val="0"/>
        <w:bCs w:val="0"/>
        <w:i w:val="0"/>
        <w:iCs w:val="0"/>
        <w:sz w:val="20"/>
        <w:szCs w:val="20"/>
      </w:rPr>
    </w:lvl>
    <w:lvl w:ilvl="1">
      <w:start w:val="1"/>
      <w:numFmt w:val="decimal"/>
      <w:lvlText w:val="2.%2."/>
      <w:lvlJc w:val="left"/>
      <w:pPr>
        <w:tabs>
          <w:tab w:val="num" w:pos="906"/>
        </w:tabs>
        <w:ind w:left="906" w:hanging="622"/>
      </w:pPr>
      <w:rPr>
        <w:rFonts w:cs="Times New Roman" w:hint="default"/>
        <w:b w:val="0"/>
        <w:bCs w:val="0"/>
        <w:i w:val="0"/>
        <w:iCs w:val="0"/>
        <w:color w:val="auto"/>
        <w:sz w:val="20"/>
        <w:szCs w:val="20"/>
      </w:rPr>
    </w:lvl>
    <w:lvl w:ilvl="2">
      <w:start w:val="1"/>
      <w:numFmt w:val="decimal"/>
      <w:lvlText w:val="%1.%2.%3."/>
      <w:lvlJc w:val="left"/>
      <w:pPr>
        <w:tabs>
          <w:tab w:val="num" w:pos="1004"/>
        </w:tabs>
        <w:ind w:left="788" w:hanging="504"/>
      </w:pPr>
      <w:rPr>
        <w:rFonts w:ascii="Arial" w:hAnsi="Arial" w:cs="Arial" w:hint="default"/>
        <w:b w:val="0"/>
        <w:bCs w:val="0"/>
        <w:i w:val="0"/>
        <w:iCs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5B052B81"/>
    <w:multiLevelType w:val="hybridMultilevel"/>
    <w:tmpl w:val="4BF41CD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2"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53" w15:restartNumberingAfterBreak="0">
    <w:nsid w:val="62412919"/>
    <w:multiLevelType w:val="hybridMultilevel"/>
    <w:tmpl w:val="3008F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023C06"/>
    <w:multiLevelType w:val="hybridMultilevel"/>
    <w:tmpl w:val="5FCCA144"/>
    <w:lvl w:ilvl="0" w:tplc="62CCC1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6851488A"/>
    <w:multiLevelType w:val="multilevel"/>
    <w:tmpl w:val="22C08EE2"/>
    <w:lvl w:ilvl="0">
      <w:start w:val="1"/>
      <w:numFmt w:val="decimal"/>
      <w:lvlText w:val="%1."/>
      <w:lvlJc w:val="left"/>
      <w:pPr>
        <w:tabs>
          <w:tab w:val="num" w:pos="360"/>
        </w:tabs>
        <w:ind w:left="360" w:hanging="360"/>
      </w:pPr>
      <w:rPr>
        <w:rFonts w:asciiTheme="minorHAnsi" w:hAnsiTheme="minorHAnsi" w:cs="Calibri" w:hint="default"/>
        <w:b w:val="0"/>
        <w:bCs w:val="0"/>
        <w:i w:val="0"/>
        <w:iCs w:val="0"/>
        <w:sz w:val="20"/>
        <w:szCs w:val="20"/>
      </w:rPr>
    </w:lvl>
    <w:lvl w:ilvl="1">
      <w:start w:val="1"/>
      <w:numFmt w:val="decimal"/>
      <w:lvlText w:val="%1.%2."/>
      <w:lvlJc w:val="left"/>
      <w:pPr>
        <w:tabs>
          <w:tab w:val="num" w:pos="792"/>
        </w:tabs>
        <w:ind w:left="792" w:hanging="432"/>
      </w:pPr>
      <w:rPr>
        <w:rFonts w:ascii="Arial" w:hAnsi="Arial"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68641B53"/>
    <w:multiLevelType w:val="singleLevel"/>
    <w:tmpl w:val="EA9AAD70"/>
    <w:lvl w:ilvl="0">
      <w:numFmt w:val="bullet"/>
      <w:lvlText w:val="-"/>
      <w:lvlJc w:val="left"/>
      <w:pPr>
        <w:tabs>
          <w:tab w:val="num" w:pos="360"/>
        </w:tabs>
        <w:ind w:left="360" w:hanging="360"/>
      </w:pPr>
    </w:lvl>
  </w:abstractNum>
  <w:abstractNum w:abstractNumId="57" w15:restartNumberingAfterBreak="0">
    <w:nsid w:val="6AC843AE"/>
    <w:multiLevelType w:val="multilevel"/>
    <w:tmpl w:val="11C64E94"/>
    <w:lvl w:ilvl="0">
      <w:start w:val="1"/>
      <w:numFmt w:val="decimal"/>
      <w:lvlText w:val="%1."/>
      <w:lvlJc w:val="left"/>
      <w:pPr>
        <w:ind w:left="360" w:hanging="360"/>
      </w:pPr>
      <w:rPr>
        <w:rFonts w:ascii="Tahoma" w:hAnsi="Tahoma" w:cs="Tahoma" w:hint="default"/>
        <w:b w:val="0"/>
        <w:sz w:val="20"/>
        <w:szCs w:val="20"/>
      </w:rPr>
    </w:lvl>
    <w:lvl w:ilvl="1">
      <w:start w:val="1"/>
      <w:numFmt w:val="decimal"/>
      <w:lvlText w:val="%1.%2."/>
      <w:lvlJc w:val="left"/>
      <w:pPr>
        <w:ind w:left="1070" w:hanging="360"/>
      </w:pPr>
      <w:rPr>
        <w:rFonts w:ascii="Tahoma" w:hAnsi="Tahoma" w:cs="Tahoma" w:hint="default"/>
        <w:i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8"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17438FE"/>
    <w:multiLevelType w:val="hybridMultilevel"/>
    <w:tmpl w:val="F85A41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1" w15:restartNumberingAfterBreak="0">
    <w:nsid w:val="74BF1E79"/>
    <w:multiLevelType w:val="multilevel"/>
    <w:tmpl w:val="E39C77C6"/>
    <w:lvl w:ilvl="0">
      <w:start w:val="1"/>
      <w:numFmt w:val="decimal"/>
      <w:lvlText w:val="%1."/>
      <w:lvlJc w:val="left"/>
      <w:pPr>
        <w:ind w:left="360" w:hanging="360"/>
      </w:pPr>
      <w:rPr>
        <w:rFonts w:ascii="Tahoma" w:hAnsi="Tahoma" w:cs="Tahoma" w:hint="default"/>
        <w:sz w:val="20"/>
        <w:szCs w:val="20"/>
      </w:rPr>
    </w:lvl>
    <w:lvl w:ilvl="1">
      <w:start w:val="1"/>
      <w:numFmt w:val="lowerLetter"/>
      <w:lvlText w:val="%2)"/>
      <w:lvlJc w:val="left"/>
      <w:pPr>
        <w:ind w:left="360" w:hanging="360"/>
      </w:pPr>
      <w:rPr>
        <w:rFonts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2" w15:restartNumberingAfterBreak="0">
    <w:nsid w:val="77F249E8"/>
    <w:multiLevelType w:val="hybridMultilevel"/>
    <w:tmpl w:val="4DC4C79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7ADA51D5"/>
    <w:multiLevelType w:val="multilevel"/>
    <w:tmpl w:val="FCCE0178"/>
    <w:lvl w:ilvl="0">
      <w:start w:val="15"/>
      <w:numFmt w:val="decimal"/>
      <w:lvlText w:val="%1."/>
      <w:lvlJc w:val="left"/>
      <w:pPr>
        <w:ind w:left="435" w:hanging="435"/>
      </w:pPr>
      <w:rPr>
        <w:rFonts w:cs="Times New Roman" w:hint="default"/>
      </w:rPr>
    </w:lvl>
    <w:lvl w:ilvl="1">
      <w:start w:val="1"/>
      <w:numFmt w:val="decimal"/>
      <w:lvlText w:val="%2."/>
      <w:lvlJc w:val="left"/>
      <w:pPr>
        <w:ind w:left="1286" w:hanging="435"/>
      </w:pPr>
      <w:rPr>
        <w:rFonts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65" w15:restartNumberingAfterBreak="0">
    <w:nsid w:val="7B135C3A"/>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heme="minorHAnsi" w:hAnsiTheme="minorHAnsi"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66" w15:restartNumberingAfterBreak="0">
    <w:nsid w:val="7C937345"/>
    <w:multiLevelType w:val="hybridMultilevel"/>
    <w:tmpl w:val="07C8CC1E"/>
    <w:lvl w:ilvl="0" w:tplc="B0B0C7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63"/>
  </w:num>
  <w:num w:numId="3">
    <w:abstractNumId w:val="20"/>
  </w:num>
  <w:num w:numId="4">
    <w:abstractNumId w:val="53"/>
  </w:num>
  <w:num w:numId="5">
    <w:abstractNumId w:val="66"/>
  </w:num>
  <w:num w:numId="6">
    <w:abstractNumId w:val="31"/>
  </w:num>
  <w:num w:numId="7">
    <w:abstractNumId w:val="43"/>
  </w:num>
  <w:num w:numId="8">
    <w:abstractNumId w:val="40"/>
  </w:num>
  <w:num w:numId="9">
    <w:abstractNumId w:val="65"/>
  </w:num>
  <w:num w:numId="10">
    <w:abstractNumId w:val="45"/>
  </w:num>
  <w:num w:numId="11">
    <w:abstractNumId w:val="13"/>
  </w:num>
  <w:num w:numId="12">
    <w:abstractNumId w:val="32"/>
  </w:num>
  <w:num w:numId="13">
    <w:abstractNumId w:val="58"/>
  </w:num>
  <w:num w:numId="14">
    <w:abstractNumId w:val="64"/>
  </w:num>
  <w:num w:numId="15">
    <w:abstractNumId w:val="39"/>
  </w:num>
  <w:num w:numId="16">
    <w:abstractNumId w:val="19"/>
  </w:num>
  <w:num w:numId="17">
    <w:abstractNumId w:val="2"/>
  </w:num>
  <w:num w:numId="18">
    <w:abstractNumId w:val="35"/>
  </w:num>
  <w:num w:numId="19">
    <w:abstractNumId w:val="48"/>
  </w:num>
  <w:num w:numId="20">
    <w:abstractNumId w:val="17"/>
  </w:num>
  <w:num w:numId="21">
    <w:abstractNumId w:val="51"/>
  </w:num>
  <w:num w:numId="22">
    <w:abstractNumId w:val="61"/>
  </w:num>
  <w:num w:numId="23">
    <w:abstractNumId w:val="6"/>
  </w:num>
  <w:num w:numId="24">
    <w:abstractNumId w:val="15"/>
  </w:num>
  <w:num w:numId="25">
    <w:abstractNumId w:val="49"/>
  </w:num>
  <w:num w:numId="26">
    <w:abstractNumId w:val="33"/>
  </w:num>
  <w:num w:numId="27">
    <w:abstractNumId w:val="62"/>
  </w:num>
  <w:num w:numId="28">
    <w:abstractNumId w:val="25"/>
  </w:num>
  <w:num w:numId="29">
    <w:abstractNumId w:val="46"/>
  </w:num>
  <w:num w:numId="30">
    <w:abstractNumId w:val="3"/>
  </w:num>
  <w:num w:numId="31">
    <w:abstractNumId w:val="41"/>
  </w:num>
  <w:num w:numId="32">
    <w:abstractNumId w:val="42"/>
  </w:num>
  <w:num w:numId="33">
    <w:abstractNumId w:val="36"/>
  </w:num>
  <w:num w:numId="34">
    <w:abstractNumId w:val="4"/>
  </w:num>
  <w:num w:numId="35">
    <w:abstractNumId w:val="60"/>
  </w:num>
  <w:num w:numId="36">
    <w:abstractNumId w:val="44"/>
  </w:num>
  <w:num w:numId="37">
    <w:abstractNumId w:val="11"/>
  </w:num>
  <w:num w:numId="38">
    <w:abstractNumId w:val="22"/>
  </w:num>
  <w:num w:numId="39">
    <w:abstractNumId w:val="12"/>
  </w:num>
  <w:num w:numId="40">
    <w:abstractNumId w:val="34"/>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47"/>
  </w:num>
  <w:num w:numId="44">
    <w:abstractNumId w:val="38"/>
  </w:num>
  <w:num w:numId="45">
    <w:abstractNumId w:val="9"/>
  </w:num>
  <w:num w:numId="46">
    <w:abstractNumId w:val="29"/>
  </w:num>
  <w:num w:numId="47">
    <w:abstractNumId w:val="21"/>
  </w:num>
  <w:num w:numId="48">
    <w:abstractNumId w:val="7"/>
  </w:num>
  <w:num w:numId="49">
    <w:abstractNumId w:val="50"/>
  </w:num>
  <w:num w:numId="50">
    <w:abstractNumId w:val="23"/>
  </w:num>
  <w:num w:numId="51">
    <w:abstractNumId w:val="0"/>
  </w:num>
  <w:num w:numId="52">
    <w:abstractNumId w:val="26"/>
  </w:num>
  <w:num w:numId="53">
    <w:abstractNumId w:val="27"/>
  </w:num>
  <w:num w:numId="54">
    <w:abstractNumId w:val="54"/>
  </w:num>
  <w:num w:numId="55">
    <w:abstractNumId w:val="1"/>
  </w:num>
  <w:num w:numId="56">
    <w:abstractNumId w:val="18"/>
  </w:num>
  <w:num w:numId="57">
    <w:abstractNumId w:val="56"/>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
  </w:num>
  <w:num w:numId="64">
    <w:abstractNumId w:val="57"/>
  </w:num>
  <w:num w:numId="65">
    <w:abstractNumId w:val="16"/>
  </w:num>
  <w:num w:numId="66">
    <w:abstractNumId w:val="30"/>
  </w:num>
  <w:num w:numId="67">
    <w:abstractNumId w:val="14"/>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awrowski Maciej">
    <w15:presenceInfo w15:providerId="AD" w15:userId="S::maciej.wawrowski@enea.pl::c7d1fb54-6172-4cd4-9613-cd477d3e27ac"/>
  </w15:person>
  <w15:person w15:author="Hein Monika">
    <w15:presenceInfo w15:providerId="AD" w15:userId="S::monika.hein@enea.pl::f17550fb-264d-4d3f-a53f-ef8f674c79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3A"/>
    <w:rsid w:val="000455F0"/>
    <w:rsid w:val="00060645"/>
    <w:rsid w:val="00061EF1"/>
    <w:rsid w:val="00061F79"/>
    <w:rsid w:val="0006405E"/>
    <w:rsid w:val="00093019"/>
    <w:rsid w:val="000A491E"/>
    <w:rsid w:val="000B20A6"/>
    <w:rsid w:val="000B5573"/>
    <w:rsid w:val="000C41EC"/>
    <w:rsid w:val="000E7EAF"/>
    <w:rsid w:val="00101D01"/>
    <w:rsid w:val="00107211"/>
    <w:rsid w:val="00123DE8"/>
    <w:rsid w:val="001335E6"/>
    <w:rsid w:val="00135A9D"/>
    <w:rsid w:val="0013740E"/>
    <w:rsid w:val="00152F25"/>
    <w:rsid w:val="001531F2"/>
    <w:rsid w:val="001606A2"/>
    <w:rsid w:val="00162509"/>
    <w:rsid w:val="001639C6"/>
    <w:rsid w:val="00170F49"/>
    <w:rsid w:val="00171F4F"/>
    <w:rsid w:val="00180876"/>
    <w:rsid w:val="0018754A"/>
    <w:rsid w:val="001948FA"/>
    <w:rsid w:val="001C03FA"/>
    <w:rsid w:val="001D4EA6"/>
    <w:rsid w:val="001F62F5"/>
    <w:rsid w:val="00217324"/>
    <w:rsid w:val="00271F33"/>
    <w:rsid w:val="00273624"/>
    <w:rsid w:val="002859BB"/>
    <w:rsid w:val="00296F18"/>
    <w:rsid w:val="002A465E"/>
    <w:rsid w:val="002A7B40"/>
    <w:rsid w:val="002E7356"/>
    <w:rsid w:val="002F0EA3"/>
    <w:rsid w:val="003035AB"/>
    <w:rsid w:val="003119D2"/>
    <w:rsid w:val="0032327D"/>
    <w:rsid w:val="00355D86"/>
    <w:rsid w:val="00360B94"/>
    <w:rsid w:val="003710B6"/>
    <w:rsid w:val="00392D70"/>
    <w:rsid w:val="00394ACE"/>
    <w:rsid w:val="003B085F"/>
    <w:rsid w:val="003B12DB"/>
    <w:rsid w:val="003B7617"/>
    <w:rsid w:val="003C4927"/>
    <w:rsid w:val="003C7F62"/>
    <w:rsid w:val="003F5A98"/>
    <w:rsid w:val="00401470"/>
    <w:rsid w:val="00463FCC"/>
    <w:rsid w:val="004829D3"/>
    <w:rsid w:val="00497F34"/>
    <w:rsid w:val="004B11D0"/>
    <w:rsid w:val="004F5412"/>
    <w:rsid w:val="00513D01"/>
    <w:rsid w:val="005260F3"/>
    <w:rsid w:val="00536055"/>
    <w:rsid w:val="00537151"/>
    <w:rsid w:val="0056616D"/>
    <w:rsid w:val="0057426D"/>
    <w:rsid w:val="005A3EE9"/>
    <w:rsid w:val="005A4857"/>
    <w:rsid w:val="005B402D"/>
    <w:rsid w:val="005C47A8"/>
    <w:rsid w:val="005D6587"/>
    <w:rsid w:val="005E126F"/>
    <w:rsid w:val="005F5A1E"/>
    <w:rsid w:val="00601EF1"/>
    <w:rsid w:val="00603CBE"/>
    <w:rsid w:val="0060511B"/>
    <w:rsid w:val="006179B0"/>
    <w:rsid w:val="00634E40"/>
    <w:rsid w:val="0063578C"/>
    <w:rsid w:val="00635AFC"/>
    <w:rsid w:val="0064348B"/>
    <w:rsid w:val="00656922"/>
    <w:rsid w:val="006671CB"/>
    <w:rsid w:val="0069026F"/>
    <w:rsid w:val="00695A70"/>
    <w:rsid w:val="006B09A5"/>
    <w:rsid w:val="006B15B3"/>
    <w:rsid w:val="006B458C"/>
    <w:rsid w:val="006B5AE1"/>
    <w:rsid w:val="006C289F"/>
    <w:rsid w:val="006C3BBC"/>
    <w:rsid w:val="006D4031"/>
    <w:rsid w:val="00731CB2"/>
    <w:rsid w:val="00765E35"/>
    <w:rsid w:val="00771B3D"/>
    <w:rsid w:val="007877E4"/>
    <w:rsid w:val="007A0975"/>
    <w:rsid w:val="007C4F06"/>
    <w:rsid w:val="007D665A"/>
    <w:rsid w:val="007F4F7A"/>
    <w:rsid w:val="008231C9"/>
    <w:rsid w:val="00842F53"/>
    <w:rsid w:val="00846E4D"/>
    <w:rsid w:val="00852CFE"/>
    <w:rsid w:val="00877723"/>
    <w:rsid w:val="008A3C4E"/>
    <w:rsid w:val="008B2109"/>
    <w:rsid w:val="008D42A4"/>
    <w:rsid w:val="008E480A"/>
    <w:rsid w:val="008E4D36"/>
    <w:rsid w:val="008E7BAA"/>
    <w:rsid w:val="00942876"/>
    <w:rsid w:val="00962699"/>
    <w:rsid w:val="00970935"/>
    <w:rsid w:val="00973F29"/>
    <w:rsid w:val="009746CD"/>
    <w:rsid w:val="00980F93"/>
    <w:rsid w:val="00990396"/>
    <w:rsid w:val="009A28E8"/>
    <w:rsid w:val="009C6D7C"/>
    <w:rsid w:val="009D216F"/>
    <w:rsid w:val="00A23A75"/>
    <w:rsid w:val="00A26E9E"/>
    <w:rsid w:val="00A27C0A"/>
    <w:rsid w:val="00A42522"/>
    <w:rsid w:val="00A42A0E"/>
    <w:rsid w:val="00A50F8F"/>
    <w:rsid w:val="00A7003A"/>
    <w:rsid w:val="00A83E23"/>
    <w:rsid w:val="00AB1735"/>
    <w:rsid w:val="00AB5DE1"/>
    <w:rsid w:val="00AD04C5"/>
    <w:rsid w:val="00AF7EA5"/>
    <w:rsid w:val="00B21460"/>
    <w:rsid w:val="00B2220D"/>
    <w:rsid w:val="00B43595"/>
    <w:rsid w:val="00B71E7B"/>
    <w:rsid w:val="00BC0817"/>
    <w:rsid w:val="00BE3BFF"/>
    <w:rsid w:val="00BE728A"/>
    <w:rsid w:val="00C1513F"/>
    <w:rsid w:val="00C23CC2"/>
    <w:rsid w:val="00C444EE"/>
    <w:rsid w:val="00CA5BE4"/>
    <w:rsid w:val="00CB0A89"/>
    <w:rsid w:val="00CE1271"/>
    <w:rsid w:val="00D00973"/>
    <w:rsid w:val="00D1224F"/>
    <w:rsid w:val="00D54634"/>
    <w:rsid w:val="00D601E2"/>
    <w:rsid w:val="00D71499"/>
    <w:rsid w:val="00D74136"/>
    <w:rsid w:val="00D80E9E"/>
    <w:rsid w:val="00D84B0E"/>
    <w:rsid w:val="00DC36A7"/>
    <w:rsid w:val="00DC3C6B"/>
    <w:rsid w:val="00DD35E5"/>
    <w:rsid w:val="00DE7094"/>
    <w:rsid w:val="00DF3175"/>
    <w:rsid w:val="00DF7672"/>
    <w:rsid w:val="00E019BF"/>
    <w:rsid w:val="00E020D6"/>
    <w:rsid w:val="00E11A56"/>
    <w:rsid w:val="00E2281D"/>
    <w:rsid w:val="00E25AEB"/>
    <w:rsid w:val="00E6090F"/>
    <w:rsid w:val="00E63711"/>
    <w:rsid w:val="00E70FCB"/>
    <w:rsid w:val="00E808E7"/>
    <w:rsid w:val="00E90718"/>
    <w:rsid w:val="00EA0CA7"/>
    <w:rsid w:val="00EC5BB1"/>
    <w:rsid w:val="00ED7398"/>
    <w:rsid w:val="00EE4025"/>
    <w:rsid w:val="00EF397F"/>
    <w:rsid w:val="00F02541"/>
    <w:rsid w:val="00FB37E8"/>
    <w:rsid w:val="00FB3DD1"/>
    <w:rsid w:val="00FB44E4"/>
    <w:rsid w:val="00FC3836"/>
    <w:rsid w:val="00FD14B1"/>
    <w:rsid w:val="00FD522B"/>
    <w:rsid w:val="00FD5853"/>
    <w:rsid w:val="00FE3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9BD93"/>
  <w15:chartTrackingRefBased/>
  <w15:docId w15:val="{B471426F-2E30-4751-BB39-2892B1D55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003A"/>
    <w:pPr>
      <w:spacing w:before="120" w:after="0" w:line="240" w:lineRule="auto"/>
      <w:jc w:val="both"/>
    </w:pPr>
    <w:rPr>
      <w:rFonts w:ascii="Tahoma" w:eastAsia="Times New Roman" w:hAnsi="Tahoma" w:cs="Tahoma"/>
      <w:sz w:val="24"/>
      <w:szCs w:val="24"/>
      <w:lang w:eastAsia="pl-PL"/>
    </w:rPr>
  </w:style>
  <w:style w:type="paragraph" w:styleId="Nagwek2">
    <w:name w:val="heading 2"/>
    <w:aliases w:val="alt+2 (2. tason otsikko)"/>
    <w:basedOn w:val="Normalny"/>
    <w:next w:val="Normalny"/>
    <w:link w:val="Nagwek2Znak"/>
    <w:uiPriority w:val="1"/>
    <w:qFormat/>
    <w:rsid w:val="001C03FA"/>
    <w:pPr>
      <w:keepNext/>
      <w:numPr>
        <w:numId w:val="21"/>
      </w:numPr>
      <w:tabs>
        <w:tab w:val="left" w:pos="539"/>
      </w:tabs>
      <w:spacing w:before="240"/>
      <w:outlineLvl w:val="1"/>
    </w:pPr>
    <w:rPr>
      <w:caps/>
      <w:sz w:val="20"/>
      <w:szCs w:val="20"/>
      <w:u w:val="single"/>
    </w:rPr>
  </w:style>
  <w:style w:type="paragraph" w:styleId="Nagwek4">
    <w:name w:val="heading 4"/>
    <w:basedOn w:val="Normalny"/>
    <w:next w:val="Normalny"/>
    <w:link w:val="Nagwek4Znak"/>
    <w:uiPriority w:val="99"/>
    <w:qFormat/>
    <w:rsid w:val="001C03FA"/>
    <w:pPr>
      <w:keepNext/>
      <w:spacing w:before="240" w:after="60"/>
      <w:jc w:val="left"/>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qFormat/>
    <w:rsid w:val="00A7003A"/>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A7003A"/>
    <w:rPr>
      <w:rFonts w:ascii="Tahoma" w:eastAsia="Times New Roman" w:hAnsi="Tahoma" w:cs="Tahoma"/>
      <w:sz w:val="24"/>
      <w:szCs w:val="24"/>
      <w:lang w:eastAsia="pl-PL"/>
    </w:rPr>
  </w:style>
  <w:style w:type="paragraph" w:styleId="Bezodstpw">
    <w:name w:val="No Spacing"/>
    <w:link w:val="BezodstpwZnak"/>
    <w:uiPriority w:val="1"/>
    <w:qFormat/>
    <w:rsid w:val="00A7003A"/>
    <w:pPr>
      <w:spacing w:after="0" w:line="240" w:lineRule="auto"/>
    </w:pPr>
    <w:rPr>
      <w:rFonts w:eastAsiaTheme="minorEastAsia" w:cs="Times New Roman"/>
      <w:lang w:eastAsia="pl-PL"/>
    </w:rPr>
  </w:style>
  <w:style w:type="character" w:customStyle="1" w:styleId="BezodstpwZnak">
    <w:name w:val="Bez odstępów Znak"/>
    <w:basedOn w:val="Domylnaczcionkaakapitu"/>
    <w:link w:val="Bezodstpw"/>
    <w:uiPriority w:val="1"/>
    <w:locked/>
    <w:rsid w:val="00A7003A"/>
    <w:rPr>
      <w:rFonts w:eastAsiaTheme="minorEastAsia" w:cs="Times New Roman"/>
      <w:lang w:eastAsia="pl-PL"/>
    </w:rPr>
  </w:style>
  <w:style w:type="character" w:styleId="Odwoaniedokomentarza">
    <w:name w:val="annotation reference"/>
    <w:basedOn w:val="Domylnaczcionkaakapitu"/>
    <w:uiPriority w:val="99"/>
    <w:qFormat/>
    <w:rsid w:val="000B5573"/>
    <w:rPr>
      <w:rFonts w:cs="Times New Roman"/>
      <w:sz w:val="16"/>
    </w:rPr>
  </w:style>
  <w:style w:type="paragraph" w:styleId="Tekstkomentarza">
    <w:name w:val="annotation text"/>
    <w:basedOn w:val="Normalny"/>
    <w:link w:val="TekstkomentarzaZnak"/>
    <w:uiPriority w:val="99"/>
    <w:qFormat/>
    <w:rsid w:val="000B5573"/>
    <w:rPr>
      <w:sz w:val="20"/>
      <w:szCs w:val="20"/>
    </w:rPr>
  </w:style>
  <w:style w:type="character" w:customStyle="1" w:styleId="TekstkomentarzaZnak">
    <w:name w:val="Tekst komentarza Znak"/>
    <w:basedOn w:val="Domylnaczcionkaakapitu"/>
    <w:link w:val="Tekstkomentarza"/>
    <w:uiPriority w:val="99"/>
    <w:qFormat/>
    <w:rsid w:val="000B5573"/>
    <w:rPr>
      <w:rFonts w:ascii="Tahoma" w:eastAsia="Times New Roman" w:hAnsi="Tahoma" w:cs="Tahoma"/>
      <w:sz w:val="20"/>
      <w:szCs w:val="20"/>
      <w:lang w:eastAsia="pl-PL"/>
    </w:rPr>
  </w:style>
  <w:style w:type="paragraph" w:styleId="Tekstdymka">
    <w:name w:val="Balloon Text"/>
    <w:basedOn w:val="Normalny"/>
    <w:link w:val="TekstdymkaZnak"/>
    <w:uiPriority w:val="99"/>
    <w:semiHidden/>
    <w:unhideWhenUsed/>
    <w:rsid w:val="000B5573"/>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573"/>
    <w:rPr>
      <w:rFonts w:ascii="Segoe UI" w:eastAsia="Times New Roman" w:hAnsi="Segoe UI" w:cs="Segoe UI"/>
      <w:sz w:val="18"/>
      <w:szCs w:val="18"/>
      <w:lang w:eastAsia="pl-PL"/>
    </w:rPr>
  </w:style>
  <w:style w:type="character" w:customStyle="1" w:styleId="Nagwek2Znak">
    <w:name w:val="Nagłówek 2 Znak"/>
    <w:aliases w:val="alt+2 (2. tason otsikko) Znak"/>
    <w:basedOn w:val="Domylnaczcionkaakapitu"/>
    <w:link w:val="Nagwek2"/>
    <w:uiPriority w:val="1"/>
    <w:rsid w:val="001C03FA"/>
    <w:rPr>
      <w:rFonts w:ascii="Tahoma" w:eastAsia="Times New Roman" w:hAnsi="Tahoma" w:cs="Tahoma"/>
      <w:caps/>
      <w:sz w:val="20"/>
      <w:szCs w:val="20"/>
      <w:u w:val="single"/>
      <w:lang w:eastAsia="pl-PL"/>
    </w:rPr>
  </w:style>
  <w:style w:type="character" w:customStyle="1" w:styleId="Nagwek4Znak">
    <w:name w:val="Nagłówek 4 Znak"/>
    <w:basedOn w:val="Domylnaczcionkaakapitu"/>
    <w:link w:val="Nagwek4"/>
    <w:uiPriority w:val="99"/>
    <w:rsid w:val="001C03FA"/>
    <w:rPr>
      <w:rFonts w:ascii="Tahoma" w:eastAsia="Times New Roman" w:hAnsi="Tahoma" w:cs="Tahoma"/>
      <w:b/>
      <w:bCs/>
      <w:sz w:val="28"/>
      <w:szCs w:val="28"/>
      <w:lang w:eastAsia="pl-PL"/>
    </w:rPr>
  </w:style>
  <w:style w:type="paragraph" w:customStyle="1" w:styleId="ZnakZnak1">
    <w:name w:val="Znak Znak1"/>
    <w:basedOn w:val="Normalny"/>
    <w:uiPriority w:val="99"/>
    <w:rsid w:val="00171F4F"/>
    <w:pPr>
      <w:spacing w:before="0"/>
      <w:jc w:val="left"/>
    </w:pPr>
    <w:rPr>
      <w:rFonts w:ascii="Arial" w:hAnsi="Arial" w:cs="Arial"/>
    </w:rPr>
  </w:style>
  <w:style w:type="character" w:styleId="Hipercze">
    <w:name w:val="Hyperlink"/>
    <w:basedOn w:val="Domylnaczcionkaakapitu"/>
    <w:uiPriority w:val="99"/>
    <w:rsid w:val="00E11A56"/>
    <w:rPr>
      <w:rFonts w:cs="Times New Roman"/>
      <w:color w:val="0000FF"/>
      <w:u w:val="single"/>
    </w:rPr>
  </w:style>
  <w:style w:type="paragraph" w:styleId="Tematkomentarza">
    <w:name w:val="annotation subject"/>
    <w:basedOn w:val="Tekstkomentarza"/>
    <w:next w:val="Tekstkomentarza"/>
    <w:link w:val="TematkomentarzaZnak"/>
    <w:uiPriority w:val="99"/>
    <w:semiHidden/>
    <w:unhideWhenUsed/>
    <w:rsid w:val="002F0EA3"/>
    <w:rPr>
      <w:b/>
      <w:bCs/>
    </w:rPr>
  </w:style>
  <w:style w:type="character" w:customStyle="1" w:styleId="TematkomentarzaZnak">
    <w:name w:val="Temat komentarza Znak"/>
    <w:basedOn w:val="TekstkomentarzaZnak"/>
    <w:link w:val="Tematkomentarza"/>
    <w:uiPriority w:val="99"/>
    <w:semiHidden/>
    <w:rsid w:val="002F0EA3"/>
    <w:rPr>
      <w:rFonts w:ascii="Tahoma" w:eastAsia="Times New Roman" w:hAnsi="Tahoma" w:cs="Tahoma"/>
      <w:b/>
      <w:bCs/>
      <w:sz w:val="20"/>
      <w:szCs w:val="20"/>
      <w:lang w:eastAsia="pl-PL"/>
    </w:rPr>
  </w:style>
  <w:style w:type="paragraph" w:styleId="Poprawka">
    <w:name w:val="Revision"/>
    <w:hidden/>
    <w:uiPriority w:val="99"/>
    <w:semiHidden/>
    <w:rsid w:val="008E480A"/>
    <w:pPr>
      <w:spacing w:after="0" w:line="240" w:lineRule="auto"/>
    </w:pPr>
    <w:rPr>
      <w:rFonts w:ascii="Tahoma" w:eastAsia="Times New Roman" w:hAnsi="Tahoma" w:cs="Tahoma"/>
      <w:sz w:val="24"/>
      <w:szCs w:val="24"/>
      <w:lang w:eastAsia="pl-PL"/>
    </w:rPr>
  </w:style>
  <w:style w:type="paragraph" w:styleId="Stopka">
    <w:name w:val="footer"/>
    <w:basedOn w:val="Normalny"/>
    <w:link w:val="StopkaZnak"/>
    <w:uiPriority w:val="99"/>
    <w:unhideWhenUsed/>
    <w:rsid w:val="00CE1271"/>
    <w:pPr>
      <w:tabs>
        <w:tab w:val="center" w:pos="4536"/>
        <w:tab w:val="right" w:pos="9072"/>
      </w:tabs>
      <w:spacing w:before="0"/>
    </w:pPr>
  </w:style>
  <w:style w:type="character" w:customStyle="1" w:styleId="StopkaZnak">
    <w:name w:val="Stopka Znak"/>
    <w:basedOn w:val="Domylnaczcionkaakapitu"/>
    <w:link w:val="Stopka"/>
    <w:uiPriority w:val="99"/>
    <w:rsid w:val="00CE1271"/>
    <w:rPr>
      <w:rFonts w:ascii="Tahoma" w:eastAsia="Times New Roman" w:hAnsi="Tahoma" w:cs="Tahoma"/>
      <w:sz w:val="24"/>
      <w:szCs w:val="24"/>
      <w:lang w:eastAsia="pl-PL"/>
    </w:rPr>
  </w:style>
  <w:style w:type="character" w:customStyle="1" w:styleId="CharStyle3">
    <w:name w:val="Char Style 3"/>
    <w:link w:val="Style2"/>
    <w:locked/>
    <w:rsid w:val="00CE1271"/>
    <w:rPr>
      <w:rFonts w:ascii="Arial" w:hAnsi="Arial"/>
      <w:sz w:val="20"/>
      <w:shd w:val="clear" w:color="auto" w:fill="FFFFFF"/>
    </w:rPr>
  </w:style>
  <w:style w:type="character" w:customStyle="1" w:styleId="CharStyle5">
    <w:name w:val="Char Style 5"/>
    <w:link w:val="Style4"/>
    <w:locked/>
    <w:rsid w:val="00CE1271"/>
    <w:rPr>
      <w:rFonts w:ascii="Arial" w:hAnsi="Arial"/>
      <w:sz w:val="18"/>
      <w:shd w:val="clear" w:color="auto" w:fill="FFFFFF"/>
    </w:rPr>
  </w:style>
  <w:style w:type="character" w:customStyle="1" w:styleId="CharStyle6">
    <w:name w:val="Char Style 6"/>
    <w:rsid w:val="00CE1271"/>
    <w:rPr>
      <w:rFonts w:ascii="Arial" w:hAnsi="Arial"/>
      <w:b/>
      <w:spacing w:val="0"/>
      <w:sz w:val="18"/>
    </w:rPr>
  </w:style>
  <w:style w:type="character" w:customStyle="1" w:styleId="CharStyle8">
    <w:name w:val="Char Style 8"/>
    <w:link w:val="Style7"/>
    <w:locked/>
    <w:rsid w:val="00CE1271"/>
    <w:rPr>
      <w:sz w:val="20"/>
      <w:shd w:val="clear" w:color="auto" w:fill="FFFFFF"/>
    </w:rPr>
  </w:style>
  <w:style w:type="character" w:customStyle="1" w:styleId="CharStyle10">
    <w:name w:val="Char Style 10"/>
    <w:link w:val="Style9"/>
    <w:locked/>
    <w:rsid w:val="00CE1271"/>
    <w:rPr>
      <w:rFonts w:ascii="Arial" w:hAnsi="Arial"/>
      <w:sz w:val="18"/>
      <w:shd w:val="clear" w:color="auto" w:fill="FFFFFF"/>
    </w:rPr>
  </w:style>
  <w:style w:type="character" w:customStyle="1" w:styleId="CharStyle14">
    <w:name w:val="Char Style 14"/>
    <w:link w:val="Style13"/>
    <w:locked/>
    <w:rsid w:val="00CE1271"/>
    <w:rPr>
      <w:rFonts w:ascii="Arial" w:hAnsi="Arial"/>
      <w:sz w:val="18"/>
      <w:shd w:val="clear" w:color="auto" w:fill="FFFFFF"/>
    </w:rPr>
  </w:style>
  <w:style w:type="character" w:customStyle="1" w:styleId="CharStyle16">
    <w:name w:val="Char Style 16"/>
    <w:link w:val="Style15"/>
    <w:locked/>
    <w:rsid w:val="00CE1271"/>
    <w:rPr>
      <w:rFonts w:ascii="Arial" w:hAnsi="Arial"/>
      <w:sz w:val="18"/>
      <w:shd w:val="clear" w:color="auto" w:fill="FFFFFF"/>
    </w:rPr>
  </w:style>
  <w:style w:type="character" w:customStyle="1" w:styleId="CharStyle18">
    <w:name w:val="Char Style 18"/>
    <w:link w:val="Style17"/>
    <w:locked/>
    <w:rsid w:val="00CE1271"/>
    <w:rPr>
      <w:rFonts w:ascii="Arial" w:hAnsi="Arial"/>
      <w:i/>
      <w:spacing w:val="-10"/>
      <w:sz w:val="16"/>
      <w:shd w:val="clear" w:color="auto" w:fill="FFFFFF"/>
    </w:rPr>
  </w:style>
  <w:style w:type="character" w:customStyle="1" w:styleId="CharStyle20">
    <w:name w:val="Char Style 20"/>
    <w:link w:val="Style19"/>
    <w:locked/>
    <w:rsid w:val="00CE1271"/>
    <w:rPr>
      <w:rFonts w:ascii="Arial" w:hAnsi="Arial"/>
      <w:i/>
      <w:sz w:val="20"/>
      <w:shd w:val="clear" w:color="auto" w:fill="FFFFFF"/>
    </w:rPr>
  </w:style>
  <w:style w:type="character" w:customStyle="1" w:styleId="CharStyle24">
    <w:name w:val="Char Style 24"/>
    <w:rsid w:val="00CE1271"/>
    <w:rPr>
      <w:rFonts w:ascii="Arial" w:hAnsi="Arial"/>
      <w:spacing w:val="0"/>
      <w:sz w:val="14"/>
    </w:rPr>
  </w:style>
  <w:style w:type="character" w:customStyle="1" w:styleId="CharStyle25">
    <w:name w:val="Char Style 25"/>
    <w:rsid w:val="00CE1271"/>
  </w:style>
  <w:style w:type="character" w:customStyle="1" w:styleId="CharStyle27">
    <w:name w:val="Char Style 27"/>
    <w:link w:val="Style26"/>
    <w:locked/>
    <w:rsid w:val="00CE1271"/>
    <w:rPr>
      <w:rFonts w:ascii="Arial" w:hAnsi="Arial"/>
      <w:sz w:val="14"/>
      <w:shd w:val="clear" w:color="auto" w:fill="FFFFFF"/>
    </w:rPr>
  </w:style>
  <w:style w:type="character" w:customStyle="1" w:styleId="CharStyle28">
    <w:name w:val="Char Style 28"/>
    <w:rsid w:val="00CE1271"/>
    <w:rPr>
      <w:rFonts w:ascii="Arial" w:hAnsi="Arial"/>
      <w:spacing w:val="0"/>
      <w:sz w:val="14"/>
    </w:rPr>
  </w:style>
  <w:style w:type="paragraph" w:customStyle="1" w:styleId="Style2">
    <w:name w:val="Style 2"/>
    <w:basedOn w:val="Normalny"/>
    <w:link w:val="CharStyle3"/>
    <w:rsid w:val="00CE1271"/>
    <w:pPr>
      <w:widowControl w:val="0"/>
      <w:shd w:val="clear" w:color="auto" w:fill="FFFFFF"/>
      <w:spacing w:before="0" w:line="240" w:lineRule="atLeast"/>
      <w:jc w:val="left"/>
    </w:pPr>
    <w:rPr>
      <w:rFonts w:ascii="Arial" w:eastAsiaTheme="minorHAnsi" w:hAnsi="Arial" w:cstheme="minorBidi"/>
      <w:sz w:val="20"/>
      <w:szCs w:val="22"/>
      <w:lang w:eastAsia="en-US"/>
    </w:rPr>
  </w:style>
  <w:style w:type="paragraph" w:customStyle="1" w:styleId="Style4">
    <w:name w:val="Style 4"/>
    <w:basedOn w:val="Normalny"/>
    <w:link w:val="CharStyle5"/>
    <w:rsid w:val="00CE1271"/>
    <w:pPr>
      <w:widowControl w:val="0"/>
      <w:shd w:val="clear" w:color="auto" w:fill="FFFFFF"/>
      <w:spacing w:before="0" w:after="360" w:line="259" w:lineRule="exact"/>
      <w:ind w:hanging="1500"/>
      <w:jc w:val="left"/>
    </w:pPr>
    <w:rPr>
      <w:rFonts w:ascii="Arial" w:eastAsiaTheme="minorHAnsi" w:hAnsi="Arial" w:cstheme="minorBidi"/>
      <w:sz w:val="18"/>
      <w:szCs w:val="22"/>
      <w:lang w:eastAsia="en-US"/>
    </w:rPr>
  </w:style>
  <w:style w:type="paragraph" w:customStyle="1" w:styleId="Style7">
    <w:name w:val="Style 7"/>
    <w:basedOn w:val="Normalny"/>
    <w:link w:val="CharStyle8"/>
    <w:rsid w:val="00CE1271"/>
    <w:pPr>
      <w:widowControl w:val="0"/>
      <w:shd w:val="clear" w:color="auto" w:fill="FFFFFF"/>
      <w:spacing w:before="0"/>
      <w:jc w:val="left"/>
    </w:pPr>
    <w:rPr>
      <w:rFonts w:asciiTheme="minorHAnsi" w:eastAsiaTheme="minorHAnsi" w:hAnsiTheme="minorHAnsi" w:cstheme="minorBidi"/>
      <w:sz w:val="20"/>
      <w:szCs w:val="22"/>
      <w:lang w:eastAsia="en-US"/>
    </w:rPr>
  </w:style>
  <w:style w:type="paragraph" w:customStyle="1" w:styleId="Style9">
    <w:name w:val="Style 9"/>
    <w:basedOn w:val="Normalny"/>
    <w:link w:val="CharStyle10"/>
    <w:rsid w:val="00CE1271"/>
    <w:pPr>
      <w:widowControl w:val="0"/>
      <w:shd w:val="clear" w:color="auto" w:fill="FFFFFF"/>
      <w:spacing w:before="360" w:after="720" w:line="240" w:lineRule="atLeast"/>
      <w:ind w:hanging="680"/>
      <w:jc w:val="left"/>
    </w:pPr>
    <w:rPr>
      <w:rFonts w:ascii="Arial" w:eastAsiaTheme="minorHAnsi" w:hAnsi="Arial" w:cstheme="minorBidi"/>
      <w:sz w:val="18"/>
      <w:szCs w:val="22"/>
      <w:lang w:eastAsia="en-US"/>
    </w:rPr>
  </w:style>
  <w:style w:type="paragraph" w:customStyle="1" w:styleId="Style13">
    <w:name w:val="Style 13"/>
    <w:basedOn w:val="Normalny"/>
    <w:link w:val="CharStyle14"/>
    <w:rsid w:val="00CE1271"/>
    <w:pPr>
      <w:widowControl w:val="0"/>
      <w:shd w:val="clear" w:color="auto" w:fill="FFFFFF"/>
      <w:spacing w:before="600" w:line="389" w:lineRule="exact"/>
      <w:ind w:hanging="660"/>
      <w:jc w:val="left"/>
    </w:pPr>
    <w:rPr>
      <w:rFonts w:ascii="Arial" w:eastAsiaTheme="minorHAnsi" w:hAnsi="Arial" w:cstheme="minorBidi"/>
      <w:sz w:val="18"/>
      <w:szCs w:val="22"/>
      <w:lang w:eastAsia="en-US"/>
    </w:rPr>
  </w:style>
  <w:style w:type="paragraph" w:customStyle="1" w:styleId="Style15">
    <w:name w:val="Style 15"/>
    <w:basedOn w:val="Normalny"/>
    <w:link w:val="CharStyle16"/>
    <w:rsid w:val="00CE1271"/>
    <w:pPr>
      <w:widowControl w:val="0"/>
      <w:shd w:val="clear" w:color="auto" w:fill="FFFFFF"/>
      <w:spacing w:before="360" w:line="511" w:lineRule="exact"/>
      <w:ind w:hanging="660"/>
      <w:jc w:val="left"/>
    </w:pPr>
    <w:rPr>
      <w:rFonts w:ascii="Arial" w:eastAsiaTheme="minorHAnsi" w:hAnsi="Arial" w:cstheme="minorBidi"/>
      <w:sz w:val="18"/>
      <w:szCs w:val="22"/>
      <w:lang w:eastAsia="en-US"/>
    </w:rPr>
  </w:style>
  <w:style w:type="paragraph" w:customStyle="1" w:styleId="Style26">
    <w:name w:val="Style 26"/>
    <w:basedOn w:val="Normalny"/>
    <w:link w:val="CharStyle27"/>
    <w:rsid w:val="00CE1271"/>
    <w:pPr>
      <w:widowControl w:val="0"/>
      <w:shd w:val="clear" w:color="auto" w:fill="FFFFFF"/>
      <w:spacing w:before="180" w:line="240" w:lineRule="atLeast"/>
      <w:ind w:hanging="280"/>
      <w:jc w:val="left"/>
    </w:pPr>
    <w:rPr>
      <w:rFonts w:ascii="Arial" w:eastAsiaTheme="minorHAnsi" w:hAnsi="Arial" w:cstheme="minorBidi"/>
      <w:sz w:val="14"/>
      <w:szCs w:val="22"/>
      <w:lang w:eastAsia="en-US"/>
    </w:rPr>
  </w:style>
  <w:style w:type="character" w:customStyle="1" w:styleId="CharStyle11">
    <w:name w:val="Char Style 11"/>
    <w:rsid w:val="00CE1271"/>
    <w:rPr>
      <w:rFonts w:ascii="Arial" w:hAnsi="Arial"/>
      <w:spacing w:val="0"/>
      <w:sz w:val="26"/>
      <w:u w:val="single"/>
    </w:rPr>
  </w:style>
  <w:style w:type="character" w:customStyle="1" w:styleId="CharStyle13">
    <w:name w:val="Char Style 13"/>
    <w:link w:val="Style12"/>
    <w:locked/>
    <w:rsid w:val="00CE1271"/>
    <w:rPr>
      <w:rFonts w:ascii="Arial" w:hAnsi="Arial"/>
      <w:sz w:val="10"/>
      <w:shd w:val="clear" w:color="auto" w:fill="FFFFFF"/>
    </w:rPr>
  </w:style>
  <w:style w:type="paragraph" w:customStyle="1" w:styleId="Style12">
    <w:name w:val="Style 12"/>
    <w:basedOn w:val="Normalny"/>
    <w:link w:val="CharStyle13"/>
    <w:rsid w:val="00CE1271"/>
    <w:pPr>
      <w:widowControl w:val="0"/>
      <w:shd w:val="clear" w:color="auto" w:fill="FFFFFF"/>
      <w:spacing w:before="240" w:after="720" w:line="240" w:lineRule="atLeast"/>
      <w:jc w:val="left"/>
    </w:pPr>
    <w:rPr>
      <w:rFonts w:ascii="Arial" w:eastAsiaTheme="minorHAnsi" w:hAnsi="Arial" w:cstheme="minorBidi"/>
      <w:sz w:val="10"/>
      <w:szCs w:val="22"/>
      <w:lang w:eastAsia="en-US"/>
    </w:rPr>
  </w:style>
  <w:style w:type="paragraph" w:customStyle="1" w:styleId="Style17">
    <w:name w:val="Style 17"/>
    <w:basedOn w:val="Normalny"/>
    <w:link w:val="CharStyle18"/>
    <w:rsid w:val="00CE1271"/>
    <w:pPr>
      <w:widowControl w:val="0"/>
      <w:shd w:val="clear" w:color="auto" w:fill="FFFFFF"/>
      <w:spacing w:before="0" w:after="600" w:line="240" w:lineRule="atLeast"/>
      <w:jc w:val="left"/>
    </w:pPr>
    <w:rPr>
      <w:rFonts w:ascii="Arial" w:eastAsiaTheme="minorHAnsi" w:hAnsi="Arial" w:cstheme="minorBidi"/>
      <w:i/>
      <w:spacing w:val="-10"/>
      <w:sz w:val="16"/>
      <w:szCs w:val="22"/>
      <w:lang w:eastAsia="en-US"/>
    </w:rPr>
  </w:style>
  <w:style w:type="paragraph" w:customStyle="1" w:styleId="Style19">
    <w:name w:val="Style 19"/>
    <w:basedOn w:val="Normalny"/>
    <w:link w:val="CharStyle20"/>
    <w:rsid w:val="00CE1271"/>
    <w:pPr>
      <w:widowControl w:val="0"/>
      <w:shd w:val="clear" w:color="auto" w:fill="FFFFFF"/>
      <w:spacing w:before="0" w:after="300" w:line="240" w:lineRule="atLeast"/>
      <w:jc w:val="left"/>
    </w:pPr>
    <w:rPr>
      <w:rFonts w:ascii="Arial" w:eastAsiaTheme="minorHAnsi" w:hAnsi="Arial" w:cstheme="minorBidi"/>
      <w:i/>
      <w:sz w:val="20"/>
      <w:szCs w:val="22"/>
      <w:lang w:eastAsia="en-US"/>
    </w:rPr>
  </w:style>
  <w:style w:type="table" w:styleId="Tabela-Siatka">
    <w:name w:val="Table Grid"/>
    <w:basedOn w:val="Standardowy"/>
    <w:uiPriority w:val="39"/>
    <w:rsid w:val="00CE127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t1wiersz">
    <w:name w:val="Adresat 1. wiersz"/>
    <w:basedOn w:val="Adresatkolejnewiersze"/>
    <w:next w:val="Adresatkolejnewiersze"/>
    <w:rsid w:val="00CE1271"/>
    <w:pPr>
      <w:spacing w:before="720"/>
    </w:pPr>
  </w:style>
  <w:style w:type="paragraph" w:customStyle="1" w:styleId="Miejsceidata">
    <w:name w:val="Miejsce i data"/>
    <w:basedOn w:val="Normalny"/>
    <w:next w:val="Adresat1wiersz"/>
    <w:rsid w:val="00CE1271"/>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CE1271"/>
    <w:pPr>
      <w:tabs>
        <w:tab w:val="left" w:pos="4253"/>
      </w:tabs>
      <w:spacing w:before="0"/>
      <w:ind w:left="4253"/>
    </w:pPr>
    <w:rPr>
      <w:rFonts w:ascii="Arial" w:hAnsi="Arial" w:cs="Times New Roman"/>
      <w:b/>
      <w:szCs w:val="20"/>
    </w:rPr>
  </w:style>
  <w:style w:type="paragraph" w:customStyle="1" w:styleId="Tekst">
    <w:name w:val="Tekst"/>
    <w:basedOn w:val="Normalny"/>
    <w:rsid w:val="00CE1271"/>
    <w:pPr>
      <w:spacing w:before="0"/>
      <w:ind w:firstLine="567"/>
    </w:pPr>
    <w:rPr>
      <w:rFonts w:ascii="Arial" w:hAnsi="Arial" w:cs="Times New Roman"/>
      <w:szCs w:val="20"/>
    </w:rPr>
  </w:style>
  <w:style w:type="paragraph" w:styleId="Tytu">
    <w:name w:val="Title"/>
    <w:basedOn w:val="Normalny"/>
    <w:link w:val="TytuZnak"/>
    <w:uiPriority w:val="99"/>
    <w:qFormat/>
    <w:rsid w:val="00CE1271"/>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rsid w:val="00CE1271"/>
    <w:rPr>
      <w:rFonts w:ascii="Century Gothic" w:eastAsia="Times New Roman" w:hAnsi="Century Gothic" w:cs="Times New Roman"/>
      <w:b/>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44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9814</Words>
  <Characters>58889</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Burger Maciej</dc:creator>
  <cp:keywords/>
  <dc:description/>
  <cp:lastModifiedBy>Wawrowski Maciej</cp:lastModifiedBy>
  <cp:revision>10</cp:revision>
  <dcterms:created xsi:type="dcterms:W3CDTF">2025-08-01T09:56:00Z</dcterms:created>
  <dcterms:modified xsi:type="dcterms:W3CDTF">2025-08-08T05:52:00Z</dcterms:modified>
</cp:coreProperties>
</file>